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4F876F" w14:textId="09A0A789" w:rsidR="004D303D" w:rsidDel="006F69B9" w:rsidRDefault="004D303D" w:rsidP="00E111C9">
      <w:pPr>
        <w:spacing w:after="0" w:line="240" w:lineRule="auto"/>
        <w:jc w:val="right"/>
        <w:rPr>
          <w:del w:id="0" w:author="Aili Sandre - JUSTDIGI" w:date="2025-01-13T15:27:00Z" w16du:dateUtc="2025-01-13T13:27:00Z"/>
        </w:rPr>
      </w:pPr>
    </w:p>
    <w:p w14:paraId="5D0B1D24" w14:textId="73FE424D" w:rsidR="005C1456" w:rsidRPr="004E163C" w:rsidRDefault="2429103A" w:rsidP="00E111C9">
      <w:pPr>
        <w:spacing w:after="0" w:line="240" w:lineRule="auto"/>
        <w:jc w:val="right"/>
      </w:pPr>
      <w:r w:rsidRPr="004E163C">
        <w:t>EELNÕU</w:t>
      </w:r>
    </w:p>
    <w:p w14:paraId="04857D28" w14:textId="4E76A2F5" w:rsidR="008B3473" w:rsidRPr="004E163C" w:rsidRDefault="000D7E6A" w:rsidP="00E111C9">
      <w:pPr>
        <w:spacing w:after="0" w:line="240" w:lineRule="auto"/>
        <w:jc w:val="right"/>
      </w:pPr>
      <w:r>
        <w:t>1</w:t>
      </w:r>
      <w:r w:rsidR="0097430B">
        <w:t>9</w:t>
      </w:r>
      <w:r w:rsidR="0CCD69C2" w:rsidRPr="004E163C">
        <w:t>.</w:t>
      </w:r>
      <w:r w:rsidR="00367B8F">
        <w:t>12</w:t>
      </w:r>
      <w:r w:rsidR="10E14A21" w:rsidRPr="004E163C">
        <w:t>.</w:t>
      </w:r>
      <w:r w:rsidR="1FC17EE3" w:rsidRPr="004E163C">
        <w:t>2024</w:t>
      </w:r>
    </w:p>
    <w:p w14:paraId="5A99746E" w14:textId="77777777" w:rsidR="008B3473" w:rsidRDefault="008B3473" w:rsidP="00E111C9">
      <w:pPr>
        <w:spacing w:after="0" w:line="240" w:lineRule="auto"/>
        <w:jc w:val="center"/>
      </w:pPr>
    </w:p>
    <w:p w14:paraId="483B4306" w14:textId="327C6735" w:rsidR="008B3473" w:rsidRPr="001C0C6F" w:rsidRDefault="008B3473" w:rsidP="00E111C9">
      <w:pPr>
        <w:spacing w:after="0" w:line="240" w:lineRule="auto"/>
        <w:jc w:val="center"/>
        <w:rPr>
          <w:b/>
          <w:sz w:val="32"/>
        </w:rPr>
      </w:pPr>
      <w:r w:rsidRPr="001C0C6F">
        <w:rPr>
          <w:b/>
          <w:sz w:val="32"/>
        </w:rPr>
        <w:t>Kliima</w:t>
      </w:r>
      <w:r w:rsidR="42382E42" w:rsidRPr="001C0C6F">
        <w:rPr>
          <w:b/>
          <w:sz w:val="32"/>
        </w:rPr>
        <w:t xml:space="preserve">kindla majanduse </w:t>
      </w:r>
      <w:r w:rsidRPr="001C0C6F">
        <w:rPr>
          <w:b/>
          <w:sz w:val="32"/>
        </w:rPr>
        <w:t>seadus</w:t>
      </w:r>
    </w:p>
    <w:p w14:paraId="6BD821E1" w14:textId="77777777" w:rsidR="008B3473" w:rsidRDefault="008B3473" w:rsidP="00E111C9">
      <w:pPr>
        <w:spacing w:after="0" w:line="240" w:lineRule="auto"/>
        <w:jc w:val="center"/>
      </w:pPr>
    </w:p>
    <w:p w14:paraId="4CF263E7" w14:textId="67EEC388" w:rsidR="008B3473" w:rsidRPr="006C4C2F" w:rsidRDefault="2613B7A4" w:rsidP="00E111C9">
      <w:pPr>
        <w:spacing w:after="0" w:line="240" w:lineRule="auto"/>
        <w:jc w:val="center"/>
        <w:rPr>
          <w:b/>
          <w:bCs/>
        </w:rPr>
      </w:pPr>
      <w:r w:rsidRPr="242265A7">
        <w:rPr>
          <w:b/>
          <w:bCs/>
        </w:rPr>
        <w:t>1. peatükk</w:t>
      </w:r>
    </w:p>
    <w:p w14:paraId="73DAB12A" w14:textId="478E50A3" w:rsidR="006C4C2F" w:rsidRDefault="2613B7A4" w:rsidP="00E111C9">
      <w:pPr>
        <w:spacing w:after="0" w:line="240" w:lineRule="auto"/>
        <w:jc w:val="center"/>
        <w:rPr>
          <w:b/>
          <w:bCs/>
        </w:rPr>
      </w:pPr>
      <w:r w:rsidRPr="242265A7">
        <w:rPr>
          <w:b/>
          <w:bCs/>
        </w:rPr>
        <w:t>Üldsätted</w:t>
      </w:r>
    </w:p>
    <w:p w14:paraId="48594448" w14:textId="48A309B9" w:rsidR="00330E68" w:rsidRPr="00FE2D7F" w:rsidDel="0020329A" w:rsidRDefault="00330E68" w:rsidP="00E111C9">
      <w:pPr>
        <w:spacing w:after="0" w:line="240" w:lineRule="auto"/>
        <w:ind w:left="360"/>
        <w:jc w:val="center"/>
        <w:rPr>
          <w:del w:id="1" w:author="Katariina Kärsten - JUSTDIGI" w:date="2025-01-27T21:19:00Z" w16du:dateUtc="2025-01-27T19:19:00Z"/>
          <w:b/>
        </w:rPr>
      </w:pPr>
      <w:del w:id="2" w:author="Katariina Kärsten - JUSTDIGI" w:date="2025-01-27T21:19:00Z" w16du:dateUtc="2025-01-27T19:19:00Z">
        <w:r w:rsidDel="0020329A">
          <w:rPr>
            <w:b/>
            <w:bCs/>
          </w:rPr>
          <w:delText xml:space="preserve">1. </w:delText>
        </w:r>
        <w:commentRangeStart w:id="3"/>
        <w:r w:rsidDel="0020329A">
          <w:rPr>
            <w:b/>
            <w:bCs/>
          </w:rPr>
          <w:delText>j</w:delText>
        </w:r>
        <w:r w:rsidRPr="00FE2D7F" w:rsidDel="0020329A">
          <w:rPr>
            <w:b/>
          </w:rPr>
          <w:delText>agu</w:delText>
        </w:r>
      </w:del>
    </w:p>
    <w:p w14:paraId="65326A18" w14:textId="4B7A2274" w:rsidR="00330E68" w:rsidRPr="00FE2D7F" w:rsidDel="0020329A" w:rsidRDefault="00330E68" w:rsidP="00E111C9">
      <w:pPr>
        <w:spacing w:after="0" w:line="240" w:lineRule="auto"/>
        <w:ind w:left="360"/>
        <w:jc w:val="center"/>
        <w:rPr>
          <w:del w:id="4" w:author="Katariina Kärsten - JUSTDIGI" w:date="2025-01-27T21:19:00Z" w16du:dateUtc="2025-01-27T19:19:00Z"/>
          <w:b/>
        </w:rPr>
      </w:pPr>
      <w:del w:id="5" w:author="Katariina Kärsten - JUSTDIGI" w:date="2025-01-27T21:19:00Z" w16du:dateUtc="2025-01-27T19:19:00Z">
        <w:r w:rsidRPr="00FE2D7F" w:rsidDel="0020329A">
          <w:rPr>
            <w:b/>
          </w:rPr>
          <w:delText>Seaduse eesmärk</w:delText>
        </w:r>
        <w:r w:rsidDel="0020329A">
          <w:rPr>
            <w:b/>
            <w:bCs/>
          </w:rPr>
          <w:delText xml:space="preserve"> ja reguleerimisala</w:delText>
        </w:r>
        <w:commentRangeEnd w:id="3"/>
        <w:r w:rsidR="0020329A" w:rsidDel="0020329A">
          <w:rPr>
            <w:rStyle w:val="Kommentaariviide"/>
          </w:rPr>
          <w:commentReference w:id="3"/>
        </w:r>
      </w:del>
    </w:p>
    <w:p w14:paraId="0A14BA7B" w14:textId="77777777" w:rsidR="00D84CE4" w:rsidRPr="00D84CE4" w:rsidRDefault="00D84CE4" w:rsidP="00E111C9">
      <w:pPr>
        <w:spacing w:after="0" w:line="240" w:lineRule="auto"/>
        <w:jc w:val="center"/>
        <w:rPr>
          <w:b/>
          <w:bCs/>
        </w:rPr>
      </w:pPr>
    </w:p>
    <w:p w14:paraId="4C50E091" w14:textId="71E25B35" w:rsidR="008B3473" w:rsidRDefault="3348DF60" w:rsidP="00E111C9">
      <w:pPr>
        <w:spacing w:after="0" w:line="240" w:lineRule="auto"/>
        <w:rPr>
          <w:b/>
          <w:bCs/>
        </w:rPr>
      </w:pPr>
      <w:commentRangeStart w:id="6"/>
      <w:r w:rsidRPr="27863FAA">
        <w:rPr>
          <w:b/>
          <w:bCs/>
        </w:rPr>
        <w:t xml:space="preserve">§ 1. Seaduse </w:t>
      </w:r>
      <w:ins w:id="7" w:author="Katariina Kärsten - JUSTDIGI" w:date="2025-01-27T21:20:00Z" w16du:dateUtc="2025-01-27T19:20:00Z">
        <w:r w:rsidR="008A7295">
          <w:rPr>
            <w:b/>
            <w:bCs/>
          </w:rPr>
          <w:t xml:space="preserve">reguleerimisala ja </w:t>
        </w:r>
      </w:ins>
      <w:r w:rsidRPr="27863FAA">
        <w:rPr>
          <w:b/>
          <w:bCs/>
        </w:rPr>
        <w:t>eesmärk</w:t>
      </w:r>
      <w:commentRangeEnd w:id="6"/>
      <w:r w:rsidR="008A7295">
        <w:rPr>
          <w:rStyle w:val="Kommentaariviide"/>
        </w:rPr>
        <w:commentReference w:id="6"/>
      </w:r>
    </w:p>
    <w:p w14:paraId="65ECF7BB" w14:textId="77777777" w:rsidR="00D84CE4" w:rsidRDefault="00D84CE4" w:rsidP="00E111C9">
      <w:pPr>
        <w:spacing w:after="0" w:line="240" w:lineRule="auto"/>
        <w:jc w:val="both"/>
        <w:rPr>
          <w:rFonts w:eastAsia="Times New Roman"/>
        </w:rPr>
      </w:pPr>
    </w:p>
    <w:p w14:paraId="76220FDE" w14:textId="71CE4705" w:rsidR="25E3A730" w:rsidRDefault="008A7295" w:rsidP="00E111C9">
      <w:pPr>
        <w:spacing w:after="0" w:line="240" w:lineRule="auto"/>
        <w:jc w:val="both"/>
        <w:rPr>
          <w:rFonts w:eastAsia="Times New Roman"/>
          <w:color w:val="202020"/>
        </w:rPr>
      </w:pPr>
      <w:ins w:id="8" w:author="Katariina Kärsten - JUSTDIGI" w:date="2025-01-27T21:20:00Z" w16du:dateUtc="2025-01-27T19:20:00Z">
        <w:r>
          <w:rPr>
            <w:rFonts w:eastAsia="Times New Roman"/>
          </w:rPr>
          <w:t xml:space="preserve">(2) </w:t>
        </w:r>
      </w:ins>
      <w:r w:rsidR="079124F8" w:rsidRPr="6F54DC22">
        <w:rPr>
          <w:rFonts w:eastAsia="Times New Roman"/>
        </w:rPr>
        <w:t>Käesoleva seaduse eesmärk</w:t>
      </w:r>
      <w:r w:rsidR="00245F3C" w:rsidRPr="6F54DC22">
        <w:rPr>
          <w:rFonts w:eastAsia="Times New Roman"/>
        </w:rPr>
        <w:t xml:space="preserve"> </w:t>
      </w:r>
      <w:r w:rsidR="079124F8" w:rsidRPr="6F54DC22">
        <w:rPr>
          <w:rFonts w:eastAsia="Times New Roman"/>
        </w:rPr>
        <w:t xml:space="preserve">on </w:t>
      </w:r>
      <w:commentRangeStart w:id="9"/>
      <w:r w:rsidR="079124F8" w:rsidRPr="6F54DC22">
        <w:rPr>
          <w:rFonts w:eastAsia="Times New Roman"/>
        </w:rPr>
        <w:t>panustada</w:t>
      </w:r>
      <w:commentRangeEnd w:id="9"/>
      <w:r w:rsidR="00CB5095">
        <w:rPr>
          <w:rStyle w:val="Kommentaariviide"/>
        </w:rPr>
        <w:commentReference w:id="9"/>
      </w:r>
      <w:r w:rsidR="079124F8" w:rsidRPr="6F54DC22">
        <w:rPr>
          <w:rFonts w:eastAsia="Times New Roman"/>
        </w:rPr>
        <w:t xml:space="preserve"> kliimamuutuste leevendamisse </w:t>
      </w:r>
      <w:r w:rsidR="305B903D" w:rsidRPr="6F54DC22">
        <w:rPr>
          <w:rFonts w:eastAsia="Times New Roman"/>
        </w:rPr>
        <w:t>ja kliimamuutustega kohanemisse</w:t>
      </w:r>
      <w:r w:rsidR="3073548E" w:rsidRPr="6F54DC22">
        <w:rPr>
          <w:rFonts w:eastAsia="Times New Roman"/>
        </w:rPr>
        <w:t>,</w:t>
      </w:r>
      <w:r w:rsidR="079124F8" w:rsidRPr="6F54DC22">
        <w:rPr>
          <w:rFonts w:eastAsia="Times New Roman"/>
        </w:rPr>
        <w:t xml:space="preserve"> aidates kaasa kliimamuutustele vastupanuvõimelise</w:t>
      </w:r>
      <w:r w:rsidR="6DF7276D" w:rsidRPr="6F54DC22">
        <w:rPr>
          <w:rFonts w:eastAsia="Times New Roman"/>
        </w:rPr>
        <w:t>ma</w:t>
      </w:r>
      <w:r w:rsidR="079124F8" w:rsidRPr="6F54DC22">
        <w:rPr>
          <w:rFonts w:eastAsia="Times New Roman"/>
        </w:rPr>
        <w:t xml:space="preserve"> ühiskonna kujunemisele</w:t>
      </w:r>
      <w:r w:rsidR="685BA248" w:rsidRPr="6F54DC22">
        <w:rPr>
          <w:rFonts w:eastAsia="Times New Roman"/>
        </w:rPr>
        <w:t>, suurendades majandus</w:t>
      </w:r>
      <w:r w:rsidR="367423FE" w:rsidRPr="6F54DC22">
        <w:rPr>
          <w:rFonts w:eastAsia="Times New Roman"/>
        </w:rPr>
        <w:t>- ja ettevõtlus</w:t>
      </w:r>
      <w:r w:rsidR="685BA248" w:rsidRPr="6F54DC22">
        <w:rPr>
          <w:rFonts w:eastAsia="Times New Roman"/>
        </w:rPr>
        <w:t xml:space="preserve">keskkonna kliimakindlust </w:t>
      </w:r>
      <w:r w:rsidR="1D607A7B" w:rsidRPr="0C1732E0">
        <w:rPr>
          <w:rFonts w:eastAsia="Times New Roman"/>
        </w:rPr>
        <w:t>ning</w:t>
      </w:r>
      <w:r w:rsidR="1D607A7B" w:rsidRPr="6F54DC22">
        <w:rPr>
          <w:rFonts w:eastAsia="Times New Roman"/>
        </w:rPr>
        <w:t xml:space="preserve"> luues eeldused</w:t>
      </w:r>
      <w:r w:rsidR="3692AC6B" w:rsidRPr="6F54DC22">
        <w:rPr>
          <w:rFonts w:eastAsia="Times New Roman"/>
        </w:rPr>
        <w:t xml:space="preserve"> puhta </w:t>
      </w:r>
      <w:r w:rsidR="1D607A7B" w:rsidRPr="6F54DC22">
        <w:rPr>
          <w:rFonts w:eastAsia="Times New Roman"/>
        </w:rPr>
        <w:t>majanduse</w:t>
      </w:r>
      <w:r w:rsidR="5F58AA0C" w:rsidRPr="6F54DC22">
        <w:rPr>
          <w:rFonts w:eastAsia="Times New Roman"/>
        </w:rPr>
        <w:t xml:space="preserve"> kasvuks</w:t>
      </w:r>
      <w:r w:rsidR="3586DA76" w:rsidRPr="6F54DC22">
        <w:rPr>
          <w:rFonts w:eastAsia="Times New Roman"/>
        </w:rPr>
        <w:t>.</w:t>
      </w:r>
    </w:p>
    <w:p w14:paraId="3DB1B919" w14:textId="389A39FD" w:rsidR="00245F3C" w:rsidRDefault="00245F3C" w:rsidP="00E111C9">
      <w:pPr>
        <w:spacing w:after="0" w:line="240" w:lineRule="auto"/>
        <w:jc w:val="both"/>
        <w:rPr>
          <w:rFonts w:eastAsia="Times New Roman"/>
        </w:rPr>
      </w:pPr>
    </w:p>
    <w:p w14:paraId="42B37DB7" w14:textId="46AF6098" w:rsidR="008B3473" w:rsidDel="008A7295" w:rsidRDefault="2D6E845F" w:rsidP="00E111C9">
      <w:pPr>
        <w:spacing w:after="0" w:line="240" w:lineRule="auto"/>
        <w:rPr>
          <w:del w:id="10" w:author="Katariina Kärsten - JUSTDIGI" w:date="2025-01-27T21:20:00Z" w16du:dateUtc="2025-01-27T19:20:00Z"/>
        </w:rPr>
      </w:pPr>
      <w:del w:id="11" w:author="Katariina Kärsten - JUSTDIGI" w:date="2025-01-27T21:20:00Z" w16du:dateUtc="2025-01-27T19:20:00Z">
        <w:r w:rsidRPr="25E3A730" w:rsidDel="008A7295">
          <w:rPr>
            <w:b/>
            <w:bCs/>
          </w:rPr>
          <w:delText xml:space="preserve">§ 2. </w:delText>
        </w:r>
        <w:r w:rsidR="10C1257C" w:rsidRPr="25E3A730" w:rsidDel="008A7295">
          <w:rPr>
            <w:b/>
            <w:bCs/>
          </w:rPr>
          <w:delText>Reguleeri</w:delText>
        </w:r>
        <w:r w:rsidRPr="25E3A730" w:rsidDel="008A7295">
          <w:rPr>
            <w:b/>
            <w:bCs/>
          </w:rPr>
          <w:delText>misala</w:delText>
        </w:r>
      </w:del>
    </w:p>
    <w:p w14:paraId="09DD8FE2" w14:textId="77777777" w:rsidR="00D84CE4" w:rsidRDefault="00D84CE4" w:rsidP="00E111C9">
      <w:pPr>
        <w:spacing w:after="0" w:line="240" w:lineRule="auto"/>
        <w:jc w:val="both"/>
      </w:pPr>
    </w:p>
    <w:p w14:paraId="09BA4471" w14:textId="48D65547" w:rsidR="00245F3C" w:rsidRPr="00982E5B" w:rsidRDefault="008A7295" w:rsidP="00E111C9">
      <w:pPr>
        <w:spacing w:after="0" w:line="240" w:lineRule="auto"/>
        <w:jc w:val="both"/>
      </w:pPr>
      <w:ins w:id="12" w:author="Katariina Kärsten - JUSTDIGI" w:date="2025-01-27T21:20:00Z" w16du:dateUtc="2025-01-27T19:20:00Z">
        <w:r>
          <w:t xml:space="preserve">(1) </w:t>
        </w:r>
      </w:ins>
      <w:r w:rsidR="66E9CB32">
        <w:t>Käesoleva s</w:t>
      </w:r>
      <w:r w:rsidR="0EC592B9">
        <w:t xml:space="preserve">eadusega </w:t>
      </w:r>
      <w:r w:rsidR="63E12346">
        <w:t>sätestatakse</w:t>
      </w:r>
      <w:r w:rsidR="00245F3C">
        <w:t xml:space="preserve"> </w:t>
      </w:r>
      <w:r w:rsidR="0D5D037B">
        <w:t>põhimõtted ja</w:t>
      </w:r>
      <w:r w:rsidR="0999AFE5">
        <w:t xml:space="preserve"> eesmärgid</w:t>
      </w:r>
      <w:r w:rsidR="3631587B">
        <w:t xml:space="preserve"> k</w:t>
      </w:r>
      <w:r w:rsidR="66E9CB32">
        <w:t>liimamuutus</w:t>
      </w:r>
      <w:r w:rsidR="6C98BE4D">
        <w:t>t</w:t>
      </w:r>
      <w:r w:rsidR="66E9CB32">
        <w:t>e leevendamiseks ja kliimamuutus</w:t>
      </w:r>
      <w:r w:rsidR="30C7414B">
        <w:t>t</w:t>
      </w:r>
      <w:r w:rsidR="66E9CB32">
        <w:t xml:space="preserve">ega kohanemiseks, </w:t>
      </w:r>
      <w:r w:rsidR="764C5F25">
        <w:t xml:space="preserve">kliimapoliitika </w:t>
      </w:r>
      <w:r w:rsidR="26049D3E">
        <w:t xml:space="preserve">elluviimisega seotud </w:t>
      </w:r>
      <w:r w:rsidR="764C5F25">
        <w:t xml:space="preserve">kohustused </w:t>
      </w:r>
      <w:r w:rsidR="66E9CB32">
        <w:t xml:space="preserve">riigiasutustele ja </w:t>
      </w:r>
      <w:r w:rsidR="7CE14DFE">
        <w:t>kohalik</w:t>
      </w:r>
      <w:r w:rsidR="50BD1B42">
        <w:t>u</w:t>
      </w:r>
      <w:r w:rsidR="66E9CB32">
        <w:t xml:space="preserve"> omavalitsus</w:t>
      </w:r>
      <w:r w:rsidR="06C3DC1E">
        <w:t xml:space="preserve">e </w:t>
      </w:r>
      <w:r w:rsidR="66E9CB32">
        <w:t>üksustele</w:t>
      </w:r>
      <w:r w:rsidR="07CABAC5">
        <w:t xml:space="preserve">, </w:t>
      </w:r>
      <w:r w:rsidR="2C9B7382">
        <w:t>kliimamuutuste</w:t>
      </w:r>
      <w:r w:rsidR="66217F39">
        <w:t xml:space="preserve"> </w:t>
      </w:r>
      <w:r w:rsidR="2C9B7382">
        <w:t>negatiivset mõju vähendavad ja majanduse konkurentsivõimet</w:t>
      </w:r>
      <w:r w:rsidR="07CABAC5">
        <w:t xml:space="preserve"> soodustavad meetmed, </w:t>
      </w:r>
      <w:r w:rsidR="5D3602CC">
        <w:t>eesmärkide täitmise seire ja aruandluse nõuded ning</w:t>
      </w:r>
      <w:r w:rsidR="00634A4E">
        <w:t xml:space="preserve"> </w:t>
      </w:r>
      <w:r w:rsidR="67A6C100">
        <w:t>juhtimisstruktuur</w:t>
      </w:r>
      <w:r w:rsidR="14151016">
        <w:t xml:space="preserve"> </w:t>
      </w:r>
      <w:r w:rsidR="75507404">
        <w:t xml:space="preserve">eesmärkide </w:t>
      </w:r>
      <w:r w:rsidR="5514BCB3">
        <w:t>ja kohustuste</w:t>
      </w:r>
      <w:r w:rsidR="20691B6A">
        <w:t xml:space="preserve"> </w:t>
      </w:r>
      <w:r w:rsidR="75507404">
        <w:t>täitmise</w:t>
      </w:r>
      <w:r w:rsidR="5F5FF58C">
        <w:t xml:space="preserve"> </w:t>
      </w:r>
      <w:r w:rsidR="3F89F52F">
        <w:t>tagamiseks</w:t>
      </w:r>
      <w:r w:rsidR="38EC6C31">
        <w:t>.</w:t>
      </w:r>
    </w:p>
    <w:p w14:paraId="7DD41F1E" w14:textId="70122A05" w:rsidR="00245F3C" w:rsidRDefault="00245F3C" w:rsidP="00E111C9">
      <w:pPr>
        <w:spacing w:after="0" w:line="240" w:lineRule="auto"/>
        <w:jc w:val="center"/>
      </w:pPr>
    </w:p>
    <w:p w14:paraId="147B8ECE" w14:textId="052DF51F" w:rsidR="2BE80AC5" w:rsidRDefault="2BE80AC5" w:rsidP="00E111C9">
      <w:pPr>
        <w:spacing w:after="0" w:line="240" w:lineRule="auto"/>
        <w:jc w:val="both"/>
      </w:pPr>
    </w:p>
    <w:p w14:paraId="46D7C3C4" w14:textId="2F330819" w:rsidR="7804D7EF" w:rsidDel="0020329A" w:rsidRDefault="0330BAD5" w:rsidP="00E111C9">
      <w:pPr>
        <w:spacing w:after="0" w:line="240" w:lineRule="auto"/>
        <w:jc w:val="center"/>
        <w:rPr>
          <w:del w:id="13" w:author="Katariina Kärsten - JUSTDIGI" w:date="2025-01-27T21:19:00Z" w16du:dateUtc="2025-01-27T19:19:00Z"/>
          <w:b/>
          <w:bCs/>
        </w:rPr>
      </w:pPr>
      <w:del w:id="14" w:author="Katariina Kärsten - JUSTDIGI" w:date="2025-01-27T21:19:00Z" w16du:dateUtc="2025-01-27T19:19:00Z">
        <w:r w:rsidRPr="242265A7" w:rsidDel="0020329A">
          <w:rPr>
            <w:b/>
            <w:bCs/>
          </w:rPr>
          <w:delText xml:space="preserve">2. </w:delText>
        </w:r>
        <w:r w:rsidR="00330E68" w:rsidDel="0020329A">
          <w:rPr>
            <w:b/>
            <w:bCs/>
          </w:rPr>
          <w:delText>jagu</w:delText>
        </w:r>
      </w:del>
    </w:p>
    <w:p w14:paraId="5D78AB08" w14:textId="1AE32DDB" w:rsidR="7804D7EF" w:rsidDel="0020329A" w:rsidRDefault="0330BAD5" w:rsidP="00E111C9">
      <w:pPr>
        <w:spacing w:after="0" w:line="240" w:lineRule="auto"/>
        <w:jc w:val="center"/>
        <w:rPr>
          <w:del w:id="15" w:author="Katariina Kärsten - JUSTDIGI" w:date="2025-01-27T21:19:00Z" w16du:dateUtc="2025-01-27T19:19:00Z"/>
          <w:b/>
          <w:bCs/>
        </w:rPr>
      </w:pPr>
      <w:del w:id="16" w:author="Katariina Kärsten - JUSTDIGI" w:date="2025-01-27T21:19:00Z" w16du:dateUtc="2025-01-27T19:19:00Z">
        <w:r w:rsidRPr="27863FAA" w:rsidDel="0020329A">
          <w:rPr>
            <w:b/>
            <w:bCs/>
          </w:rPr>
          <w:delText>Mõisted</w:delText>
        </w:r>
      </w:del>
    </w:p>
    <w:p w14:paraId="6D44FC35" w14:textId="77777777" w:rsidR="00D84CE4" w:rsidRPr="00D84CE4" w:rsidRDefault="00D84CE4" w:rsidP="00E111C9">
      <w:pPr>
        <w:spacing w:after="0" w:line="240" w:lineRule="auto"/>
        <w:jc w:val="center"/>
        <w:rPr>
          <w:b/>
          <w:bCs/>
        </w:rPr>
      </w:pPr>
    </w:p>
    <w:p w14:paraId="0E3B2B89" w14:textId="73295CDD" w:rsidR="006C4C2F" w:rsidRPr="006C4C2F" w:rsidRDefault="40A5A11E" w:rsidP="00E111C9">
      <w:pPr>
        <w:spacing w:after="0" w:line="240" w:lineRule="auto"/>
        <w:jc w:val="both"/>
        <w:rPr>
          <w:b/>
          <w:bCs/>
        </w:rPr>
      </w:pPr>
      <w:commentRangeStart w:id="17"/>
      <w:r w:rsidRPr="7D9ACA90">
        <w:rPr>
          <w:b/>
          <w:bCs/>
        </w:rPr>
        <w:t xml:space="preserve">§ </w:t>
      </w:r>
      <w:r w:rsidR="1F0BCC4A" w:rsidRPr="7D9ACA90">
        <w:rPr>
          <w:b/>
          <w:bCs/>
        </w:rPr>
        <w:t>3</w:t>
      </w:r>
      <w:r w:rsidRPr="7D9ACA90">
        <w:rPr>
          <w:b/>
          <w:bCs/>
        </w:rPr>
        <w:t>. Kasvuhoonegaasid</w:t>
      </w:r>
      <w:commentRangeEnd w:id="17"/>
      <w:r w:rsidR="00A54304">
        <w:rPr>
          <w:rStyle w:val="Kommentaariviide"/>
        </w:rPr>
        <w:commentReference w:id="17"/>
      </w:r>
    </w:p>
    <w:p w14:paraId="3ABF69BF" w14:textId="77777777" w:rsidR="00D84CE4" w:rsidRDefault="00D84CE4" w:rsidP="00E111C9">
      <w:pPr>
        <w:spacing w:after="0" w:line="240" w:lineRule="auto"/>
        <w:jc w:val="both"/>
      </w:pPr>
    </w:p>
    <w:p w14:paraId="6EC06606" w14:textId="17DD8DDC" w:rsidR="6129DBFE" w:rsidRDefault="4D89E37F" w:rsidP="00E111C9">
      <w:pPr>
        <w:spacing w:after="0" w:line="240" w:lineRule="auto"/>
        <w:jc w:val="both"/>
        <w:rPr>
          <w:rFonts w:eastAsia="Times New Roman"/>
        </w:rPr>
      </w:pPr>
      <w:r>
        <w:t xml:space="preserve">Kasvuhoonegaasid käesoleva seaduse tähenduses </w:t>
      </w:r>
      <w:r w:rsidR="748E2D1C">
        <w:t>on</w:t>
      </w:r>
      <w:r w:rsidR="74175CA6">
        <w:t xml:space="preserve"> </w:t>
      </w:r>
      <w:r w:rsidRPr="5F111D87">
        <w:rPr>
          <w:rFonts w:eastAsia="Times New Roman"/>
          <w:color w:val="000000" w:themeColor="text1"/>
        </w:rPr>
        <w:t>süsinikdioksiid (CO</w:t>
      </w:r>
      <w:r w:rsidRPr="5F111D87">
        <w:rPr>
          <w:rFonts w:eastAsia="Times New Roman"/>
          <w:color w:val="000000" w:themeColor="text1"/>
          <w:vertAlign w:val="subscript"/>
        </w:rPr>
        <w:t>2</w:t>
      </w:r>
      <w:r w:rsidRPr="5F111D87">
        <w:rPr>
          <w:rFonts w:eastAsia="Times New Roman"/>
          <w:color w:val="000000" w:themeColor="text1"/>
        </w:rPr>
        <w:t>), metaan (CH</w:t>
      </w:r>
      <w:r w:rsidRPr="5F111D87">
        <w:rPr>
          <w:rFonts w:eastAsia="Times New Roman"/>
          <w:color w:val="000000" w:themeColor="text1"/>
          <w:vertAlign w:val="subscript"/>
        </w:rPr>
        <w:t>4</w:t>
      </w:r>
      <w:r w:rsidRPr="5F111D87">
        <w:rPr>
          <w:rFonts w:eastAsia="Times New Roman"/>
          <w:color w:val="000000" w:themeColor="text1"/>
        </w:rPr>
        <w:t xml:space="preserve">), </w:t>
      </w:r>
      <w:proofErr w:type="spellStart"/>
      <w:r w:rsidRPr="5F111D87">
        <w:rPr>
          <w:rFonts w:eastAsia="Times New Roman"/>
          <w:color w:val="000000" w:themeColor="text1"/>
        </w:rPr>
        <w:t>dilämmastikoksiid</w:t>
      </w:r>
      <w:proofErr w:type="spellEnd"/>
      <w:r w:rsidRPr="5F111D87">
        <w:rPr>
          <w:rFonts w:eastAsia="Times New Roman"/>
          <w:color w:val="000000" w:themeColor="text1"/>
        </w:rPr>
        <w:t xml:space="preserve"> (N</w:t>
      </w:r>
      <w:r w:rsidRPr="5F111D87">
        <w:rPr>
          <w:rFonts w:eastAsia="Times New Roman"/>
          <w:color w:val="000000" w:themeColor="text1"/>
          <w:vertAlign w:val="subscript"/>
        </w:rPr>
        <w:t>2</w:t>
      </w:r>
      <w:r w:rsidRPr="5F111D87">
        <w:rPr>
          <w:rFonts w:eastAsia="Times New Roman"/>
          <w:color w:val="000000" w:themeColor="text1"/>
        </w:rPr>
        <w:t xml:space="preserve">O), </w:t>
      </w:r>
      <w:proofErr w:type="spellStart"/>
      <w:r w:rsidR="52FEE8DD" w:rsidRPr="5F111D87">
        <w:rPr>
          <w:rFonts w:eastAsia="Times New Roman"/>
          <w:color w:val="000000" w:themeColor="text1"/>
        </w:rPr>
        <w:t>väävelheksafluoriid</w:t>
      </w:r>
      <w:proofErr w:type="spellEnd"/>
      <w:r w:rsidR="52FEE8DD" w:rsidRPr="5F111D87">
        <w:rPr>
          <w:rFonts w:eastAsia="Times New Roman"/>
          <w:color w:val="000000" w:themeColor="text1"/>
        </w:rPr>
        <w:t xml:space="preserve"> (SF</w:t>
      </w:r>
      <w:r w:rsidR="52FEE8DD" w:rsidRPr="5F111D87">
        <w:rPr>
          <w:rFonts w:eastAsia="Times New Roman"/>
          <w:color w:val="000000" w:themeColor="text1"/>
          <w:vertAlign w:val="subscript"/>
        </w:rPr>
        <w:t>6</w:t>
      </w:r>
      <w:r w:rsidR="52FEE8DD" w:rsidRPr="5F111D87">
        <w:rPr>
          <w:rFonts w:eastAsia="Times New Roman"/>
          <w:color w:val="000000" w:themeColor="text1"/>
        </w:rPr>
        <w:t xml:space="preserve">), </w:t>
      </w:r>
      <w:proofErr w:type="spellStart"/>
      <w:r w:rsidR="52FEE8DD" w:rsidRPr="5F111D87">
        <w:rPr>
          <w:rFonts w:eastAsia="Times New Roman"/>
          <w:color w:val="000000" w:themeColor="text1"/>
        </w:rPr>
        <w:t>lämmastiktrifluoriid</w:t>
      </w:r>
      <w:proofErr w:type="spellEnd"/>
      <w:r w:rsidR="52FEE8DD" w:rsidRPr="5F111D87">
        <w:rPr>
          <w:rFonts w:eastAsia="Times New Roman"/>
          <w:color w:val="000000" w:themeColor="text1"/>
        </w:rPr>
        <w:t xml:space="preserve"> (NF</w:t>
      </w:r>
      <w:r w:rsidR="52FEE8DD" w:rsidRPr="5F111D87">
        <w:rPr>
          <w:rFonts w:eastAsia="Times New Roman"/>
          <w:color w:val="000000" w:themeColor="text1"/>
          <w:vertAlign w:val="subscript"/>
        </w:rPr>
        <w:t>3</w:t>
      </w:r>
      <w:r w:rsidR="52FEE8DD" w:rsidRPr="5F111D87">
        <w:rPr>
          <w:rFonts w:eastAsia="Times New Roman"/>
          <w:color w:val="000000" w:themeColor="text1"/>
        </w:rPr>
        <w:t xml:space="preserve">), </w:t>
      </w:r>
      <w:proofErr w:type="spellStart"/>
      <w:r w:rsidRPr="5F111D87">
        <w:rPr>
          <w:rFonts w:eastAsia="Times New Roman"/>
          <w:color w:val="000000" w:themeColor="text1"/>
        </w:rPr>
        <w:t>fluorosüsivesinikud</w:t>
      </w:r>
      <w:proofErr w:type="spellEnd"/>
      <w:r w:rsidRPr="5F111D87">
        <w:rPr>
          <w:rFonts w:eastAsia="Times New Roman"/>
          <w:color w:val="000000" w:themeColor="text1"/>
        </w:rPr>
        <w:t xml:space="preserve"> (</w:t>
      </w:r>
      <w:proofErr w:type="spellStart"/>
      <w:r w:rsidRPr="5F111D87">
        <w:rPr>
          <w:rFonts w:eastAsia="Times New Roman"/>
          <w:color w:val="000000" w:themeColor="text1"/>
        </w:rPr>
        <w:t>HFCd</w:t>
      </w:r>
      <w:proofErr w:type="spellEnd"/>
      <w:r w:rsidR="52FEE8DD" w:rsidRPr="5F111D87">
        <w:rPr>
          <w:rFonts w:eastAsia="Times New Roman"/>
          <w:color w:val="000000" w:themeColor="text1"/>
        </w:rPr>
        <w:t xml:space="preserve">) ja </w:t>
      </w:r>
      <w:proofErr w:type="spellStart"/>
      <w:r w:rsidRPr="5F111D87">
        <w:rPr>
          <w:rFonts w:eastAsia="Times New Roman"/>
          <w:color w:val="000000" w:themeColor="text1"/>
        </w:rPr>
        <w:t>perfluorosüsivesinikud</w:t>
      </w:r>
      <w:proofErr w:type="spellEnd"/>
      <w:r w:rsidRPr="5F111D87">
        <w:rPr>
          <w:rFonts w:eastAsia="Times New Roman"/>
          <w:color w:val="000000" w:themeColor="text1"/>
        </w:rPr>
        <w:t xml:space="preserve"> (</w:t>
      </w:r>
      <w:proofErr w:type="spellStart"/>
      <w:r w:rsidRPr="5F111D87">
        <w:rPr>
          <w:rFonts w:eastAsia="Times New Roman"/>
          <w:color w:val="000000" w:themeColor="text1"/>
        </w:rPr>
        <w:t>PFCd</w:t>
      </w:r>
      <w:proofErr w:type="spellEnd"/>
      <w:r w:rsidR="52FEE8DD" w:rsidRPr="5F111D87">
        <w:rPr>
          <w:rFonts w:eastAsia="Times New Roman"/>
          <w:color w:val="000000" w:themeColor="text1"/>
        </w:rPr>
        <w:t>).</w:t>
      </w:r>
    </w:p>
    <w:p w14:paraId="0804F61D" w14:textId="6D5F3E36" w:rsidR="429DF3D9" w:rsidRDefault="429DF3D9" w:rsidP="00E111C9">
      <w:pPr>
        <w:spacing w:after="0" w:line="240" w:lineRule="auto"/>
        <w:jc w:val="both"/>
        <w:rPr>
          <w:rFonts w:eastAsia="Times New Roman"/>
        </w:rPr>
      </w:pPr>
    </w:p>
    <w:p w14:paraId="57613340" w14:textId="60DEBFF3" w:rsidR="429DF3D9" w:rsidRDefault="6207403B" w:rsidP="00E111C9">
      <w:pPr>
        <w:spacing w:after="0" w:line="240" w:lineRule="auto"/>
        <w:jc w:val="both"/>
        <w:rPr>
          <w:rFonts w:eastAsia="Times New Roman"/>
          <w:b/>
          <w:bCs/>
          <w:color w:val="202020"/>
        </w:rPr>
      </w:pPr>
      <w:r w:rsidRPr="5174F73F">
        <w:rPr>
          <w:rFonts w:eastAsia="Times New Roman"/>
          <w:b/>
          <w:bCs/>
        </w:rPr>
        <w:t xml:space="preserve">§ 4. </w:t>
      </w:r>
      <w:r w:rsidRPr="5174F73F">
        <w:rPr>
          <w:rFonts w:eastAsia="Times New Roman"/>
          <w:b/>
          <w:bCs/>
          <w:color w:val="202020"/>
        </w:rPr>
        <w:t>Süsinikdioksiidi ekvivalent</w:t>
      </w:r>
    </w:p>
    <w:p w14:paraId="24CFFE6B" w14:textId="026D03B6" w:rsidR="5174F73F" w:rsidRDefault="5174F73F" w:rsidP="00E111C9">
      <w:pPr>
        <w:spacing w:after="0" w:line="240" w:lineRule="auto"/>
        <w:jc w:val="both"/>
        <w:rPr>
          <w:rFonts w:eastAsia="Times New Roman"/>
          <w:b/>
          <w:bCs/>
          <w:color w:val="202020"/>
        </w:rPr>
      </w:pPr>
    </w:p>
    <w:p w14:paraId="5ED6270F" w14:textId="7CF658C3" w:rsidR="006C4C2F" w:rsidRDefault="3B53FECF" w:rsidP="00E111C9">
      <w:pPr>
        <w:spacing w:after="0" w:line="240" w:lineRule="auto"/>
        <w:jc w:val="both"/>
        <w:rPr>
          <w:rFonts w:eastAsia="Times New Roman"/>
          <w:color w:val="202020"/>
        </w:rPr>
      </w:pPr>
      <w:r w:rsidRPr="7804D7EF">
        <w:rPr>
          <w:rFonts w:eastAsia="Times New Roman"/>
          <w:color w:val="202020"/>
          <w:shd w:val="clear" w:color="auto" w:fill="FFFFFF"/>
        </w:rPr>
        <w:t>Süsinikdioksiidi ekvivalent on ühik, millega väljendatakse kasvuhoonegaaside kogust, mis on ümber arvutatud süsinikdioksiidi koguseks</w:t>
      </w:r>
      <w:r w:rsidR="365C3356" w:rsidRPr="7804D7EF">
        <w:rPr>
          <w:rFonts w:eastAsia="Times New Roman"/>
          <w:color w:val="202020"/>
          <w:shd w:val="clear" w:color="auto" w:fill="FFFFFF"/>
        </w:rPr>
        <w:t xml:space="preserve">, kasutades globaalse soojendamise potentsiaali, mis on sätestatud komisjoni </w:t>
      </w:r>
      <w:r w:rsidR="29E129CB" w:rsidRPr="7804D7EF">
        <w:rPr>
          <w:rFonts w:eastAsia="Times New Roman"/>
          <w:color w:val="202020"/>
          <w:shd w:val="clear" w:color="auto" w:fill="FFFFFF"/>
        </w:rPr>
        <w:t xml:space="preserve">delegeeritud </w:t>
      </w:r>
      <w:r w:rsidR="365C3356" w:rsidRPr="7804D7EF">
        <w:rPr>
          <w:rFonts w:eastAsia="Times New Roman"/>
          <w:color w:val="202020"/>
          <w:shd w:val="clear" w:color="auto" w:fill="FFFFFF"/>
        </w:rPr>
        <w:t>määruse (EL)</w:t>
      </w:r>
      <w:r w:rsidR="0FEAC62F" w:rsidRPr="7804D7EF">
        <w:rPr>
          <w:rFonts w:eastAsia="Times New Roman"/>
          <w:color w:val="202020"/>
          <w:shd w:val="clear" w:color="auto" w:fill="FFFFFF"/>
        </w:rPr>
        <w:t xml:space="preserve"> </w:t>
      </w:r>
      <w:r w:rsidR="6EC49398" w:rsidRPr="7804D7EF">
        <w:rPr>
          <w:rFonts w:eastAsia="Times New Roman"/>
          <w:color w:val="202020"/>
          <w:shd w:val="clear" w:color="auto" w:fill="FFFFFF"/>
        </w:rPr>
        <w:t>2020/1044</w:t>
      </w:r>
      <w:r w:rsidR="39E057DA" w:rsidRPr="7804D7EF">
        <w:rPr>
          <w:rFonts w:eastAsia="Times New Roman"/>
          <w:color w:val="202020"/>
          <w:shd w:val="clear" w:color="auto" w:fill="FFFFFF"/>
        </w:rPr>
        <w:t>,</w:t>
      </w:r>
      <w:r w:rsidR="39E057DA" w:rsidRPr="7D9ACA90">
        <w:rPr>
          <w:rFonts w:eastAsia="Times New Roman"/>
          <w:b/>
          <w:bCs/>
          <w:color w:val="000000" w:themeColor="text1"/>
        </w:rPr>
        <w:t xml:space="preserve"> </w:t>
      </w:r>
      <w:r w:rsidR="39E057DA" w:rsidRPr="7D9ACA90">
        <w:rPr>
          <w:rFonts w:eastAsia="Times New Roman"/>
          <w:color w:val="000000" w:themeColor="text1"/>
        </w:rPr>
        <w:t>millega täiendatakse Euroopa Parlamendi ja nõukogu määrust (EL) 2018/1999 seoses globaalse soojendamise potentsiaali väärtuste ja inventuurisuuniste ning liidu inventuurisüsteemiga ja tunnistatakse kehtetuks komisjoni delegeeritud määrus (EL) nr 666/2014</w:t>
      </w:r>
      <w:r w:rsidR="39E057DA" w:rsidRPr="7804D7EF">
        <w:rPr>
          <w:rFonts w:eastAsia="Times New Roman"/>
          <w:color w:val="202020"/>
          <w:shd w:val="clear" w:color="auto" w:fill="FFFFFF"/>
        </w:rPr>
        <w:t xml:space="preserve">, </w:t>
      </w:r>
      <w:r w:rsidR="09EB1994" w:rsidRPr="7804D7EF">
        <w:rPr>
          <w:rFonts w:eastAsia="Times New Roman"/>
          <w:color w:val="202020"/>
          <w:shd w:val="clear" w:color="auto" w:fill="FFFFFF"/>
        </w:rPr>
        <w:t>lisas.</w:t>
      </w:r>
    </w:p>
    <w:p w14:paraId="35058AAA" w14:textId="415FCBE2" w:rsidR="006C4C2F" w:rsidRDefault="006C4C2F" w:rsidP="00E111C9">
      <w:pPr>
        <w:spacing w:after="0" w:line="240" w:lineRule="auto"/>
        <w:jc w:val="both"/>
        <w:rPr>
          <w:rFonts w:eastAsia="Times New Roman"/>
          <w:color w:val="202020"/>
        </w:rPr>
      </w:pPr>
    </w:p>
    <w:p w14:paraId="7F80BBA3" w14:textId="59F12748" w:rsidR="006C4C2F" w:rsidRDefault="76A643D2" w:rsidP="00E111C9">
      <w:pPr>
        <w:spacing w:after="0" w:line="240" w:lineRule="auto"/>
        <w:jc w:val="both"/>
        <w:rPr>
          <w:rFonts w:eastAsia="Times New Roman"/>
          <w:b/>
          <w:bCs/>
          <w:color w:val="202020"/>
        </w:rPr>
      </w:pPr>
      <w:r w:rsidRPr="7D9ACA90">
        <w:rPr>
          <w:rFonts w:eastAsia="Times New Roman"/>
          <w:b/>
          <w:bCs/>
          <w:color w:val="202020"/>
        </w:rPr>
        <w:t>§ 5. Globaalse soojendamise potentsiaal</w:t>
      </w:r>
    </w:p>
    <w:p w14:paraId="432230D4" w14:textId="77777777" w:rsidR="00D84CE4" w:rsidRDefault="00D84CE4" w:rsidP="00E111C9">
      <w:pPr>
        <w:spacing w:after="0" w:line="240" w:lineRule="auto"/>
        <w:jc w:val="both"/>
        <w:rPr>
          <w:rFonts w:eastAsiaTheme="minorEastAsia"/>
        </w:rPr>
      </w:pPr>
    </w:p>
    <w:p w14:paraId="1FF746D7" w14:textId="12A43BDF" w:rsidR="7D9ACA90" w:rsidRDefault="2DF15708" w:rsidP="00E111C9">
      <w:pPr>
        <w:spacing w:after="0" w:line="240" w:lineRule="auto"/>
        <w:jc w:val="both"/>
        <w:rPr>
          <w:rFonts w:eastAsia="Segoe UI"/>
          <w:color w:val="333333"/>
        </w:rPr>
      </w:pPr>
      <w:r w:rsidRPr="00AB18E6">
        <w:rPr>
          <w:rFonts w:eastAsia="Segoe UI"/>
          <w:color w:val="333333"/>
        </w:rPr>
        <w:t xml:space="preserve">Globaalse soojendamise potentsiaal </w:t>
      </w:r>
      <w:r w:rsidR="6F582D3F" w:rsidRPr="2E9BE148">
        <w:rPr>
          <w:rFonts w:eastAsia="Segoe UI"/>
          <w:color w:val="333333"/>
        </w:rPr>
        <w:t xml:space="preserve">on </w:t>
      </w:r>
      <w:r w:rsidRPr="2E9BE148">
        <w:rPr>
          <w:rFonts w:eastAsia="Segoe UI"/>
          <w:color w:val="333333"/>
        </w:rPr>
        <w:t>kasvuhoonegaasi</w:t>
      </w:r>
      <w:r w:rsidRPr="00AB18E6">
        <w:rPr>
          <w:rFonts w:eastAsia="Segoe UI"/>
          <w:color w:val="333333"/>
        </w:rPr>
        <w:t xml:space="preserve"> mõju kliima soojenemisele võrreldes süsinikdioksiidi põhjustatud mõjuga, mis on välja arvutatud ühe kilogrammi kasvuhoonegaasi globaalse soojendamise potentsiaali ja ühe kilogrammi CO</w:t>
      </w:r>
      <w:r w:rsidRPr="00D06177">
        <w:rPr>
          <w:rFonts w:eastAsia="Segoe UI"/>
          <w:color w:val="333333"/>
          <w:vertAlign w:val="subscript"/>
        </w:rPr>
        <w:t>2</w:t>
      </w:r>
      <w:r w:rsidRPr="00AB18E6">
        <w:rPr>
          <w:rFonts w:eastAsia="Segoe UI"/>
          <w:color w:val="333333"/>
        </w:rPr>
        <w:t xml:space="preserve"> globaalse soojendamise potentsiaali suhtena 100 aasta kohta.</w:t>
      </w:r>
    </w:p>
    <w:p w14:paraId="5411316E" w14:textId="77777777" w:rsidR="00322B0D" w:rsidRDefault="00322B0D" w:rsidP="00E111C9">
      <w:pPr>
        <w:spacing w:after="0" w:line="240" w:lineRule="auto"/>
        <w:jc w:val="both"/>
        <w:rPr>
          <w:rFonts w:eastAsia="Times New Roman"/>
          <w:b/>
          <w:bCs/>
        </w:rPr>
      </w:pPr>
    </w:p>
    <w:p w14:paraId="7CACB7D1" w14:textId="37A7A5E5" w:rsidR="001A07B6" w:rsidRPr="001A07B6" w:rsidRDefault="403CA862" w:rsidP="00E111C9">
      <w:pPr>
        <w:spacing w:after="0" w:line="240" w:lineRule="auto"/>
        <w:jc w:val="both"/>
        <w:rPr>
          <w:rFonts w:eastAsia="Times New Roman"/>
          <w:b/>
          <w:bCs/>
        </w:rPr>
      </w:pPr>
      <w:r w:rsidRPr="7D9ACA90">
        <w:rPr>
          <w:rFonts w:eastAsia="Times New Roman"/>
          <w:b/>
          <w:bCs/>
        </w:rPr>
        <w:t xml:space="preserve">§ </w:t>
      </w:r>
      <w:r w:rsidR="32A55A03" w:rsidRPr="7D9ACA90">
        <w:rPr>
          <w:rFonts w:eastAsia="Times New Roman"/>
          <w:b/>
          <w:bCs/>
        </w:rPr>
        <w:t>6</w:t>
      </w:r>
      <w:r w:rsidRPr="7D9ACA90">
        <w:rPr>
          <w:rFonts w:eastAsia="Times New Roman"/>
          <w:b/>
          <w:bCs/>
        </w:rPr>
        <w:t>. Kasvuhoonegaaside heitkogus</w:t>
      </w:r>
    </w:p>
    <w:p w14:paraId="3A18E208" w14:textId="77777777" w:rsidR="003139ED" w:rsidRDefault="003139ED" w:rsidP="00E111C9">
      <w:pPr>
        <w:spacing w:after="0" w:line="240" w:lineRule="auto"/>
        <w:jc w:val="both"/>
        <w:rPr>
          <w:rFonts w:eastAsia="Times New Roman"/>
          <w:color w:val="202020"/>
        </w:rPr>
      </w:pPr>
    </w:p>
    <w:p w14:paraId="50439391" w14:textId="718C9ABB" w:rsidR="006C4C2F" w:rsidRDefault="6077D846" w:rsidP="00E111C9">
      <w:pPr>
        <w:spacing w:after="0" w:line="240" w:lineRule="auto"/>
        <w:jc w:val="both"/>
        <w:rPr>
          <w:rFonts w:eastAsia="Times New Roman"/>
          <w:color w:val="202020"/>
        </w:rPr>
      </w:pPr>
      <w:r w:rsidRPr="116D0706">
        <w:rPr>
          <w:rFonts w:eastAsia="Times New Roman"/>
          <w:color w:val="202020"/>
        </w:rPr>
        <w:t>Kasvuhoonegaaside heitkogus käesoleva seaduse tähenduses</w:t>
      </w:r>
      <w:r w:rsidR="08992659" w:rsidRPr="116D0706">
        <w:rPr>
          <w:rFonts w:eastAsia="Times New Roman"/>
          <w:color w:val="202020"/>
        </w:rPr>
        <w:t xml:space="preserve"> </w:t>
      </w:r>
      <w:r w:rsidR="617EADF3" w:rsidRPr="116D0706">
        <w:rPr>
          <w:rFonts w:eastAsia="Times New Roman"/>
          <w:color w:val="202020"/>
        </w:rPr>
        <w:t xml:space="preserve">on </w:t>
      </w:r>
      <w:r w:rsidR="205AA5DB" w:rsidRPr="116D0706">
        <w:rPr>
          <w:rFonts w:eastAsia="Times New Roman"/>
          <w:color w:val="202020"/>
        </w:rPr>
        <w:t xml:space="preserve">riigisiseselt </w:t>
      </w:r>
      <w:r w:rsidRPr="116D0706">
        <w:rPr>
          <w:rFonts w:eastAsia="Times New Roman"/>
          <w:color w:val="202020"/>
        </w:rPr>
        <w:t xml:space="preserve">tekkivate kasvuhoonegaaside </w:t>
      </w:r>
      <w:r w:rsidR="4829ACF4" w:rsidRPr="116D0706">
        <w:rPr>
          <w:rFonts w:eastAsia="Times New Roman"/>
          <w:color w:val="202020"/>
        </w:rPr>
        <w:t>heide</w:t>
      </w:r>
      <w:r w:rsidRPr="116D0706">
        <w:rPr>
          <w:rFonts w:eastAsia="Times New Roman"/>
          <w:color w:val="202020"/>
        </w:rPr>
        <w:t xml:space="preserve"> atmosfääri</w:t>
      </w:r>
      <w:r w:rsidR="2A192AC4" w:rsidRPr="116D0706">
        <w:rPr>
          <w:rFonts w:eastAsia="Times New Roman"/>
          <w:color w:val="202020"/>
        </w:rPr>
        <w:t xml:space="preserve"> väljendatuna süsinikdioksiidi ekvivalendina</w:t>
      </w:r>
      <w:r w:rsidRPr="116D0706">
        <w:rPr>
          <w:rFonts w:eastAsia="Times New Roman"/>
          <w:color w:val="202020"/>
        </w:rPr>
        <w:t>.</w:t>
      </w:r>
    </w:p>
    <w:p w14:paraId="1E1EB31D" w14:textId="77777777" w:rsidR="00D84CE4" w:rsidRDefault="00D84CE4" w:rsidP="00E111C9">
      <w:pPr>
        <w:spacing w:after="0" w:line="240" w:lineRule="auto"/>
        <w:jc w:val="both"/>
        <w:rPr>
          <w:b/>
          <w:bCs/>
        </w:rPr>
      </w:pPr>
    </w:p>
    <w:p w14:paraId="7BE375C4" w14:textId="0569B838" w:rsidR="001A07B6" w:rsidRPr="001A07B6" w:rsidRDefault="2791B8D2" w:rsidP="00E111C9">
      <w:pPr>
        <w:spacing w:after="0" w:line="240" w:lineRule="auto"/>
        <w:jc w:val="both"/>
        <w:rPr>
          <w:b/>
          <w:bCs/>
        </w:rPr>
      </w:pPr>
      <w:r w:rsidRPr="7D9ACA90">
        <w:rPr>
          <w:b/>
          <w:bCs/>
        </w:rPr>
        <w:t xml:space="preserve">§ </w:t>
      </w:r>
      <w:r w:rsidR="4863CC01" w:rsidRPr="7D9ACA90">
        <w:rPr>
          <w:b/>
          <w:bCs/>
        </w:rPr>
        <w:t>7</w:t>
      </w:r>
      <w:r w:rsidRPr="7D9ACA90">
        <w:rPr>
          <w:b/>
          <w:bCs/>
        </w:rPr>
        <w:t>. Kliimamuutus</w:t>
      </w:r>
      <w:r w:rsidR="643734C3" w:rsidRPr="7D9ACA90">
        <w:rPr>
          <w:b/>
          <w:bCs/>
        </w:rPr>
        <w:t>t</w:t>
      </w:r>
      <w:r w:rsidRPr="7D9ACA90">
        <w:rPr>
          <w:b/>
          <w:bCs/>
        </w:rPr>
        <w:t>e leevendamine</w:t>
      </w:r>
    </w:p>
    <w:p w14:paraId="1BB718EE" w14:textId="77777777" w:rsidR="00D84CE4" w:rsidRDefault="00D84CE4" w:rsidP="00E111C9">
      <w:pPr>
        <w:spacing w:after="0" w:line="240" w:lineRule="auto"/>
        <w:jc w:val="both"/>
      </w:pPr>
    </w:p>
    <w:p w14:paraId="4B80F406" w14:textId="5552A1EE" w:rsidR="006C4C2F" w:rsidRDefault="5670F2FE" w:rsidP="00E111C9">
      <w:pPr>
        <w:spacing w:after="0" w:line="240" w:lineRule="auto"/>
        <w:jc w:val="both"/>
      </w:pPr>
      <w:r>
        <w:t>Kliimamuutus</w:t>
      </w:r>
      <w:r w:rsidR="7ACAE72C">
        <w:t>t</w:t>
      </w:r>
      <w:r>
        <w:t xml:space="preserve">e leevendamine </w:t>
      </w:r>
      <w:r w:rsidR="1C37E910">
        <w:t xml:space="preserve">on meetmete võtmine </w:t>
      </w:r>
      <w:r>
        <w:t>kasvuhoonegaaside heite vähendamis</w:t>
      </w:r>
      <w:r w:rsidR="1C37E910">
        <w:t>eks</w:t>
      </w:r>
      <w:r>
        <w:t xml:space="preserve"> või vältimis</w:t>
      </w:r>
      <w:r w:rsidR="1C37E910">
        <w:t>eks</w:t>
      </w:r>
      <w:r w:rsidR="009B1C8E">
        <w:t xml:space="preserve"> ning süsiniku sidumise suurendamiseks</w:t>
      </w:r>
      <w:r>
        <w:t>.</w:t>
      </w:r>
    </w:p>
    <w:p w14:paraId="65ED8C90" w14:textId="77777777" w:rsidR="00D84CE4" w:rsidRDefault="00D84CE4" w:rsidP="00E111C9">
      <w:pPr>
        <w:spacing w:after="0" w:line="240" w:lineRule="auto"/>
        <w:jc w:val="both"/>
        <w:rPr>
          <w:b/>
          <w:bCs/>
        </w:rPr>
      </w:pPr>
    </w:p>
    <w:p w14:paraId="3E664DF0" w14:textId="721DAC04" w:rsidR="001A07B6" w:rsidRPr="001A07B6" w:rsidRDefault="2791B8D2" w:rsidP="00E111C9">
      <w:pPr>
        <w:spacing w:after="0" w:line="240" w:lineRule="auto"/>
        <w:jc w:val="both"/>
        <w:rPr>
          <w:b/>
          <w:bCs/>
        </w:rPr>
      </w:pPr>
      <w:r w:rsidRPr="7D9ACA90">
        <w:rPr>
          <w:b/>
          <w:bCs/>
        </w:rPr>
        <w:t xml:space="preserve">§ </w:t>
      </w:r>
      <w:r w:rsidR="2439C5DE" w:rsidRPr="7D9ACA90">
        <w:rPr>
          <w:b/>
          <w:bCs/>
        </w:rPr>
        <w:t>8</w:t>
      </w:r>
      <w:r w:rsidRPr="7D9ACA90">
        <w:rPr>
          <w:b/>
          <w:bCs/>
        </w:rPr>
        <w:t xml:space="preserve">. </w:t>
      </w:r>
      <w:r w:rsidRPr="63708772">
        <w:rPr>
          <w:b/>
          <w:bCs/>
        </w:rPr>
        <w:t>Kliimamuutus</w:t>
      </w:r>
      <w:r w:rsidR="398166D2" w:rsidRPr="63708772">
        <w:rPr>
          <w:b/>
          <w:bCs/>
        </w:rPr>
        <w:t>t</w:t>
      </w:r>
      <w:r w:rsidRPr="63708772">
        <w:rPr>
          <w:b/>
          <w:bCs/>
        </w:rPr>
        <w:t>ega</w:t>
      </w:r>
      <w:r w:rsidRPr="1202F241" w:rsidDel="2791B8D2">
        <w:rPr>
          <w:b/>
          <w:bCs/>
        </w:rPr>
        <w:t xml:space="preserve"> </w:t>
      </w:r>
      <w:r w:rsidRPr="1202F241">
        <w:rPr>
          <w:b/>
          <w:bCs/>
        </w:rPr>
        <w:t>kohanemine</w:t>
      </w:r>
    </w:p>
    <w:p w14:paraId="248DAF06" w14:textId="77777777" w:rsidR="00D84CE4" w:rsidRDefault="00D84CE4" w:rsidP="00E111C9">
      <w:pPr>
        <w:spacing w:after="0" w:line="240" w:lineRule="auto"/>
        <w:jc w:val="both"/>
      </w:pPr>
    </w:p>
    <w:p w14:paraId="2D1E558F" w14:textId="7833DA59" w:rsidR="006C4C2F" w:rsidRPr="00982E5B" w:rsidRDefault="5670F2FE" w:rsidP="00E111C9">
      <w:pPr>
        <w:spacing w:after="0" w:line="240" w:lineRule="auto"/>
        <w:jc w:val="both"/>
      </w:pPr>
      <w:r>
        <w:t>Kliimamuutus</w:t>
      </w:r>
      <w:r w:rsidR="51B884BB">
        <w:t>t</w:t>
      </w:r>
      <w:r>
        <w:t>e</w:t>
      </w:r>
      <w:r w:rsidDel="5670F2FE">
        <w:t>ga</w:t>
      </w:r>
      <w:r>
        <w:t xml:space="preserve"> kohanemine on </w:t>
      </w:r>
      <w:r w:rsidR="1C37E910">
        <w:t>meetmete võtmine kliima muutumisega kaasnevate</w:t>
      </w:r>
      <w:r>
        <w:t xml:space="preserve"> riskide maandami</w:t>
      </w:r>
      <w:r w:rsidR="1C37E910">
        <w:t>seks, et tagada</w:t>
      </w:r>
      <w:r>
        <w:t xml:space="preserve"> ühiskonna </w:t>
      </w:r>
      <w:r w:rsidR="1C37E910">
        <w:t>ning</w:t>
      </w:r>
      <w:r>
        <w:t xml:space="preserve"> ökosüsteemide vastupanuvõime </w:t>
      </w:r>
      <w:r w:rsidR="1C37E910">
        <w:t>ja heaolu</w:t>
      </w:r>
      <w:r>
        <w:t>.</w:t>
      </w:r>
    </w:p>
    <w:p w14:paraId="6F085824" w14:textId="77777777" w:rsidR="00D84CE4" w:rsidRDefault="00D84CE4" w:rsidP="00E111C9">
      <w:pPr>
        <w:spacing w:after="0" w:line="240" w:lineRule="auto"/>
        <w:jc w:val="both"/>
        <w:rPr>
          <w:b/>
          <w:bCs/>
        </w:rPr>
      </w:pPr>
    </w:p>
    <w:p w14:paraId="3EC3EBAA" w14:textId="6466A3E8" w:rsidR="001A07B6" w:rsidRPr="001A07B6" w:rsidRDefault="54F57332" w:rsidP="00E111C9">
      <w:pPr>
        <w:spacing w:after="0" w:line="240" w:lineRule="auto"/>
        <w:jc w:val="both"/>
        <w:rPr>
          <w:b/>
          <w:bCs/>
        </w:rPr>
      </w:pPr>
      <w:r w:rsidRPr="7D9ACA90">
        <w:rPr>
          <w:b/>
          <w:bCs/>
        </w:rPr>
        <w:t>§</w:t>
      </w:r>
      <w:r w:rsidR="4CB05EC1" w:rsidRPr="7D9ACA90">
        <w:rPr>
          <w:b/>
          <w:bCs/>
        </w:rPr>
        <w:t xml:space="preserve"> </w:t>
      </w:r>
      <w:r w:rsidR="24354D99" w:rsidRPr="7D9ACA90">
        <w:rPr>
          <w:b/>
          <w:bCs/>
        </w:rPr>
        <w:t>9</w:t>
      </w:r>
      <w:r w:rsidRPr="7D9ACA90">
        <w:rPr>
          <w:b/>
          <w:bCs/>
        </w:rPr>
        <w:t>. Kliimaneutraalsus</w:t>
      </w:r>
    </w:p>
    <w:p w14:paraId="6CC43E1B" w14:textId="77777777" w:rsidR="00D84CE4" w:rsidRDefault="00D84CE4" w:rsidP="00E111C9">
      <w:pPr>
        <w:spacing w:after="0" w:line="240" w:lineRule="auto"/>
        <w:jc w:val="both"/>
      </w:pPr>
    </w:p>
    <w:p w14:paraId="71B76F1E" w14:textId="3BDB4186" w:rsidR="15897838" w:rsidRDefault="15897838" w:rsidP="00E111C9">
      <w:pPr>
        <w:spacing w:after="0" w:line="240" w:lineRule="auto"/>
        <w:jc w:val="both"/>
      </w:pPr>
      <w:r>
        <w:t xml:space="preserve">Kliimaneutraalsus </w:t>
      </w:r>
      <w:r w:rsidR="4E70AD27">
        <w:t xml:space="preserve">on </w:t>
      </w:r>
      <w:r>
        <w:t xml:space="preserve">kasvuhoonegaaside </w:t>
      </w:r>
      <w:r w:rsidR="4E70AD27">
        <w:t xml:space="preserve">heite ja </w:t>
      </w:r>
      <w:r>
        <w:t>sidumi</w:t>
      </w:r>
      <w:r w:rsidR="4E70AD27">
        <w:t>s</w:t>
      </w:r>
      <w:r>
        <w:t xml:space="preserve">e </w:t>
      </w:r>
      <w:r w:rsidR="18DBD55C">
        <w:t>vaheline tasakaal, mille tulemusena kasvuhoonegaaside heide ei ületa sidumist.</w:t>
      </w:r>
    </w:p>
    <w:p w14:paraId="3C26B52B" w14:textId="77777777" w:rsidR="00EF0461" w:rsidRDefault="00EF0461" w:rsidP="00E111C9">
      <w:pPr>
        <w:spacing w:after="0" w:line="240" w:lineRule="auto"/>
        <w:jc w:val="both"/>
        <w:rPr>
          <w:rFonts w:eastAsia="Times New Roman"/>
          <w:b/>
          <w:bCs/>
          <w:color w:val="000000" w:themeColor="text1"/>
        </w:rPr>
      </w:pPr>
    </w:p>
    <w:p w14:paraId="0C567908" w14:textId="0D774459" w:rsidR="4AE57609" w:rsidRDefault="4AE57609" w:rsidP="00E111C9">
      <w:pPr>
        <w:spacing w:after="0" w:line="240" w:lineRule="auto"/>
        <w:jc w:val="both"/>
        <w:rPr>
          <w:rFonts w:eastAsia="Times New Roman"/>
          <w:color w:val="000000" w:themeColor="text1"/>
        </w:rPr>
      </w:pPr>
      <w:r w:rsidRPr="7D9ACA90">
        <w:rPr>
          <w:rFonts w:eastAsia="Times New Roman"/>
          <w:b/>
          <w:bCs/>
          <w:color w:val="000000" w:themeColor="text1"/>
        </w:rPr>
        <w:t>§ 10. CO</w:t>
      </w:r>
      <w:r w:rsidRPr="7D9ACA90">
        <w:rPr>
          <w:rFonts w:eastAsia="Times New Roman"/>
          <w:b/>
          <w:bCs/>
          <w:color w:val="000000" w:themeColor="text1"/>
          <w:vertAlign w:val="subscript"/>
        </w:rPr>
        <w:t>2</w:t>
      </w:r>
      <w:r w:rsidRPr="7D9ACA90">
        <w:rPr>
          <w:rFonts w:eastAsia="Times New Roman"/>
          <w:b/>
          <w:bCs/>
          <w:color w:val="000000" w:themeColor="text1"/>
        </w:rPr>
        <w:t xml:space="preserve"> neutraalsus</w:t>
      </w:r>
    </w:p>
    <w:p w14:paraId="53FB5A48" w14:textId="77777777" w:rsidR="00EF0461" w:rsidRDefault="00EF0461" w:rsidP="00E111C9">
      <w:pPr>
        <w:spacing w:after="0" w:line="240" w:lineRule="auto"/>
        <w:jc w:val="both"/>
        <w:rPr>
          <w:rFonts w:eastAsia="Times New Roman"/>
          <w:color w:val="000000" w:themeColor="text1"/>
        </w:rPr>
      </w:pPr>
    </w:p>
    <w:p w14:paraId="2F2ABD4C" w14:textId="4D96A62A" w:rsidR="4AE57609" w:rsidRPr="001C0C6F" w:rsidRDefault="4AE57609" w:rsidP="00E111C9">
      <w:pPr>
        <w:spacing w:after="0" w:line="240" w:lineRule="auto"/>
        <w:jc w:val="both"/>
        <w:rPr>
          <w:color w:val="000000" w:themeColor="text1"/>
        </w:rPr>
      </w:pPr>
      <w:r w:rsidRPr="7D9ACA90">
        <w:rPr>
          <w:rFonts w:eastAsia="Times New Roman"/>
          <w:color w:val="000000" w:themeColor="text1"/>
        </w:rPr>
        <w:t>CO</w:t>
      </w:r>
      <w:r w:rsidRPr="7D9ACA90">
        <w:rPr>
          <w:rFonts w:eastAsia="Times New Roman"/>
          <w:color w:val="000000" w:themeColor="text1"/>
          <w:vertAlign w:val="subscript"/>
        </w:rPr>
        <w:t>2</w:t>
      </w:r>
      <w:r w:rsidRPr="7D9ACA90">
        <w:rPr>
          <w:rFonts w:eastAsia="Times New Roman"/>
          <w:color w:val="000000" w:themeColor="text1"/>
        </w:rPr>
        <w:t xml:space="preserve"> neutraalsus on süsinikdioksiidi heite ja sidumise vaheline arvestuslik tasakaal, mille tulemusena süsinikdioksiidi heide ei ületa selle sidumist. CO</w:t>
      </w:r>
      <w:r w:rsidRPr="7D9ACA90">
        <w:rPr>
          <w:rFonts w:eastAsia="Times New Roman"/>
          <w:color w:val="000000" w:themeColor="text1"/>
          <w:vertAlign w:val="subscript"/>
        </w:rPr>
        <w:t>2</w:t>
      </w:r>
      <w:r w:rsidRPr="7D9ACA90">
        <w:rPr>
          <w:rFonts w:eastAsia="Times New Roman"/>
          <w:color w:val="000000" w:themeColor="text1"/>
        </w:rPr>
        <w:t xml:space="preserve"> neutraalsus ei </w:t>
      </w:r>
      <w:ins w:id="18" w:author="Aili Sandre - JUSTDIGI" w:date="2025-01-13T15:37:00Z" w16du:dateUtc="2025-01-13T13:37:00Z">
        <w:r w:rsidR="00710FE0">
          <w:rPr>
            <w:rFonts w:eastAsia="Times New Roman"/>
            <w:color w:val="000000" w:themeColor="text1"/>
          </w:rPr>
          <w:t>arvesta</w:t>
        </w:r>
      </w:ins>
      <w:del w:id="19" w:author="Aili Sandre - JUSTDIGI" w:date="2025-01-13T15:37:00Z" w16du:dateUtc="2025-01-13T13:37:00Z">
        <w:r w:rsidRPr="7D9ACA90" w:rsidDel="00F851E1">
          <w:rPr>
            <w:rFonts w:eastAsia="Times New Roman"/>
            <w:color w:val="000000" w:themeColor="text1"/>
          </w:rPr>
          <w:delText>hõlma</w:delText>
        </w:r>
      </w:del>
      <w:r w:rsidRPr="7D9ACA90">
        <w:rPr>
          <w:rFonts w:eastAsia="Times New Roman"/>
          <w:color w:val="000000" w:themeColor="text1"/>
        </w:rPr>
        <w:t xml:space="preserve"> teisi kasvuhoonegaase</w:t>
      </w:r>
      <w:r w:rsidR="2FA0E9CA" w:rsidRPr="7D9ACA90">
        <w:rPr>
          <w:rFonts w:eastAsia="Times New Roman"/>
          <w:color w:val="000000" w:themeColor="text1"/>
        </w:rPr>
        <w:t>.</w:t>
      </w:r>
    </w:p>
    <w:p w14:paraId="460419EB" w14:textId="77777777" w:rsidR="00EF0461" w:rsidRDefault="00EF0461" w:rsidP="00E111C9">
      <w:pPr>
        <w:spacing w:after="0" w:line="240" w:lineRule="auto"/>
        <w:jc w:val="both"/>
        <w:rPr>
          <w:b/>
          <w:bCs/>
        </w:rPr>
      </w:pPr>
    </w:p>
    <w:p w14:paraId="4738FBAD" w14:textId="2337F254" w:rsidR="1558816E" w:rsidRPr="00D30148" w:rsidRDefault="1558816E" w:rsidP="00E111C9">
      <w:pPr>
        <w:spacing w:after="0" w:line="240" w:lineRule="auto"/>
        <w:jc w:val="both"/>
        <w:rPr>
          <w:b/>
          <w:bCs/>
        </w:rPr>
      </w:pPr>
      <w:r w:rsidRPr="2DA361DC">
        <w:rPr>
          <w:b/>
          <w:bCs/>
        </w:rPr>
        <w:t xml:space="preserve">§ </w:t>
      </w:r>
      <w:r w:rsidR="373BFDEC" w:rsidRPr="2DA361DC">
        <w:rPr>
          <w:b/>
          <w:bCs/>
        </w:rPr>
        <w:t>1</w:t>
      </w:r>
      <w:r w:rsidR="0A2AADFC" w:rsidRPr="2DA361DC">
        <w:rPr>
          <w:b/>
          <w:bCs/>
        </w:rPr>
        <w:t>1</w:t>
      </w:r>
      <w:r w:rsidRPr="2DA361DC">
        <w:rPr>
          <w:b/>
          <w:bCs/>
        </w:rPr>
        <w:t>. Kliimakindlus</w:t>
      </w:r>
    </w:p>
    <w:p w14:paraId="023FA8BA" w14:textId="77777777" w:rsidR="00EF0461" w:rsidRDefault="00EF0461" w:rsidP="00E111C9">
      <w:pPr>
        <w:spacing w:after="0" w:line="240" w:lineRule="auto"/>
        <w:jc w:val="both"/>
      </w:pPr>
    </w:p>
    <w:p w14:paraId="51C196F9" w14:textId="49483154" w:rsidR="0CABCC3D" w:rsidRPr="001C0C6F" w:rsidRDefault="56C11ACD" w:rsidP="00E111C9">
      <w:pPr>
        <w:spacing w:after="0" w:line="240" w:lineRule="auto"/>
        <w:jc w:val="both"/>
        <w:rPr>
          <w:color w:val="000000" w:themeColor="text1"/>
        </w:rPr>
      </w:pPr>
      <w:r>
        <w:t>Kliimakindlus</w:t>
      </w:r>
      <w:r w:rsidR="4E88AF03">
        <w:t xml:space="preserve"> on </w:t>
      </w:r>
      <w:r w:rsidR="4A449C64">
        <w:t xml:space="preserve">valmisolek, </w:t>
      </w:r>
      <w:r w:rsidR="4E88AF03">
        <w:t>vastupanu</w:t>
      </w:r>
      <w:r w:rsidR="780E34A5">
        <w:t>- ja reageerimis</w:t>
      </w:r>
      <w:r w:rsidR="4E88AF03">
        <w:t>võime</w:t>
      </w:r>
      <w:r>
        <w:t xml:space="preserve"> võimalikele </w:t>
      </w:r>
      <w:r w:rsidR="3005F3C5">
        <w:t xml:space="preserve">lühi- ja </w:t>
      </w:r>
      <w:r>
        <w:t>pikaajalistele kliimamõjudele</w:t>
      </w:r>
      <w:r w:rsidR="003F5F94">
        <w:t xml:space="preserve"> ning võime nende mõjudega kohaneda viisil</w:t>
      </w:r>
      <w:r w:rsidR="7F104D65">
        <w:t xml:space="preserve">, </w:t>
      </w:r>
      <w:r w:rsidR="00C40953">
        <w:t xml:space="preserve">mis on </w:t>
      </w:r>
      <w:r w:rsidR="2A4F67A1">
        <w:t>kooskõla</w:t>
      </w:r>
      <w:r w:rsidR="00C40953">
        <w:t>s</w:t>
      </w:r>
      <w:r w:rsidR="2A4F67A1">
        <w:t xml:space="preserve"> kliimaneutraalsuse eesmärgiga</w:t>
      </w:r>
      <w:r w:rsidR="2D464999">
        <w:t xml:space="preserve"> ning energiatõhususe suurendamise põhimõttega</w:t>
      </w:r>
      <w:r w:rsidRPr="27863FAA">
        <w:rPr>
          <w:rFonts w:eastAsia="Times New Roman"/>
          <w:color w:val="000000" w:themeColor="text1"/>
        </w:rPr>
        <w:t>.</w:t>
      </w:r>
    </w:p>
    <w:p w14:paraId="16890F48" w14:textId="77777777" w:rsidR="00EF0461" w:rsidRDefault="00EF0461" w:rsidP="00E111C9">
      <w:pPr>
        <w:spacing w:after="0" w:line="240" w:lineRule="auto"/>
        <w:jc w:val="both"/>
        <w:rPr>
          <w:rFonts w:eastAsia="Times New Roman"/>
          <w:b/>
          <w:bCs/>
          <w:color w:val="000000" w:themeColor="text1"/>
        </w:rPr>
      </w:pPr>
    </w:p>
    <w:p w14:paraId="665C18A2" w14:textId="4DBC2DA3" w:rsidR="4AF194A8" w:rsidRDefault="4D9EBAF4" w:rsidP="00E111C9">
      <w:pPr>
        <w:spacing w:after="0" w:line="240" w:lineRule="auto"/>
        <w:jc w:val="both"/>
        <w:rPr>
          <w:rFonts w:eastAsia="Times New Roman"/>
          <w:b/>
          <w:bCs/>
          <w:color w:val="000000" w:themeColor="text1"/>
        </w:rPr>
      </w:pPr>
      <w:r w:rsidRPr="7855B869">
        <w:rPr>
          <w:rFonts w:eastAsia="Times New Roman"/>
          <w:b/>
          <w:bCs/>
          <w:color w:val="000000" w:themeColor="text1"/>
        </w:rPr>
        <w:t>§</w:t>
      </w:r>
      <w:r w:rsidR="46512B41" w:rsidRPr="7855B869">
        <w:rPr>
          <w:rFonts w:eastAsia="Times New Roman"/>
          <w:b/>
          <w:bCs/>
          <w:color w:val="000000" w:themeColor="text1"/>
        </w:rPr>
        <w:t xml:space="preserve"> </w:t>
      </w:r>
      <w:r w:rsidR="5BB3DC10" w:rsidRPr="7855B869">
        <w:rPr>
          <w:rFonts w:eastAsia="Times New Roman"/>
          <w:b/>
          <w:bCs/>
          <w:color w:val="000000" w:themeColor="text1"/>
        </w:rPr>
        <w:t>1</w:t>
      </w:r>
      <w:r w:rsidR="2352FA22" w:rsidRPr="7855B869">
        <w:rPr>
          <w:rFonts w:eastAsia="Times New Roman"/>
          <w:b/>
          <w:bCs/>
          <w:color w:val="000000" w:themeColor="text1"/>
        </w:rPr>
        <w:t>2</w:t>
      </w:r>
      <w:r w:rsidR="41A7FFA7" w:rsidRPr="7855B869">
        <w:rPr>
          <w:rFonts w:eastAsia="Times New Roman"/>
          <w:b/>
          <w:bCs/>
          <w:color w:val="000000" w:themeColor="text1"/>
        </w:rPr>
        <w:t>.</w:t>
      </w:r>
      <w:r w:rsidRPr="7855B869">
        <w:rPr>
          <w:rFonts w:eastAsia="Times New Roman"/>
          <w:b/>
          <w:bCs/>
          <w:color w:val="000000" w:themeColor="text1"/>
        </w:rPr>
        <w:t xml:space="preserve"> </w:t>
      </w:r>
      <w:r w:rsidR="5E1B9C9F" w:rsidRPr="7855B869">
        <w:rPr>
          <w:rFonts w:eastAsia="Times New Roman"/>
          <w:b/>
          <w:bCs/>
          <w:color w:val="000000" w:themeColor="text1"/>
        </w:rPr>
        <w:t>Kasvuhoonegaaside</w:t>
      </w:r>
      <w:r w:rsidRPr="7855B869">
        <w:rPr>
          <w:rFonts w:eastAsia="Times New Roman"/>
          <w:b/>
          <w:bCs/>
          <w:color w:val="000000" w:themeColor="text1"/>
        </w:rPr>
        <w:t xml:space="preserve"> sidumine</w:t>
      </w:r>
    </w:p>
    <w:p w14:paraId="7C0FC355" w14:textId="77777777" w:rsidR="00EF0461" w:rsidRDefault="00EF0461" w:rsidP="00E111C9">
      <w:pPr>
        <w:spacing w:after="0" w:line="240" w:lineRule="auto"/>
        <w:jc w:val="both"/>
        <w:rPr>
          <w:rFonts w:eastAsia="Times New Roman"/>
        </w:rPr>
      </w:pPr>
    </w:p>
    <w:p w14:paraId="72850805" w14:textId="0936DC2C" w:rsidR="34B1B7B1" w:rsidRDefault="0E6A8E69" w:rsidP="00E111C9">
      <w:pPr>
        <w:spacing w:after="0" w:line="240" w:lineRule="auto"/>
        <w:jc w:val="both"/>
        <w:rPr>
          <w:rFonts w:eastAsia="Times New Roman"/>
        </w:rPr>
      </w:pPr>
      <w:r w:rsidRPr="116D0706">
        <w:rPr>
          <w:rFonts w:eastAsia="Times New Roman"/>
        </w:rPr>
        <w:t xml:space="preserve">Kasvuhoonegaaside </w:t>
      </w:r>
      <w:r w:rsidR="6955DED7" w:rsidRPr="116D0706">
        <w:rPr>
          <w:rFonts w:eastAsia="Times New Roman"/>
        </w:rPr>
        <w:t xml:space="preserve">sidumine on </w:t>
      </w:r>
      <w:r w:rsidR="0050279B">
        <w:rPr>
          <w:rFonts w:eastAsia="Times New Roman"/>
        </w:rPr>
        <w:t>nende</w:t>
      </w:r>
      <w:r w:rsidR="0050279B" w:rsidRPr="116D0706">
        <w:rPr>
          <w:rFonts w:eastAsia="Times New Roman"/>
        </w:rPr>
        <w:t xml:space="preserve"> </w:t>
      </w:r>
      <w:r w:rsidR="284F482E" w:rsidRPr="116D0706">
        <w:rPr>
          <w:rFonts w:eastAsia="Times New Roman"/>
        </w:rPr>
        <w:t>looduslik</w:t>
      </w:r>
      <w:r w:rsidR="6955DED7" w:rsidRPr="116D0706">
        <w:rPr>
          <w:rFonts w:eastAsia="Times New Roman"/>
        </w:rPr>
        <w:t xml:space="preserve"> või tehnoloogiline eemaldamine atmosfäärist </w:t>
      </w:r>
      <w:r w:rsidR="73D97904" w:rsidRPr="116D0706">
        <w:rPr>
          <w:rFonts w:eastAsia="Times New Roman"/>
        </w:rPr>
        <w:t xml:space="preserve">või heidet põhjustavate tegevuste käigus eralduvate kasvuhoonegaaside </w:t>
      </w:r>
      <w:r w:rsidR="73D97904" w:rsidRPr="119AF193">
        <w:rPr>
          <w:rFonts w:eastAsia="Times New Roman"/>
        </w:rPr>
        <w:t>püsiv</w:t>
      </w:r>
      <w:r w:rsidR="73D97904" w:rsidRPr="116D0706">
        <w:rPr>
          <w:rFonts w:eastAsia="Times New Roman"/>
        </w:rPr>
        <w:t xml:space="preserve"> eemaldamine enne atmosfääri sattumist.</w:t>
      </w:r>
    </w:p>
    <w:p w14:paraId="169866FC" w14:textId="77777777" w:rsidR="00980005" w:rsidRDefault="00980005" w:rsidP="00E111C9">
      <w:pPr>
        <w:spacing w:after="0" w:line="240" w:lineRule="auto"/>
        <w:jc w:val="both"/>
        <w:rPr>
          <w:rFonts w:eastAsia="Times New Roman"/>
        </w:rPr>
      </w:pPr>
    </w:p>
    <w:p w14:paraId="17DF4622" w14:textId="42EB0EE3" w:rsidR="008B3473" w:rsidRDefault="00F93EAD" w:rsidP="00E111C9">
      <w:pPr>
        <w:spacing w:after="0" w:line="240" w:lineRule="auto"/>
        <w:jc w:val="center"/>
        <w:rPr>
          <w:b/>
          <w:bCs/>
        </w:rPr>
      </w:pPr>
      <w:r>
        <w:rPr>
          <w:b/>
          <w:bCs/>
        </w:rPr>
        <w:t>2</w:t>
      </w:r>
      <w:r w:rsidR="18B83E74" w:rsidRPr="25E3A730">
        <w:rPr>
          <w:b/>
          <w:bCs/>
        </w:rPr>
        <w:t>. peatükk</w:t>
      </w:r>
    </w:p>
    <w:p w14:paraId="687B770D" w14:textId="29412B2B" w:rsidR="008B3473" w:rsidRDefault="57535C79" w:rsidP="00E111C9">
      <w:pPr>
        <w:spacing w:after="0" w:line="240" w:lineRule="auto"/>
        <w:jc w:val="center"/>
        <w:rPr>
          <w:b/>
          <w:bCs/>
        </w:rPr>
      </w:pPr>
      <w:r w:rsidRPr="7713A23B">
        <w:rPr>
          <w:b/>
          <w:bCs/>
        </w:rPr>
        <w:t>Põhimõtted</w:t>
      </w:r>
    </w:p>
    <w:p w14:paraId="4124D06A" w14:textId="47D9B8C6" w:rsidR="7713A23B" w:rsidRDefault="7713A23B" w:rsidP="00E111C9">
      <w:pPr>
        <w:spacing w:after="0" w:line="240" w:lineRule="auto"/>
        <w:jc w:val="both"/>
        <w:rPr>
          <w:b/>
          <w:bCs/>
        </w:rPr>
      </w:pPr>
    </w:p>
    <w:p w14:paraId="0E2F361C" w14:textId="58500383" w:rsidR="42EEC9B8" w:rsidRDefault="56364A88" w:rsidP="00E111C9">
      <w:pPr>
        <w:spacing w:after="0" w:line="240" w:lineRule="auto"/>
        <w:jc w:val="both"/>
        <w:rPr>
          <w:b/>
          <w:bCs/>
        </w:rPr>
      </w:pPr>
      <w:r w:rsidRPr="27863FAA">
        <w:rPr>
          <w:b/>
          <w:bCs/>
        </w:rPr>
        <w:t>§ 1</w:t>
      </w:r>
      <w:r w:rsidR="236D5D29" w:rsidRPr="27863FAA">
        <w:rPr>
          <w:b/>
          <w:bCs/>
        </w:rPr>
        <w:t>3</w:t>
      </w:r>
      <w:r w:rsidRPr="27863FAA">
        <w:rPr>
          <w:b/>
          <w:bCs/>
        </w:rPr>
        <w:t xml:space="preserve">. </w:t>
      </w:r>
      <w:proofErr w:type="spellStart"/>
      <w:r w:rsidR="3380062F" w:rsidRPr="27863FAA">
        <w:rPr>
          <w:b/>
          <w:bCs/>
        </w:rPr>
        <w:t>Põlvkondadevahelise</w:t>
      </w:r>
      <w:proofErr w:type="spellEnd"/>
      <w:r w:rsidR="3380062F" w:rsidRPr="27863FAA">
        <w:rPr>
          <w:b/>
          <w:bCs/>
        </w:rPr>
        <w:t xml:space="preserve"> õigluse põhimõte</w:t>
      </w:r>
    </w:p>
    <w:p w14:paraId="257C5A73" w14:textId="701FF571" w:rsidR="113E78E1" w:rsidRDefault="113E78E1" w:rsidP="00E111C9">
      <w:pPr>
        <w:spacing w:after="0" w:line="240" w:lineRule="auto"/>
        <w:jc w:val="both"/>
      </w:pPr>
    </w:p>
    <w:p w14:paraId="5F055586" w14:textId="7E131CD7" w:rsidR="6500ED35" w:rsidRDefault="6500ED35" w:rsidP="00E111C9">
      <w:pPr>
        <w:spacing w:after="0" w:line="240" w:lineRule="auto"/>
        <w:jc w:val="both"/>
      </w:pPr>
      <w:r>
        <w:t xml:space="preserve">Kliimamuutusi tuleb leevendada ja nendega kohaneda viisil, mis tagab, et iga põlvkond kannab vastutust kasvuhoonegaaside heite vähendamise </w:t>
      </w:r>
      <w:r w:rsidR="1A13FBF1">
        <w:t xml:space="preserve">ja kliimamuutuste tagajärgedega kohanemise eest õiglaselt, </w:t>
      </w:r>
      <w:del w:id="20" w:author="Aili Sandre - JUSTDIGI" w:date="2025-01-13T15:39:00Z" w16du:dateUtc="2025-01-13T13:39:00Z">
        <w:r w:rsidR="1A13FBF1" w:rsidDel="00FA2E63">
          <w:delText xml:space="preserve">ilma </w:delText>
        </w:r>
      </w:del>
      <w:r w:rsidR="1A13FBF1">
        <w:t>tulevastele põlvkondadele ülemäärast koormat ase</w:t>
      </w:r>
      <w:r w:rsidR="009C2EA9">
        <w:t>t</w:t>
      </w:r>
      <w:r w:rsidR="1A13FBF1">
        <w:t>amata</w:t>
      </w:r>
      <w:r w:rsidR="00DD7228">
        <w:t>.</w:t>
      </w:r>
      <w:del w:id="21" w:author="Aili Sandre - JUSTDIGI" w:date="2025-01-13T15:39:00Z" w16du:dateUtc="2025-01-13T13:39:00Z">
        <w:r w:rsidR="1A13FBF1" w:rsidDel="00FA2E63">
          <w:delText xml:space="preserve"> </w:delText>
        </w:r>
      </w:del>
    </w:p>
    <w:p w14:paraId="25914C58" w14:textId="7785E775" w:rsidR="7713A23B" w:rsidRDefault="7713A23B" w:rsidP="00E111C9">
      <w:pPr>
        <w:spacing w:after="0" w:line="240" w:lineRule="auto"/>
        <w:jc w:val="both"/>
        <w:rPr>
          <w:b/>
          <w:bCs/>
        </w:rPr>
      </w:pPr>
    </w:p>
    <w:p w14:paraId="7047B66E" w14:textId="747F2E17" w:rsidR="008B3473" w:rsidRDefault="0A8F903C" w:rsidP="00E111C9">
      <w:pPr>
        <w:spacing w:after="0" w:line="240" w:lineRule="auto"/>
        <w:jc w:val="both"/>
        <w:rPr>
          <w:b/>
          <w:bCs/>
        </w:rPr>
      </w:pPr>
      <w:r w:rsidRPr="27863FAA">
        <w:rPr>
          <w:b/>
          <w:bCs/>
        </w:rPr>
        <w:t>§</w:t>
      </w:r>
      <w:r w:rsidR="301D8106" w:rsidRPr="27863FAA">
        <w:rPr>
          <w:b/>
          <w:bCs/>
        </w:rPr>
        <w:t xml:space="preserve"> </w:t>
      </w:r>
      <w:r w:rsidRPr="27863FAA">
        <w:rPr>
          <w:b/>
          <w:bCs/>
        </w:rPr>
        <w:t>1</w:t>
      </w:r>
      <w:r w:rsidR="56F94985" w:rsidRPr="27863FAA">
        <w:rPr>
          <w:b/>
          <w:bCs/>
        </w:rPr>
        <w:t>4</w:t>
      </w:r>
      <w:r w:rsidRPr="27863FAA">
        <w:rPr>
          <w:b/>
          <w:bCs/>
        </w:rPr>
        <w:t xml:space="preserve">. </w:t>
      </w:r>
      <w:r w:rsidR="5D9A650A" w:rsidRPr="27863FAA">
        <w:rPr>
          <w:b/>
          <w:bCs/>
        </w:rPr>
        <w:t>Õiglase ülemineku</w:t>
      </w:r>
      <w:r w:rsidRPr="27863FAA">
        <w:rPr>
          <w:b/>
          <w:bCs/>
        </w:rPr>
        <w:t xml:space="preserve"> põhimõte</w:t>
      </w:r>
    </w:p>
    <w:p w14:paraId="5A475E28" w14:textId="092B7284" w:rsidR="7713A23B" w:rsidRDefault="7713A23B" w:rsidP="00E111C9">
      <w:pPr>
        <w:spacing w:after="0" w:line="240" w:lineRule="auto"/>
        <w:jc w:val="both"/>
        <w:rPr>
          <w:b/>
          <w:bCs/>
        </w:rPr>
      </w:pPr>
    </w:p>
    <w:p w14:paraId="2283BA5F" w14:textId="15943263" w:rsidR="008B3473" w:rsidRDefault="1E5EA868" w:rsidP="00E111C9">
      <w:pPr>
        <w:spacing w:after="0" w:line="240" w:lineRule="auto"/>
        <w:jc w:val="both"/>
        <w:rPr>
          <w:rFonts w:eastAsia="Times New Roman"/>
          <w:color w:val="000000" w:themeColor="text1"/>
        </w:rPr>
      </w:pPr>
      <w:r w:rsidRPr="1D42B521">
        <w:rPr>
          <w:rFonts w:eastAsia="Times New Roman"/>
          <w:color w:val="000000" w:themeColor="text1"/>
        </w:rPr>
        <w:t xml:space="preserve">Käesoleva seaduse </w:t>
      </w:r>
      <w:r w:rsidR="00F43564" w:rsidRPr="1D42B521">
        <w:rPr>
          <w:rFonts w:eastAsia="Times New Roman"/>
          <w:color w:val="000000" w:themeColor="text1"/>
        </w:rPr>
        <w:t>3</w:t>
      </w:r>
      <w:r w:rsidR="1869945A" w:rsidRPr="1D42B521">
        <w:rPr>
          <w:rFonts w:eastAsia="Times New Roman"/>
          <w:color w:val="000000" w:themeColor="text1"/>
        </w:rPr>
        <w:t>.</w:t>
      </w:r>
      <w:r w:rsidRPr="1D42B521">
        <w:rPr>
          <w:rFonts w:eastAsia="Times New Roman"/>
          <w:color w:val="000000" w:themeColor="text1"/>
        </w:rPr>
        <w:t xml:space="preserve"> peatükis sätestatud </w:t>
      </w:r>
      <w:r w:rsidR="2A24F018" w:rsidRPr="1D42B521">
        <w:rPr>
          <w:rFonts w:eastAsia="Times New Roman"/>
          <w:color w:val="000000" w:themeColor="text1"/>
        </w:rPr>
        <w:t>kliimamuutuste leevendamise ja kliimamuutustega kohanemise eesmärgid (edaspidi</w:t>
      </w:r>
      <w:r w:rsidRPr="1D42B521">
        <w:rPr>
          <w:rFonts w:eastAsia="Times New Roman"/>
          <w:color w:val="000000" w:themeColor="text1"/>
        </w:rPr>
        <w:t xml:space="preserve"> </w:t>
      </w:r>
      <w:r w:rsidRPr="00FE2D7F">
        <w:rPr>
          <w:rFonts w:eastAsia="Times New Roman"/>
          <w:i/>
          <w:color w:val="000000" w:themeColor="text1"/>
        </w:rPr>
        <w:t>kliimaeesmär</w:t>
      </w:r>
      <w:r w:rsidR="2047404C" w:rsidRPr="00FE2D7F">
        <w:rPr>
          <w:rFonts w:eastAsia="Times New Roman"/>
          <w:i/>
          <w:color w:val="000000" w:themeColor="text1"/>
        </w:rPr>
        <w:t>gid</w:t>
      </w:r>
      <w:r w:rsidR="65C9FC61" w:rsidRPr="1D42B521">
        <w:rPr>
          <w:rFonts w:eastAsia="Times New Roman"/>
          <w:color w:val="000000" w:themeColor="text1"/>
        </w:rPr>
        <w:t>)</w:t>
      </w:r>
      <w:r w:rsidRPr="1D42B521">
        <w:rPr>
          <w:rFonts w:eastAsia="Times New Roman"/>
          <w:color w:val="000000" w:themeColor="text1"/>
        </w:rPr>
        <w:t xml:space="preserve"> </w:t>
      </w:r>
      <w:r w:rsidR="7151CA57" w:rsidRPr="1D42B521">
        <w:rPr>
          <w:rFonts w:eastAsia="Times New Roman"/>
        </w:rPr>
        <w:t>saavutatakse</w:t>
      </w:r>
      <w:r w:rsidR="4B601BDE" w:rsidRPr="1D42B521">
        <w:rPr>
          <w:rFonts w:eastAsia="Times New Roman"/>
        </w:rPr>
        <w:t xml:space="preserve"> </w:t>
      </w:r>
      <w:r w:rsidR="4A0F4F60" w:rsidRPr="1D42B521">
        <w:rPr>
          <w:rFonts w:eastAsia="Times New Roman"/>
        </w:rPr>
        <w:t>õigla</w:t>
      </w:r>
      <w:r w:rsidR="5CF87807" w:rsidRPr="1D42B521">
        <w:rPr>
          <w:rFonts w:eastAsia="Times New Roman"/>
        </w:rPr>
        <w:t>selt</w:t>
      </w:r>
      <w:r w:rsidR="4A0F4F60" w:rsidRPr="1D42B521">
        <w:rPr>
          <w:rFonts w:eastAsia="Times New Roman"/>
        </w:rPr>
        <w:t xml:space="preserve"> ja kaasav</w:t>
      </w:r>
      <w:r w:rsidR="4F3B5285" w:rsidRPr="1D42B521">
        <w:rPr>
          <w:rFonts w:eastAsia="Times New Roman"/>
        </w:rPr>
        <w:t>alt</w:t>
      </w:r>
      <w:r w:rsidR="49917971" w:rsidRPr="1D42B521">
        <w:rPr>
          <w:rFonts w:eastAsia="Times New Roman"/>
        </w:rPr>
        <w:t>, arvestades</w:t>
      </w:r>
      <w:r w:rsidR="4A0F4F60" w:rsidRPr="1D42B521">
        <w:rPr>
          <w:rFonts w:eastAsia="Times New Roman"/>
          <w:color w:val="000000" w:themeColor="text1"/>
        </w:rPr>
        <w:t xml:space="preserve"> sotsiaalset, majanduslikku ja keskkonnamõju</w:t>
      </w:r>
      <w:r w:rsidR="10F89B84" w:rsidRPr="1D42B521">
        <w:rPr>
          <w:rFonts w:eastAsia="Times New Roman"/>
          <w:color w:val="000000" w:themeColor="text1"/>
        </w:rPr>
        <w:t>,</w:t>
      </w:r>
      <w:r w:rsidR="4A0F4F60" w:rsidRPr="1D42B521">
        <w:rPr>
          <w:rFonts w:eastAsia="Times New Roman"/>
          <w:color w:val="000000" w:themeColor="text1"/>
        </w:rPr>
        <w:t xml:space="preserve"> nii et ka haavatavatel ühiskonna</w:t>
      </w:r>
      <w:r w:rsidR="10F89B84" w:rsidRPr="1D42B521">
        <w:rPr>
          <w:rFonts w:eastAsia="Times New Roman"/>
          <w:color w:val="000000" w:themeColor="text1"/>
        </w:rPr>
        <w:t>rühmadel</w:t>
      </w:r>
      <w:r w:rsidR="4A0F4F60" w:rsidRPr="1D42B521">
        <w:rPr>
          <w:rFonts w:eastAsia="Times New Roman"/>
          <w:color w:val="000000" w:themeColor="text1"/>
        </w:rPr>
        <w:t>, sektoritel ja ettevõ</w:t>
      </w:r>
      <w:r w:rsidR="74FADC64" w:rsidRPr="1D42B521">
        <w:rPr>
          <w:rFonts w:eastAsia="Times New Roman"/>
          <w:color w:val="000000" w:themeColor="text1"/>
        </w:rPr>
        <w:t>t</w:t>
      </w:r>
      <w:r w:rsidR="7F47E97C" w:rsidRPr="1D42B521">
        <w:rPr>
          <w:rFonts w:eastAsia="Times New Roman"/>
          <w:color w:val="000000" w:themeColor="text1"/>
        </w:rPr>
        <w:t>jatel</w:t>
      </w:r>
      <w:r w:rsidR="4A0F4F60" w:rsidRPr="1D42B521">
        <w:rPr>
          <w:rFonts w:eastAsia="Times New Roman"/>
          <w:color w:val="000000" w:themeColor="text1"/>
        </w:rPr>
        <w:t xml:space="preserve"> oleks võimalik </w:t>
      </w:r>
      <w:ins w:id="22" w:author="Aili Sandre - JUSTDIGI" w:date="2025-01-13T15:40:00Z" w16du:dateUtc="2025-01-13T13:40:00Z">
        <w:r w:rsidR="008E194A">
          <w:rPr>
            <w:rFonts w:eastAsia="Times New Roman"/>
            <w:color w:val="000000" w:themeColor="text1"/>
          </w:rPr>
          <w:t xml:space="preserve">kohandada </w:t>
        </w:r>
      </w:ins>
      <w:r w:rsidR="4A0F4F60" w:rsidRPr="1D42B521">
        <w:rPr>
          <w:rFonts w:eastAsia="Times New Roman"/>
          <w:color w:val="000000" w:themeColor="text1"/>
        </w:rPr>
        <w:t>oma tegevus</w:t>
      </w:r>
      <w:r w:rsidR="10F89B84" w:rsidRPr="1D42B521">
        <w:rPr>
          <w:rFonts w:eastAsia="Times New Roman"/>
          <w:color w:val="000000" w:themeColor="text1"/>
        </w:rPr>
        <w:t>t</w:t>
      </w:r>
      <w:r w:rsidR="4A0F4F60" w:rsidRPr="1D42B521">
        <w:rPr>
          <w:rFonts w:eastAsia="Times New Roman"/>
          <w:color w:val="000000" w:themeColor="text1"/>
        </w:rPr>
        <w:t xml:space="preserve"> </w:t>
      </w:r>
      <w:del w:id="23" w:author="Aili Sandre - JUSTDIGI" w:date="2025-01-13T15:40:00Z" w16du:dateUtc="2025-01-13T13:40:00Z">
        <w:r w:rsidR="4A0F4F60" w:rsidRPr="1D42B521" w:rsidDel="008E194A">
          <w:rPr>
            <w:color w:val="000000" w:themeColor="text1"/>
          </w:rPr>
          <w:delText>vastavalt</w:delText>
        </w:r>
        <w:r w:rsidR="4A0F4F60" w:rsidRPr="1D42B521" w:rsidDel="008E194A">
          <w:rPr>
            <w:rFonts w:eastAsia="Times New Roman"/>
            <w:color w:val="000000" w:themeColor="text1"/>
          </w:rPr>
          <w:delText xml:space="preserve"> </w:delText>
        </w:r>
      </w:del>
      <w:r w:rsidR="1237DFF9" w:rsidRPr="1D42B521">
        <w:rPr>
          <w:rFonts w:eastAsia="Times New Roman"/>
          <w:color w:val="000000" w:themeColor="text1"/>
        </w:rPr>
        <w:t>kliimaeesmärkide</w:t>
      </w:r>
      <w:ins w:id="24" w:author="Aili Sandre - JUSTDIGI" w:date="2025-01-13T15:40:00Z" w16du:dateUtc="2025-01-13T13:40:00Z">
        <w:r w:rsidR="008E194A">
          <w:rPr>
            <w:rFonts w:eastAsia="Times New Roman"/>
            <w:color w:val="000000" w:themeColor="text1"/>
          </w:rPr>
          <w:t xml:space="preserve"> järgi</w:t>
        </w:r>
      </w:ins>
      <w:del w:id="25" w:author="Aili Sandre - JUSTDIGI" w:date="2025-01-13T15:40:00Z" w16du:dateUtc="2025-01-13T13:40:00Z">
        <w:r w:rsidR="1237DFF9" w:rsidRPr="1D42B521" w:rsidDel="008E194A">
          <w:rPr>
            <w:rFonts w:eastAsia="Times New Roman"/>
            <w:color w:val="000000" w:themeColor="text1"/>
          </w:rPr>
          <w:delText xml:space="preserve">le </w:delText>
        </w:r>
        <w:r w:rsidR="4A0F4F60" w:rsidRPr="1D42B521" w:rsidDel="008E194A">
          <w:rPr>
            <w:rFonts w:eastAsia="Times New Roman"/>
            <w:color w:val="000000" w:themeColor="text1"/>
          </w:rPr>
          <w:delText>kohandada</w:delText>
        </w:r>
      </w:del>
      <w:r w:rsidR="4A0F4F60" w:rsidRPr="1D42B521">
        <w:rPr>
          <w:rFonts w:eastAsia="Times New Roman"/>
          <w:color w:val="000000" w:themeColor="text1"/>
        </w:rPr>
        <w:t>.</w:t>
      </w:r>
    </w:p>
    <w:p w14:paraId="71D2132F" w14:textId="33FBBDD5" w:rsidR="7713A23B" w:rsidRDefault="7713A23B" w:rsidP="00E111C9">
      <w:pPr>
        <w:spacing w:after="0" w:line="240" w:lineRule="auto"/>
        <w:jc w:val="both"/>
        <w:rPr>
          <w:rFonts w:eastAsia="Times New Roman"/>
          <w:color w:val="000000" w:themeColor="text1"/>
        </w:rPr>
      </w:pPr>
    </w:p>
    <w:p w14:paraId="2C183D92" w14:textId="5E572378" w:rsidR="7713A23B" w:rsidRDefault="14797D3D" w:rsidP="00E111C9">
      <w:pPr>
        <w:spacing w:after="0" w:line="240" w:lineRule="auto"/>
        <w:jc w:val="both"/>
        <w:rPr>
          <w:b/>
          <w:bCs/>
        </w:rPr>
      </w:pPr>
      <w:r w:rsidRPr="58C09C04">
        <w:rPr>
          <w:b/>
          <w:bCs/>
        </w:rPr>
        <w:t>§ 1</w:t>
      </w:r>
      <w:r w:rsidR="37977BDA" w:rsidRPr="58C09C04">
        <w:rPr>
          <w:b/>
          <w:bCs/>
        </w:rPr>
        <w:t>5</w:t>
      </w:r>
      <w:r w:rsidRPr="58C09C04">
        <w:rPr>
          <w:b/>
          <w:bCs/>
        </w:rPr>
        <w:t>. Teaduspõhisus</w:t>
      </w:r>
    </w:p>
    <w:p w14:paraId="231A9EF8" w14:textId="0C2D7E04" w:rsidR="7713A23B" w:rsidRDefault="7713A23B" w:rsidP="00E111C9">
      <w:pPr>
        <w:spacing w:after="0" w:line="240" w:lineRule="auto"/>
        <w:jc w:val="both"/>
        <w:rPr>
          <w:b/>
          <w:bCs/>
        </w:rPr>
      </w:pPr>
    </w:p>
    <w:p w14:paraId="0DEA65A3" w14:textId="0BF8A2B3" w:rsidR="7713A23B" w:rsidRDefault="68ACBF35" w:rsidP="00E111C9">
      <w:pPr>
        <w:spacing w:after="0" w:line="240" w:lineRule="auto"/>
        <w:jc w:val="both"/>
        <w:rPr>
          <w:rFonts w:eastAsia="Times New Roman"/>
        </w:rPr>
      </w:pPr>
      <w:r w:rsidRPr="62794CE8">
        <w:rPr>
          <w:rFonts w:eastAsia="Times New Roman"/>
        </w:rPr>
        <w:t>K</w:t>
      </w:r>
      <w:r w:rsidR="00F376B3">
        <w:rPr>
          <w:rFonts w:eastAsia="Times New Roman"/>
        </w:rPr>
        <w:t>liima</w:t>
      </w:r>
      <w:r w:rsidR="063EB525" w:rsidRPr="72F3B6B4">
        <w:rPr>
          <w:rFonts w:eastAsia="Times New Roman"/>
        </w:rPr>
        <w:t xml:space="preserve">eesmärkide </w:t>
      </w:r>
      <w:r w:rsidR="00A772EE">
        <w:rPr>
          <w:rFonts w:eastAsia="Times New Roman"/>
        </w:rPr>
        <w:t>seadmise</w:t>
      </w:r>
      <w:r w:rsidR="00E234E6">
        <w:rPr>
          <w:rFonts w:eastAsia="Times New Roman"/>
        </w:rPr>
        <w:t>l</w:t>
      </w:r>
      <w:r w:rsidR="00A772EE">
        <w:rPr>
          <w:rFonts w:eastAsia="Times New Roman"/>
        </w:rPr>
        <w:t xml:space="preserve"> ja</w:t>
      </w:r>
      <w:r w:rsidR="00E234E6">
        <w:rPr>
          <w:rFonts w:eastAsia="Times New Roman"/>
        </w:rPr>
        <w:t xml:space="preserve"> nende</w:t>
      </w:r>
      <w:r w:rsidR="00A772EE">
        <w:rPr>
          <w:rFonts w:eastAsia="Times New Roman"/>
        </w:rPr>
        <w:t xml:space="preserve"> </w:t>
      </w:r>
      <w:r w:rsidR="063EB525" w:rsidRPr="72F3B6B4">
        <w:rPr>
          <w:rFonts w:eastAsia="Times New Roman"/>
        </w:rPr>
        <w:t xml:space="preserve">saavutamiseks vajalike meetmete </w:t>
      </w:r>
      <w:r w:rsidR="00FA0088" w:rsidRPr="72F3B6B4">
        <w:rPr>
          <w:rFonts w:eastAsia="Times New Roman"/>
        </w:rPr>
        <w:t>kavandamise</w:t>
      </w:r>
      <w:r w:rsidR="00FA0088">
        <w:rPr>
          <w:rFonts w:eastAsia="Times New Roman"/>
        </w:rPr>
        <w:t>l</w:t>
      </w:r>
      <w:r w:rsidR="00FA0088" w:rsidRPr="72F3B6B4">
        <w:rPr>
          <w:rFonts w:eastAsia="Times New Roman"/>
        </w:rPr>
        <w:t xml:space="preserve"> </w:t>
      </w:r>
      <w:r w:rsidR="063EB525" w:rsidRPr="72F3B6B4">
        <w:rPr>
          <w:rFonts w:eastAsia="Times New Roman"/>
        </w:rPr>
        <w:t xml:space="preserve">ja </w:t>
      </w:r>
      <w:r w:rsidR="00FA0088" w:rsidRPr="72F3B6B4">
        <w:rPr>
          <w:rFonts w:eastAsia="Times New Roman"/>
        </w:rPr>
        <w:t>rakendamise</w:t>
      </w:r>
      <w:r w:rsidR="00FA0088">
        <w:rPr>
          <w:rFonts w:eastAsia="Times New Roman"/>
        </w:rPr>
        <w:t>l</w:t>
      </w:r>
      <w:r w:rsidR="00FA0088" w:rsidRPr="72F3B6B4">
        <w:rPr>
          <w:rFonts w:eastAsia="Times New Roman"/>
        </w:rPr>
        <w:t xml:space="preserve"> </w:t>
      </w:r>
      <w:r w:rsidR="64388BDE" w:rsidRPr="72F3B6B4">
        <w:rPr>
          <w:rFonts w:eastAsia="Times New Roman"/>
        </w:rPr>
        <w:t>kasutatakse</w:t>
      </w:r>
      <w:r w:rsidR="7F63F38C" w:rsidRPr="72F3B6B4">
        <w:rPr>
          <w:rFonts w:eastAsia="Times New Roman"/>
        </w:rPr>
        <w:t xml:space="preserve"> </w:t>
      </w:r>
      <w:r w:rsidR="26BBE0C1" w:rsidRPr="72F3B6B4">
        <w:rPr>
          <w:rFonts w:eastAsia="Times New Roman"/>
        </w:rPr>
        <w:t xml:space="preserve">parimat </w:t>
      </w:r>
      <w:r w:rsidR="424A7F63" w:rsidRPr="2F68EC77">
        <w:rPr>
          <w:rFonts w:eastAsia="Times New Roman"/>
        </w:rPr>
        <w:t>kättesaadavat</w:t>
      </w:r>
      <w:r w:rsidR="26BBE0C1" w:rsidRPr="72F3B6B4">
        <w:rPr>
          <w:rFonts w:eastAsia="Times New Roman"/>
        </w:rPr>
        <w:t xml:space="preserve"> teaduslikku teadmist</w:t>
      </w:r>
      <w:r w:rsidR="063EB525" w:rsidRPr="72F3B6B4">
        <w:rPr>
          <w:rFonts w:eastAsia="Times New Roman"/>
        </w:rPr>
        <w:t>.</w:t>
      </w:r>
    </w:p>
    <w:p w14:paraId="7B203EF8" w14:textId="3DC296F4" w:rsidR="008B3473" w:rsidRDefault="008B3473" w:rsidP="00E111C9">
      <w:pPr>
        <w:spacing w:after="0" w:line="240" w:lineRule="auto"/>
        <w:rPr>
          <w:b/>
          <w:bCs/>
        </w:rPr>
      </w:pPr>
    </w:p>
    <w:p w14:paraId="754B55F5" w14:textId="2945A3DF" w:rsidR="4EB77E85" w:rsidRDefault="6F3CE297" w:rsidP="00E111C9">
      <w:pPr>
        <w:spacing w:after="0" w:line="240" w:lineRule="auto"/>
        <w:rPr>
          <w:rFonts w:eastAsia="Times New Roman"/>
          <w:color w:val="000000" w:themeColor="text1"/>
        </w:rPr>
      </w:pPr>
      <w:r w:rsidRPr="2BE80AC5">
        <w:rPr>
          <w:rFonts w:eastAsia="Times New Roman"/>
          <w:b/>
          <w:bCs/>
        </w:rPr>
        <w:t>§ 1</w:t>
      </w:r>
      <w:r w:rsidR="40C7BBB9" w:rsidRPr="2BE80AC5">
        <w:rPr>
          <w:rFonts w:eastAsia="Times New Roman"/>
          <w:b/>
          <w:bCs/>
        </w:rPr>
        <w:t>6</w:t>
      </w:r>
      <w:r w:rsidRPr="2BE80AC5">
        <w:rPr>
          <w:rFonts w:eastAsia="Times New Roman"/>
          <w:b/>
          <w:bCs/>
        </w:rPr>
        <w:t xml:space="preserve">. </w:t>
      </w:r>
      <w:r w:rsidR="2CEC3294" w:rsidRPr="2BE80AC5">
        <w:rPr>
          <w:rFonts w:eastAsia="Times New Roman"/>
          <w:b/>
          <w:bCs/>
        </w:rPr>
        <w:t>Teiste keskkonnaeesmärkide</w:t>
      </w:r>
      <w:r w:rsidR="10AAF2FA" w:rsidRPr="2BE80AC5">
        <w:rPr>
          <w:rFonts w:eastAsia="Times New Roman"/>
          <w:b/>
          <w:bCs/>
        </w:rPr>
        <w:t>ga kooskõla hoidmise</w:t>
      </w:r>
      <w:r w:rsidRPr="2BE80AC5">
        <w:rPr>
          <w:rFonts w:eastAsia="Times New Roman"/>
          <w:b/>
          <w:bCs/>
        </w:rPr>
        <w:t xml:space="preserve"> põhimõte</w:t>
      </w:r>
    </w:p>
    <w:p w14:paraId="55F690B7" w14:textId="5223F587" w:rsidR="7D9ACA90" w:rsidRDefault="7D9ACA90" w:rsidP="00E111C9">
      <w:pPr>
        <w:spacing w:after="0" w:line="240" w:lineRule="auto"/>
        <w:rPr>
          <w:rFonts w:eastAsia="Times New Roman"/>
          <w:b/>
          <w:bCs/>
        </w:rPr>
      </w:pPr>
    </w:p>
    <w:p w14:paraId="0110B61A" w14:textId="503B9525" w:rsidR="6787DDA9" w:rsidRDefault="58014583" w:rsidP="00E111C9">
      <w:pPr>
        <w:spacing w:after="0" w:line="240" w:lineRule="auto"/>
        <w:jc w:val="both"/>
        <w:rPr>
          <w:rFonts w:eastAsia="Times New Roman"/>
        </w:rPr>
      </w:pPr>
      <w:r w:rsidRPr="62794CE8">
        <w:rPr>
          <w:rFonts w:eastAsia="Times New Roman"/>
        </w:rPr>
        <w:t>K</w:t>
      </w:r>
      <w:r w:rsidR="00356C94">
        <w:rPr>
          <w:rFonts w:eastAsia="Times New Roman"/>
        </w:rPr>
        <w:t>liima</w:t>
      </w:r>
      <w:r w:rsidR="7FB9CB64" w:rsidRPr="2F6B9355">
        <w:rPr>
          <w:rFonts w:eastAsia="Times New Roman"/>
        </w:rPr>
        <w:t xml:space="preserve">eesmärkide </w:t>
      </w:r>
      <w:r w:rsidR="002B38DB" w:rsidRPr="2F6B9355">
        <w:rPr>
          <w:rFonts w:eastAsia="Times New Roman"/>
        </w:rPr>
        <w:t xml:space="preserve">seadmisel ning nende </w:t>
      </w:r>
      <w:r w:rsidR="7FB9CB64" w:rsidRPr="2F6B9355">
        <w:rPr>
          <w:rFonts w:eastAsia="Times New Roman"/>
        </w:rPr>
        <w:t xml:space="preserve">saavutamiseks </w:t>
      </w:r>
      <w:r w:rsidR="00E55266" w:rsidRPr="2F6B9355">
        <w:rPr>
          <w:rFonts w:eastAsia="Times New Roman"/>
        </w:rPr>
        <w:t>v</w:t>
      </w:r>
      <w:r w:rsidR="00E55266">
        <w:rPr>
          <w:rFonts w:eastAsia="Times New Roman"/>
        </w:rPr>
        <w:t xml:space="preserve">ajalike </w:t>
      </w:r>
      <w:r w:rsidR="7FB9CB64" w:rsidRPr="2F6B9355">
        <w:rPr>
          <w:rFonts w:eastAsia="Times New Roman"/>
        </w:rPr>
        <w:t xml:space="preserve">meetmete kavandamisel ja rakendamisel </w:t>
      </w:r>
      <w:r w:rsidR="401599B7">
        <w:t>välditakse</w:t>
      </w:r>
      <w:r w:rsidR="690311DD" w:rsidRPr="2F6B9355">
        <w:rPr>
          <w:rFonts w:eastAsia="Times New Roman"/>
        </w:rPr>
        <w:t xml:space="preserve"> teiste keskkonnaeesmärkide, s</w:t>
      </w:r>
      <w:r w:rsidR="55A3739F" w:rsidRPr="2F6B9355">
        <w:rPr>
          <w:rFonts w:eastAsia="Times New Roman"/>
        </w:rPr>
        <w:t>eal</w:t>
      </w:r>
      <w:r w:rsidR="690311DD" w:rsidRPr="2F6B9355">
        <w:rPr>
          <w:rFonts w:eastAsia="Times New Roman"/>
        </w:rPr>
        <w:t>h</w:t>
      </w:r>
      <w:r w:rsidR="55A3739F" w:rsidRPr="2F6B9355">
        <w:rPr>
          <w:rFonts w:eastAsia="Times New Roman"/>
        </w:rPr>
        <w:t>ulgas</w:t>
      </w:r>
      <w:r w:rsidR="690311DD" w:rsidRPr="2F6B9355">
        <w:rPr>
          <w:rFonts w:eastAsia="Times New Roman"/>
        </w:rPr>
        <w:t xml:space="preserve"> elurikkuse eesmärkide kahjustamist</w:t>
      </w:r>
      <w:r w:rsidR="55A3739F" w:rsidRPr="2F6B9355">
        <w:rPr>
          <w:rFonts w:eastAsia="Times New Roman"/>
        </w:rPr>
        <w:t>,</w:t>
      </w:r>
      <w:r w:rsidR="690311DD" w:rsidRPr="2F6B9355">
        <w:rPr>
          <w:rFonts w:eastAsia="Times New Roman"/>
        </w:rPr>
        <w:t xml:space="preserve"> ning alternatiivsetest meetmetest </w:t>
      </w:r>
      <w:r w:rsidR="20071B43" w:rsidRPr="2F6B9355">
        <w:rPr>
          <w:rFonts w:eastAsia="Times New Roman"/>
        </w:rPr>
        <w:t xml:space="preserve">eelistatakse </w:t>
      </w:r>
      <w:commentRangeStart w:id="26"/>
      <w:r w:rsidR="690311DD" w:rsidRPr="2F6B9355">
        <w:rPr>
          <w:rFonts w:eastAsia="Times New Roman"/>
        </w:rPr>
        <w:t>erinevate</w:t>
      </w:r>
      <w:commentRangeEnd w:id="26"/>
      <w:r w:rsidR="00C61D03">
        <w:rPr>
          <w:rStyle w:val="Kommentaariviide"/>
        </w:rPr>
        <w:commentReference w:id="26"/>
      </w:r>
      <w:r w:rsidR="690311DD" w:rsidRPr="2F6B9355">
        <w:rPr>
          <w:rFonts w:eastAsia="Times New Roman"/>
        </w:rPr>
        <w:t xml:space="preserve"> keskkonnaeesmärkide kooskõla pakkuvaid lahendusi.</w:t>
      </w:r>
    </w:p>
    <w:p w14:paraId="4F260D15" w14:textId="1FEA2115" w:rsidR="2A8139EF" w:rsidRDefault="2A8139EF" w:rsidP="00E111C9">
      <w:pPr>
        <w:spacing w:after="0" w:line="240" w:lineRule="auto"/>
        <w:jc w:val="both"/>
        <w:rPr>
          <w:rFonts w:eastAsia="Times New Roman"/>
        </w:rPr>
      </w:pPr>
    </w:p>
    <w:p w14:paraId="4A4FE6E5" w14:textId="5060F811" w:rsidR="7B70A86F" w:rsidRDefault="1296FB80" w:rsidP="00E111C9">
      <w:pPr>
        <w:spacing w:after="0" w:line="240" w:lineRule="auto"/>
        <w:jc w:val="both"/>
        <w:rPr>
          <w:rFonts w:eastAsia="Times New Roman"/>
          <w:b/>
          <w:bCs/>
          <w:color w:val="000000" w:themeColor="text1"/>
        </w:rPr>
      </w:pPr>
      <w:r w:rsidRPr="07986AF3">
        <w:rPr>
          <w:rFonts w:eastAsia="Times New Roman"/>
          <w:b/>
          <w:bCs/>
          <w:color w:val="000000" w:themeColor="text1"/>
        </w:rPr>
        <w:t xml:space="preserve">§ </w:t>
      </w:r>
      <w:r w:rsidR="5A5552EA" w:rsidRPr="07986AF3">
        <w:rPr>
          <w:rFonts w:eastAsia="Times New Roman"/>
          <w:b/>
          <w:bCs/>
          <w:color w:val="000000" w:themeColor="text1"/>
        </w:rPr>
        <w:t>17</w:t>
      </w:r>
      <w:r w:rsidRPr="07986AF3">
        <w:rPr>
          <w:rFonts w:eastAsia="Times New Roman"/>
          <w:b/>
          <w:bCs/>
          <w:color w:val="000000" w:themeColor="text1"/>
        </w:rPr>
        <w:t xml:space="preserve">. </w:t>
      </w:r>
      <w:r w:rsidR="02ED393D" w:rsidRPr="07986AF3">
        <w:rPr>
          <w:rFonts w:eastAsia="Times New Roman"/>
          <w:b/>
          <w:bCs/>
          <w:color w:val="000000" w:themeColor="text1"/>
        </w:rPr>
        <w:t>K</w:t>
      </w:r>
      <w:r w:rsidRPr="07986AF3">
        <w:rPr>
          <w:rFonts w:eastAsia="Times New Roman"/>
          <w:b/>
          <w:bCs/>
          <w:color w:val="000000" w:themeColor="text1"/>
        </w:rPr>
        <w:t xml:space="preserve">onkurentsivõimelise ettevõtluskeskkonna </w:t>
      </w:r>
      <w:r w:rsidR="337E90F2" w:rsidRPr="07986AF3">
        <w:rPr>
          <w:rFonts w:eastAsia="Times New Roman"/>
          <w:b/>
          <w:bCs/>
          <w:color w:val="000000" w:themeColor="text1"/>
        </w:rPr>
        <w:t>soodustamine</w:t>
      </w:r>
    </w:p>
    <w:p w14:paraId="57144F79" w14:textId="28457573" w:rsidR="6D907548" w:rsidRDefault="6D907548" w:rsidP="00E111C9">
      <w:pPr>
        <w:spacing w:after="0" w:line="240" w:lineRule="auto"/>
        <w:jc w:val="both"/>
        <w:rPr>
          <w:rFonts w:eastAsia="Times New Roman"/>
          <w:color w:val="000000" w:themeColor="text1"/>
        </w:rPr>
      </w:pPr>
    </w:p>
    <w:p w14:paraId="41E04226" w14:textId="77A681CB" w:rsidR="00357C98" w:rsidRDefault="00357C98" w:rsidP="00E111C9">
      <w:pPr>
        <w:spacing w:after="0" w:line="240" w:lineRule="auto"/>
        <w:jc w:val="both"/>
        <w:rPr>
          <w:rFonts w:eastAsia="Times New Roman"/>
          <w:color w:val="000000" w:themeColor="text1"/>
        </w:rPr>
      </w:pPr>
      <w:r>
        <w:rPr>
          <w:rFonts w:eastAsia="Times New Roman"/>
          <w:color w:val="000000" w:themeColor="text1"/>
        </w:rPr>
        <w:t xml:space="preserve">Kliimaeesmärkide </w:t>
      </w:r>
      <w:r w:rsidR="005A6E57">
        <w:rPr>
          <w:rFonts w:eastAsia="Times New Roman"/>
          <w:color w:val="000000" w:themeColor="text1"/>
        </w:rPr>
        <w:t>saavutamise</w:t>
      </w:r>
      <w:r w:rsidR="00971358">
        <w:rPr>
          <w:rFonts w:eastAsia="Times New Roman"/>
          <w:color w:val="000000" w:themeColor="text1"/>
        </w:rPr>
        <w:t>l</w:t>
      </w:r>
      <w:r>
        <w:rPr>
          <w:rFonts w:eastAsia="Times New Roman"/>
          <w:color w:val="000000" w:themeColor="text1"/>
        </w:rPr>
        <w:t xml:space="preserve"> soodustatakse </w:t>
      </w:r>
      <w:r w:rsidR="009B1FE3">
        <w:rPr>
          <w:rFonts w:eastAsia="Times New Roman"/>
          <w:color w:val="000000" w:themeColor="text1"/>
        </w:rPr>
        <w:t>kliimakindla</w:t>
      </w:r>
      <w:r w:rsidR="00A65021">
        <w:rPr>
          <w:rFonts w:eastAsia="Times New Roman"/>
          <w:color w:val="000000" w:themeColor="text1"/>
        </w:rPr>
        <w:t>t</w:t>
      </w:r>
      <w:r w:rsidR="009B1FE3">
        <w:rPr>
          <w:rFonts w:eastAsia="Times New Roman"/>
          <w:color w:val="000000" w:themeColor="text1"/>
        </w:rPr>
        <w:t xml:space="preserve"> ja </w:t>
      </w:r>
      <w:del w:id="27" w:author="Aili Sandre - JUSTDIGI" w:date="2025-01-13T15:42:00Z" w16du:dateUtc="2025-01-13T13:42:00Z">
        <w:r w:rsidR="009B1FE3" w:rsidDel="00741B48">
          <w:rPr>
            <w:rFonts w:eastAsia="Times New Roman"/>
            <w:color w:val="000000" w:themeColor="text1"/>
          </w:rPr>
          <w:delText xml:space="preserve">madala </w:delText>
        </w:r>
      </w:del>
      <w:ins w:id="28" w:author="Aili Sandre - JUSTDIGI" w:date="2025-01-13T15:42:00Z" w16du:dateUtc="2025-01-13T13:42:00Z">
        <w:r w:rsidR="00741B48">
          <w:rPr>
            <w:rFonts w:eastAsia="Times New Roman"/>
            <w:color w:val="000000" w:themeColor="text1"/>
          </w:rPr>
          <w:t xml:space="preserve">vähese </w:t>
        </w:r>
      </w:ins>
      <w:r w:rsidR="009B1FE3">
        <w:rPr>
          <w:rFonts w:eastAsia="Times New Roman"/>
          <w:color w:val="000000" w:themeColor="text1"/>
        </w:rPr>
        <w:t>süsiniku heitega majandust</w:t>
      </w:r>
      <w:r w:rsidR="00D91F12">
        <w:rPr>
          <w:rFonts w:eastAsia="Times New Roman"/>
          <w:color w:val="000000" w:themeColor="text1"/>
        </w:rPr>
        <w:t xml:space="preserve"> viisil, mis ei kahjusta</w:t>
      </w:r>
      <w:r w:rsidR="009B1FE3">
        <w:rPr>
          <w:rFonts w:eastAsia="Times New Roman"/>
          <w:color w:val="000000" w:themeColor="text1"/>
        </w:rPr>
        <w:t xml:space="preserve"> ettevõtluskeskkonna </w:t>
      </w:r>
      <w:r w:rsidR="005F2C88">
        <w:rPr>
          <w:rFonts w:eastAsia="Times New Roman"/>
          <w:color w:val="000000" w:themeColor="text1"/>
        </w:rPr>
        <w:t>konkurentsivõimet.</w:t>
      </w:r>
    </w:p>
    <w:p w14:paraId="21A65B06" w14:textId="14F0FCA6" w:rsidR="008B3473" w:rsidRDefault="008B3473" w:rsidP="00E111C9">
      <w:pPr>
        <w:spacing w:after="0" w:line="240" w:lineRule="auto"/>
        <w:jc w:val="both"/>
        <w:rPr>
          <w:b/>
          <w:bCs/>
        </w:rPr>
      </w:pPr>
    </w:p>
    <w:p w14:paraId="35EBE4DB" w14:textId="019140CF" w:rsidR="008B3473" w:rsidRDefault="340C650E" w:rsidP="00E111C9">
      <w:pPr>
        <w:spacing w:after="0" w:line="240" w:lineRule="auto"/>
        <w:jc w:val="both"/>
        <w:rPr>
          <w:rFonts w:eastAsia="Times New Roman"/>
        </w:rPr>
      </w:pPr>
      <w:r w:rsidRPr="72F3B6B4">
        <w:rPr>
          <w:b/>
          <w:bCs/>
        </w:rPr>
        <w:t>§ 1</w:t>
      </w:r>
      <w:r w:rsidR="0A290A81" w:rsidRPr="72F3B6B4">
        <w:rPr>
          <w:b/>
          <w:bCs/>
        </w:rPr>
        <w:t>8</w:t>
      </w:r>
      <w:r w:rsidRPr="72F3B6B4">
        <w:rPr>
          <w:b/>
          <w:bCs/>
        </w:rPr>
        <w:t xml:space="preserve">. </w:t>
      </w:r>
      <w:r w:rsidR="5143F277" w:rsidRPr="72F3B6B4">
        <w:rPr>
          <w:b/>
          <w:bCs/>
        </w:rPr>
        <w:t>Kliimaeesmärke toetavate tehnoloogiate valiku põhimõte</w:t>
      </w:r>
    </w:p>
    <w:p w14:paraId="35F67B54" w14:textId="644137F9" w:rsidR="6D907548" w:rsidRDefault="6D907548" w:rsidP="00E111C9">
      <w:pPr>
        <w:spacing w:after="0" w:line="240" w:lineRule="auto"/>
        <w:jc w:val="both"/>
        <w:rPr>
          <w:rFonts w:eastAsia="Times New Roman"/>
          <w:color w:val="202020"/>
        </w:rPr>
      </w:pPr>
    </w:p>
    <w:p w14:paraId="6A4B48D6" w14:textId="5CE5B1D3" w:rsidR="008B3473" w:rsidRDefault="5C4B383E" w:rsidP="00E111C9">
      <w:pPr>
        <w:spacing w:after="0" w:line="240" w:lineRule="auto"/>
        <w:jc w:val="both"/>
        <w:rPr>
          <w:rFonts w:eastAsia="Times New Roman"/>
          <w:color w:val="202020"/>
        </w:rPr>
      </w:pPr>
      <w:r w:rsidRPr="62794CE8">
        <w:rPr>
          <w:rFonts w:eastAsia="Times New Roman"/>
        </w:rPr>
        <w:t>K</w:t>
      </w:r>
      <w:r w:rsidR="00356C94">
        <w:rPr>
          <w:rFonts w:eastAsia="Times New Roman"/>
        </w:rPr>
        <w:t>liima</w:t>
      </w:r>
      <w:r w:rsidR="561E0B90" w:rsidRPr="72F3B6B4">
        <w:rPr>
          <w:rFonts w:eastAsia="Times New Roman"/>
          <w:color w:val="202020"/>
        </w:rPr>
        <w:t>eesmärkide saavut</w:t>
      </w:r>
      <w:r w:rsidR="2E66124B" w:rsidRPr="72F3B6B4">
        <w:rPr>
          <w:rFonts w:eastAsia="Times New Roman"/>
          <w:color w:val="202020"/>
        </w:rPr>
        <w:t>amise</w:t>
      </w:r>
      <w:ins w:id="29" w:author="Aili Sandre - JUSTDIGI" w:date="2025-01-13T15:44:00Z" w16du:dateUtc="2025-01-13T13:44:00Z">
        <w:r w:rsidR="00B568D3">
          <w:rPr>
            <w:rFonts w:eastAsia="Times New Roman"/>
            <w:color w:val="202020"/>
          </w:rPr>
          <w:t>ks</w:t>
        </w:r>
      </w:ins>
      <w:del w:id="30" w:author="Aili Sandre - JUSTDIGI" w:date="2025-01-13T15:44:00Z" w16du:dateUtc="2025-01-13T13:44:00Z">
        <w:r w:rsidR="00BF6D60" w:rsidDel="00B568D3">
          <w:rPr>
            <w:rFonts w:eastAsia="Times New Roman"/>
            <w:color w:val="202020"/>
          </w:rPr>
          <w:delText>l</w:delText>
        </w:r>
      </w:del>
      <w:r w:rsidR="2E66124B" w:rsidRPr="72F3B6B4">
        <w:rPr>
          <w:rFonts w:eastAsia="Times New Roman"/>
          <w:color w:val="202020"/>
        </w:rPr>
        <w:t xml:space="preserve"> </w:t>
      </w:r>
      <w:r w:rsidR="674E779B" w:rsidRPr="72F3B6B4">
        <w:rPr>
          <w:rFonts w:eastAsia="Times New Roman"/>
          <w:color w:val="202020"/>
        </w:rPr>
        <w:t xml:space="preserve">eelistatakse </w:t>
      </w:r>
      <w:r w:rsidR="2E66124B" w:rsidRPr="72F3B6B4">
        <w:rPr>
          <w:rFonts w:eastAsia="Times New Roman"/>
          <w:color w:val="202020"/>
        </w:rPr>
        <w:t>t</w:t>
      </w:r>
      <w:r w:rsidR="561E0B90" w:rsidRPr="72F3B6B4">
        <w:rPr>
          <w:rFonts w:eastAsia="Times New Roman"/>
          <w:color w:val="202020"/>
        </w:rPr>
        <w:t xml:space="preserve">ehnoloogiate valikul </w:t>
      </w:r>
      <w:r w:rsidR="672C0F53" w:rsidRPr="72F3B6B4">
        <w:rPr>
          <w:rFonts w:eastAsiaTheme="minorEastAsia"/>
          <w:color w:val="202020"/>
        </w:rPr>
        <w:t>võimalikult efektiivseid</w:t>
      </w:r>
      <w:r w:rsidR="561E0B90" w:rsidRPr="72F3B6B4">
        <w:rPr>
          <w:rFonts w:eastAsiaTheme="minorEastAsia"/>
          <w:color w:val="202020"/>
        </w:rPr>
        <w:t xml:space="preserve">, ressursside </w:t>
      </w:r>
      <w:r w:rsidR="001E333E">
        <w:rPr>
          <w:rFonts w:eastAsiaTheme="minorEastAsia"/>
          <w:color w:val="202020"/>
        </w:rPr>
        <w:t>säästlikku</w:t>
      </w:r>
      <w:r w:rsidR="561E0B90" w:rsidRPr="72F3B6B4">
        <w:rPr>
          <w:rFonts w:eastAsiaTheme="minorEastAsia"/>
          <w:color w:val="202020"/>
        </w:rPr>
        <w:t xml:space="preserve"> </w:t>
      </w:r>
      <w:r w:rsidR="672C0F53" w:rsidRPr="72F3B6B4">
        <w:rPr>
          <w:rFonts w:eastAsiaTheme="minorEastAsia"/>
          <w:color w:val="202020"/>
        </w:rPr>
        <w:t>kasutamist võimaldavaid</w:t>
      </w:r>
      <w:r w:rsidR="6382C245" w:rsidRPr="72F3B6B4">
        <w:rPr>
          <w:rFonts w:eastAsiaTheme="minorEastAsia"/>
          <w:color w:val="202020"/>
        </w:rPr>
        <w:t xml:space="preserve"> </w:t>
      </w:r>
      <w:r w:rsidR="561E0B90" w:rsidRPr="72F3B6B4">
        <w:rPr>
          <w:rFonts w:eastAsiaTheme="minorEastAsia"/>
          <w:color w:val="202020"/>
        </w:rPr>
        <w:t xml:space="preserve">ning võimalikult </w:t>
      </w:r>
      <w:r w:rsidR="672C0F53" w:rsidRPr="72F3B6B4">
        <w:rPr>
          <w:rFonts w:eastAsiaTheme="minorEastAsia"/>
          <w:color w:val="202020"/>
        </w:rPr>
        <w:t>väikese keskkonnamõjuga, sealhulgas võimalikult vähese</w:t>
      </w:r>
      <w:r w:rsidR="561E0B90" w:rsidRPr="72F3B6B4">
        <w:rPr>
          <w:rFonts w:eastAsiaTheme="minorEastAsia"/>
          <w:color w:val="202020"/>
        </w:rPr>
        <w:t xml:space="preserve"> kasvuhoonegaaside </w:t>
      </w:r>
      <w:r w:rsidR="672C0F53" w:rsidRPr="72F3B6B4">
        <w:rPr>
          <w:rFonts w:eastAsiaTheme="minorEastAsia"/>
          <w:color w:val="202020"/>
        </w:rPr>
        <w:t>heitega tehnoloogiaid</w:t>
      </w:r>
      <w:r w:rsidR="561E0B90" w:rsidRPr="72F3B6B4">
        <w:rPr>
          <w:rFonts w:eastAsiaTheme="minorEastAsia"/>
          <w:color w:val="202020"/>
        </w:rPr>
        <w:t>.</w:t>
      </w:r>
    </w:p>
    <w:p w14:paraId="6C96BB8B" w14:textId="07164468" w:rsidR="006210BF" w:rsidRDefault="006210BF">
      <w:pPr>
        <w:spacing w:before="240" w:afterAutospacing="1" w:line="240" w:lineRule="auto"/>
        <w:jc w:val="both"/>
        <w:rPr>
          <w:rFonts w:eastAsia="Times New Roman"/>
          <w:b/>
          <w:bCs/>
          <w:color w:val="000000" w:themeColor="text1"/>
        </w:rPr>
        <w:pPrChange w:id="31" w:author="Aili Sandre - JUSTDIGI" w:date="2025-01-14T14:51:00Z" w16du:dateUtc="2025-01-14T12:51:00Z">
          <w:pPr>
            <w:spacing w:before="240" w:afterAutospacing="1"/>
            <w:jc w:val="both"/>
          </w:pPr>
        </w:pPrChange>
      </w:pPr>
      <w:r w:rsidRPr="0B349655">
        <w:rPr>
          <w:rFonts w:eastAsia="Times New Roman"/>
          <w:b/>
          <w:bCs/>
          <w:color w:val="000000" w:themeColor="text1"/>
        </w:rPr>
        <w:t xml:space="preserve">§ </w:t>
      </w:r>
      <w:r>
        <w:rPr>
          <w:rFonts w:eastAsia="Times New Roman"/>
          <w:b/>
          <w:bCs/>
          <w:color w:val="000000" w:themeColor="text1"/>
        </w:rPr>
        <w:t>19</w:t>
      </w:r>
      <w:r w:rsidRPr="0B349655">
        <w:rPr>
          <w:rFonts w:eastAsia="Times New Roman"/>
          <w:b/>
          <w:bCs/>
          <w:color w:val="000000" w:themeColor="text1"/>
        </w:rPr>
        <w:t>. Kasvuhoonegaaside heite vähendamist toetavate tehnoloogiate katsetamise ja kasutuselevõtu soosimine</w:t>
      </w:r>
    </w:p>
    <w:p w14:paraId="5D9E1995" w14:textId="7EE1E2B2" w:rsidR="7D9ACA90" w:rsidRDefault="006210BF">
      <w:pPr>
        <w:spacing w:after="100" w:afterAutospacing="1" w:line="240" w:lineRule="auto"/>
        <w:jc w:val="both"/>
        <w:rPr>
          <w:rFonts w:eastAsia="Times New Roman"/>
          <w:color w:val="202020"/>
        </w:rPr>
        <w:pPrChange w:id="32" w:author="Aili Sandre - JUSTDIGI" w:date="2025-01-14T14:51:00Z" w16du:dateUtc="2025-01-14T12:51:00Z">
          <w:pPr>
            <w:spacing w:after="100" w:afterAutospacing="1" w:line="257" w:lineRule="auto"/>
            <w:jc w:val="both"/>
          </w:pPr>
        </w:pPrChange>
      </w:pPr>
      <w:r w:rsidRPr="07986AF3">
        <w:rPr>
          <w:rFonts w:eastAsia="Times New Roman"/>
        </w:rPr>
        <w:t>Soositakse kasvuhoonegaaside heite vähendamist toetavate tehnoloogiate katsetamist ja kasutuselevõttu</w:t>
      </w:r>
      <w:r>
        <w:rPr>
          <w:rFonts w:eastAsia="Times New Roman"/>
        </w:rPr>
        <w:t>,</w:t>
      </w:r>
      <w:r w:rsidRPr="07986AF3">
        <w:rPr>
          <w:rFonts w:eastAsia="Times New Roman"/>
        </w:rPr>
        <w:t xml:space="preserve"> </w:t>
      </w:r>
      <w:r>
        <w:rPr>
          <w:rFonts w:eastAsia="Times New Roman"/>
        </w:rPr>
        <w:t>mis loob</w:t>
      </w:r>
      <w:r w:rsidRPr="07986AF3">
        <w:rPr>
          <w:rFonts w:eastAsia="Times New Roman"/>
        </w:rPr>
        <w:t xml:space="preserve"> võimalused</w:t>
      </w:r>
      <w:ins w:id="33" w:author="Aili Sandre - JUSTDIGI" w:date="2025-01-13T15:46:00Z" w16du:dateUtc="2025-01-13T13:46:00Z">
        <w:r w:rsidR="00A56AA8">
          <w:rPr>
            <w:rFonts w:eastAsia="Times New Roman"/>
          </w:rPr>
          <w:t xml:space="preserve"> kiirendada</w:t>
        </w:r>
      </w:ins>
      <w:r w:rsidRPr="07986AF3">
        <w:rPr>
          <w:rFonts w:eastAsia="Times New Roman"/>
        </w:rPr>
        <w:t xml:space="preserve"> </w:t>
      </w:r>
      <w:r w:rsidR="00A26A91" w:rsidRPr="119AF193">
        <w:rPr>
          <w:rFonts w:eastAsia="Times New Roman"/>
        </w:rPr>
        <w:t>sellise</w:t>
      </w:r>
      <w:r w:rsidRPr="07986AF3">
        <w:rPr>
          <w:rFonts w:eastAsia="Times New Roman"/>
        </w:rPr>
        <w:t xml:space="preserve"> tehnoloogia k</w:t>
      </w:r>
      <w:r>
        <w:rPr>
          <w:rFonts w:eastAsia="Times New Roman"/>
        </w:rPr>
        <w:t>asutuselevõ</w:t>
      </w:r>
      <w:ins w:id="34" w:author="Aili Sandre - JUSTDIGI" w:date="2025-01-13T15:46:00Z" w16du:dateUtc="2025-01-13T13:46:00Z">
        <w:r w:rsidR="00A56AA8">
          <w:rPr>
            <w:rFonts w:eastAsia="Times New Roman"/>
          </w:rPr>
          <w:t>t</w:t>
        </w:r>
      </w:ins>
      <w:r>
        <w:rPr>
          <w:rFonts w:eastAsia="Times New Roman"/>
        </w:rPr>
        <w:t>tu</w:t>
      </w:r>
      <w:r w:rsidRPr="07986AF3">
        <w:rPr>
          <w:rFonts w:eastAsia="Times New Roman"/>
        </w:rPr>
        <w:t xml:space="preserve"> </w:t>
      </w:r>
      <w:del w:id="35" w:author="Aili Sandre - JUSTDIGI" w:date="2025-01-13T15:46:00Z" w16du:dateUtc="2025-01-13T13:46:00Z">
        <w:r w:rsidRPr="07986AF3" w:rsidDel="00C83FF0">
          <w:rPr>
            <w:rFonts w:eastAsia="Times New Roman"/>
          </w:rPr>
          <w:delText>kiirendamisek</w:delText>
        </w:r>
      </w:del>
      <w:r w:rsidRPr="07986AF3">
        <w:rPr>
          <w:rFonts w:eastAsia="Times New Roman"/>
        </w:rPr>
        <w:t>s</w:t>
      </w:r>
      <w:ins w:id="36" w:author="Aili Sandre - JUSTDIGI" w:date="2025-01-13T15:46:00Z" w16du:dateUtc="2025-01-13T13:46:00Z">
        <w:r w:rsidR="00C83FF0">
          <w:rPr>
            <w:rFonts w:eastAsia="Times New Roman"/>
          </w:rPr>
          <w:t>uuremas ulatuses</w:t>
        </w:r>
      </w:ins>
      <w:r w:rsidRPr="07986AF3">
        <w:rPr>
          <w:rFonts w:eastAsia="Times New Roman"/>
        </w:rPr>
        <w:t>.</w:t>
      </w:r>
    </w:p>
    <w:p w14:paraId="0700ADE3" w14:textId="3A9D1423" w:rsidR="008B3473" w:rsidRPr="008A006B" w:rsidRDefault="0FD58444" w:rsidP="00E111C9">
      <w:pPr>
        <w:spacing w:after="0" w:line="240" w:lineRule="auto"/>
        <w:jc w:val="both"/>
        <w:rPr>
          <w:b/>
          <w:bCs/>
        </w:rPr>
      </w:pPr>
      <w:r w:rsidRPr="008A006B">
        <w:rPr>
          <w:b/>
          <w:bCs/>
        </w:rPr>
        <w:t xml:space="preserve">§ </w:t>
      </w:r>
      <w:r w:rsidR="00322B0D" w:rsidRPr="008A006B">
        <w:rPr>
          <w:b/>
          <w:bCs/>
        </w:rPr>
        <w:t>20</w:t>
      </w:r>
      <w:r w:rsidR="4AD7F8E6" w:rsidRPr="008A006B">
        <w:rPr>
          <w:b/>
          <w:bCs/>
        </w:rPr>
        <w:t>.</w:t>
      </w:r>
      <w:r w:rsidRPr="008A006B">
        <w:rPr>
          <w:b/>
          <w:bCs/>
        </w:rPr>
        <w:t xml:space="preserve"> </w:t>
      </w:r>
      <w:r w:rsidR="4DB0BD4B" w:rsidRPr="008A006B">
        <w:rPr>
          <w:b/>
          <w:bCs/>
        </w:rPr>
        <w:t xml:space="preserve">Kasvuhoonegaaside </w:t>
      </w:r>
      <w:r w:rsidR="10F4A4D1" w:rsidRPr="008A006B">
        <w:rPr>
          <w:b/>
          <w:bCs/>
        </w:rPr>
        <w:t>ülekandumise</w:t>
      </w:r>
      <w:r w:rsidR="003B2FD0" w:rsidRPr="008A006B">
        <w:rPr>
          <w:b/>
          <w:bCs/>
        </w:rPr>
        <w:t xml:space="preserve"> </w:t>
      </w:r>
      <w:r w:rsidRPr="008A006B">
        <w:rPr>
          <w:b/>
          <w:bCs/>
        </w:rPr>
        <w:t>vältimise põhimõte</w:t>
      </w:r>
    </w:p>
    <w:p w14:paraId="44D4CDCF" w14:textId="3EC0CE02" w:rsidR="6D907548" w:rsidRPr="008A006B" w:rsidRDefault="6D907548" w:rsidP="00E111C9">
      <w:pPr>
        <w:spacing w:after="0" w:line="240" w:lineRule="auto"/>
        <w:jc w:val="both"/>
      </w:pPr>
    </w:p>
    <w:p w14:paraId="767D74D0" w14:textId="7034D128" w:rsidR="74D544C4" w:rsidRPr="008A006B" w:rsidRDefault="35636E6F" w:rsidP="00E111C9">
      <w:pPr>
        <w:spacing w:after="0" w:line="240" w:lineRule="auto"/>
        <w:jc w:val="both"/>
      </w:pPr>
      <w:r w:rsidRPr="008A006B">
        <w:t>St</w:t>
      </w:r>
      <w:r w:rsidR="5C7E8578" w:rsidRPr="008A006B">
        <w:t>rateegiliselt</w:t>
      </w:r>
      <w:r w:rsidR="3D6E3A19" w:rsidRPr="008A006B">
        <w:t xml:space="preserve"> oluliste toodete või teenuste</w:t>
      </w:r>
      <w:r w:rsidR="00BB55FB" w:rsidRPr="008A006B">
        <w:t>,</w:t>
      </w:r>
      <w:r w:rsidR="00085CAB" w:rsidRPr="008A006B">
        <w:t xml:space="preserve"> sealhulgas toidu</w:t>
      </w:r>
      <w:r w:rsidR="623EA081">
        <w:t xml:space="preserve"> </w:t>
      </w:r>
      <w:r w:rsidR="3D6E3A19" w:rsidRPr="008A006B">
        <w:t>varustuskindluse tagamise</w:t>
      </w:r>
      <w:r w:rsidR="428D43CC" w:rsidRPr="008A006B">
        <w:t>l</w:t>
      </w:r>
      <w:r w:rsidR="3D6E3A19" w:rsidRPr="008A006B">
        <w:t xml:space="preserve"> </w:t>
      </w:r>
      <w:r w:rsidR="77DE1A2D" w:rsidRPr="008A006B">
        <w:t>välditakse</w:t>
      </w:r>
      <w:r w:rsidR="3D6E3A19" w:rsidRPr="008A006B">
        <w:t xml:space="preserve"> </w:t>
      </w:r>
      <w:r w:rsidR="7DCBA69E" w:rsidRPr="008A006B">
        <w:t xml:space="preserve">kasvuhoonegaaside heite ülekandumist ehk </w:t>
      </w:r>
      <w:r w:rsidR="60D23273" w:rsidRPr="008A006B">
        <w:t>kasvuhoonegaaside leket</w:t>
      </w:r>
      <w:r w:rsidR="7DCBA69E" w:rsidRPr="008A006B">
        <w:t xml:space="preserve"> kolmandatesse riikidesse.</w:t>
      </w:r>
    </w:p>
    <w:p w14:paraId="057FC290" w14:textId="534CD2CE" w:rsidR="6787DDA9" w:rsidRPr="008A006B" w:rsidRDefault="6787DDA9" w:rsidP="00E111C9">
      <w:pPr>
        <w:spacing w:after="0" w:line="240" w:lineRule="auto"/>
        <w:jc w:val="both"/>
      </w:pPr>
    </w:p>
    <w:p w14:paraId="12390E3E" w14:textId="371A4AF2" w:rsidR="3C8DF947" w:rsidRPr="008A006B" w:rsidRDefault="48346A18" w:rsidP="00E111C9">
      <w:pPr>
        <w:spacing w:after="0" w:line="240" w:lineRule="auto"/>
        <w:jc w:val="both"/>
        <w:rPr>
          <w:b/>
          <w:bCs/>
        </w:rPr>
      </w:pPr>
      <w:r w:rsidRPr="008A006B">
        <w:rPr>
          <w:b/>
          <w:bCs/>
        </w:rPr>
        <w:t xml:space="preserve">§ </w:t>
      </w:r>
      <w:r w:rsidR="21E077F9" w:rsidRPr="008A006B">
        <w:rPr>
          <w:b/>
          <w:bCs/>
        </w:rPr>
        <w:t>2</w:t>
      </w:r>
      <w:r w:rsidR="00322B0D" w:rsidRPr="008A006B">
        <w:rPr>
          <w:b/>
          <w:bCs/>
        </w:rPr>
        <w:t>1</w:t>
      </w:r>
      <w:r w:rsidRPr="008A006B">
        <w:rPr>
          <w:b/>
          <w:bCs/>
        </w:rPr>
        <w:t>. Ringmajanduse põhimõte</w:t>
      </w:r>
    </w:p>
    <w:p w14:paraId="79464EA3" w14:textId="592F7AEE" w:rsidR="00245F3C" w:rsidRPr="008A006B" w:rsidRDefault="00245F3C" w:rsidP="00E111C9">
      <w:pPr>
        <w:spacing w:after="0" w:line="240" w:lineRule="auto"/>
        <w:jc w:val="both"/>
      </w:pPr>
    </w:p>
    <w:p w14:paraId="339B44D5" w14:textId="6ECB7EB2" w:rsidR="008B3473" w:rsidRDefault="229952EF" w:rsidP="00E111C9">
      <w:pPr>
        <w:spacing w:after="0" w:line="240" w:lineRule="auto"/>
        <w:jc w:val="both"/>
      </w:pPr>
      <w:r w:rsidRPr="008A006B">
        <w:t>R</w:t>
      </w:r>
      <w:r w:rsidR="4EF026EA" w:rsidRPr="008A006B">
        <w:t>essursse</w:t>
      </w:r>
      <w:r w:rsidR="57F067F5" w:rsidRPr="008A006B">
        <w:t xml:space="preserve"> </w:t>
      </w:r>
      <w:r w:rsidR="7656E4A7" w:rsidRPr="008A006B">
        <w:t>kasutatakse</w:t>
      </w:r>
      <w:r w:rsidR="00E057B0" w:rsidRPr="008A006B">
        <w:t xml:space="preserve"> viisil, mis</w:t>
      </w:r>
      <w:r w:rsidR="7656E4A7" w:rsidRPr="008A006B">
        <w:t xml:space="preserve"> </w:t>
      </w:r>
      <w:r w:rsidR="2361A954" w:rsidRPr="008A006B">
        <w:t>vähenda</w:t>
      </w:r>
      <w:r w:rsidR="00E057B0" w:rsidRPr="008A006B">
        <w:t>b</w:t>
      </w:r>
      <w:r w:rsidR="750EAE9E" w:rsidRPr="008A006B">
        <w:t xml:space="preserve"> </w:t>
      </w:r>
      <w:r w:rsidR="4FBAF7DE" w:rsidRPr="008A006B">
        <w:t xml:space="preserve">miinimumini </w:t>
      </w:r>
      <w:r w:rsidR="2361A954" w:rsidRPr="008A006B">
        <w:t>esmase toorme kasutust ja</w:t>
      </w:r>
      <w:r w:rsidR="00C36612" w:rsidRPr="008A006B">
        <w:t xml:space="preserve"> jäätmete</w:t>
      </w:r>
      <w:r w:rsidR="00C57166" w:rsidRPr="008A006B">
        <w:t>ket</w:t>
      </w:r>
      <w:r w:rsidR="00593259" w:rsidRPr="008A006B">
        <w:t>,</w:t>
      </w:r>
      <w:r w:rsidR="2361A954" w:rsidRPr="008A006B">
        <w:t xml:space="preserve"> eel</w:t>
      </w:r>
      <w:r w:rsidR="3627117B" w:rsidRPr="008A006B">
        <w:t>is</w:t>
      </w:r>
      <w:r w:rsidR="2361A954" w:rsidRPr="008A006B">
        <w:t>ta</w:t>
      </w:r>
      <w:r w:rsidR="53D93E4A" w:rsidRPr="008A006B">
        <w:t>des</w:t>
      </w:r>
      <w:r w:rsidR="4B451D35" w:rsidRPr="008A006B">
        <w:t xml:space="preserve"> kohalikku</w:t>
      </w:r>
      <w:r w:rsidR="6309128A" w:rsidRPr="008A006B">
        <w:t xml:space="preserve"> ja</w:t>
      </w:r>
      <w:r w:rsidR="4B451D35" w:rsidRPr="008A006B">
        <w:t xml:space="preserve"> </w:t>
      </w:r>
      <w:r w:rsidR="75D947A6" w:rsidRPr="008A006B">
        <w:t>taastuvat teisest tooret</w:t>
      </w:r>
      <w:r w:rsidR="6AC5BD5A">
        <w:t>,</w:t>
      </w:r>
      <w:r w:rsidR="49CD8C2C" w:rsidRPr="008A006B">
        <w:t xml:space="preserve"> </w:t>
      </w:r>
      <w:r w:rsidR="0F2D9E19">
        <w:t>mis</w:t>
      </w:r>
      <w:r w:rsidR="23366BA7">
        <w:t xml:space="preserve"> </w:t>
      </w:r>
      <w:r w:rsidR="7451825C">
        <w:t>taga</w:t>
      </w:r>
      <w:r w:rsidR="00F665F6">
        <w:t>b</w:t>
      </w:r>
      <w:r w:rsidR="70245235" w:rsidRPr="008A006B">
        <w:t xml:space="preserve"> </w:t>
      </w:r>
      <w:r w:rsidR="72B48A8C" w:rsidRPr="008A006B">
        <w:t>too</w:t>
      </w:r>
      <w:r w:rsidR="6298264A" w:rsidRPr="008A006B">
        <w:t>dete</w:t>
      </w:r>
      <w:r w:rsidR="35C9B22B" w:rsidRPr="008A006B">
        <w:t xml:space="preserve"> ja ehitiste</w:t>
      </w:r>
      <w:r w:rsidR="72B48A8C" w:rsidRPr="008A006B">
        <w:t xml:space="preserve"> </w:t>
      </w:r>
      <w:r w:rsidR="359D4943">
        <w:t>pikaajali</w:t>
      </w:r>
      <w:r w:rsidR="45661C79">
        <w:t>s</w:t>
      </w:r>
      <w:r w:rsidR="359D4943">
        <w:t>e kasutami</w:t>
      </w:r>
      <w:r w:rsidR="28FE9420">
        <w:t>s</w:t>
      </w:r>
      <w:r w:rsidR="359D4943">
        <w:t>e</w:t>
      </w:r>
      <w:r w:rsidR="005C0C19" w:rsidRPr="008A006B">
        <w:t>.</w:t>
      </w:r>
    </w:p>
    <w:p w14:paraId="0F33D224" w14:textId="58203A6C" w:rsidR="5174F73F" w:rsidRDefault="5174F73F" w:rsidP="00E111C9">
      <w:pPr>
        <w:spacing w:after="0" w:line="240" w:lineRule="auto"/>
        <w:jc w:val="both"/>
        <w:rPr>
          <w:b/>
          <w:bCs/>
        </w:rPr>
      </w:pPr>
    </w:p>
    <w:p w14:paraId="241091C2" w14:textId="06BA03A7" w:rsidR="008B3473" w:rsidRDefault="072278E4" w:rsidP="00E111C9">
      <w:pPr>
        <w:spacing w:after="0" w:line="240" w:lineRule="auto"/>
        <w:jc w:val="both"/>
        <w:rPr>
          <w:b/>
          <w:bCs/>
        </w:rPr>
      </w:pPr>
      <w:r w:rsidRPr="6D907548">
        <w:rPr>
          <w:b/>
          <w:bCs/>
        </w:rPr>
        <w:t xml:space="preserve">§ </w:t>
      </w:r>
      <w:r w:rsidR="12E30313" w:rsidRPr="6D907548">
        <w:rPr>
          <w:b/>
          <w:bCs/>
        </w:rPr>
        <w:t>2</w:t>
      </w:r>
      <w:r w:rsidR="00322B0D">
        <w:rPr>
          <w:b/>
          <w:bCs/>
        </w:rPr>
        <w:t>2</w:t>
      </w:r>
      <w:r w:rsidRPr="6D907548">
        <w:rPr>
          <w:b/>
          <w:bCs/>
        </w:rPr>
        <w:t xml:space="preserve">. </w:t>
      </w:r>
      <w:r w:rsidR="28722275" w:rsidRPr="6D907548">
        <w:rPr>
          <w:b/>
          <w:bCs/>
        </w:rPr>
        <w:t>Energiatõhususe suurendamine</w:t>
      </w:r>
    </w:p>
    <w:p w14:paraId="0E0A8492" w14:textId="3366037D" w:rsidR="6D907548" w:rsidRDefault="6D907548" w:rsidP="00E111C9">
      <w:pPr>
        <w:spacing w:after="0" w:line="240" w:lineRule="auto"/>
        <w:jc w:val="both"/>
      </w:pPr>
    </w:p>
    <w:p w14:paraId="431399AF" w14:textId="0CABCF68" w:rsidR="17371117" w:rsidRDefault="4570298F" w:rsidP="00E111C9">
      <w:pPr>
        <w:spacing w:after="0" w:line="240" w:lineRule="auto"/>
        <w:jc w:val="both"/>
      </w:pPr>
      <w:r>
        <w:t>Kliima</w:t>
      </w:r>
      <w:r w:rsidR="29A01540">
        <w:t>neutraalsuse eesmärgi</w:t>
      </w:r>
      <w:r>
        <w:t xml:space="preserve"> saavutamiseks </w:t>
      </w:r>
      <w:r w:rsidR="5B64CC98">
        <w:t>suurendatakse</w:t>
      </w:r>
      <w:r>
        <w:t xml:space="preserve"> energiatõhusust</w:t>
      </w:r>
      <w:r w:rsidR="0152F44E">
        <w:t xml:space="preserve"> kõikides energiaahela etappides alates energiatootmisest ja </w:t>
      </w:r>
      <w:r w:rsidR="4A0D7422">
        <w:t>selle edastamisest kuni lõpptarbimiseni.</w:t>
      </w:r>
    </w:p>
    <w:p w14:paraId="6F6FABDB" w14:textId="048E5129" w:rsidR="27CCD598" w:rsidRDefault="27CCD598" w:rsidP="00E111C9">
      <w:pPr>
        <w:spacing w:after="0" w:line="240" w:lineRule="auto"/>
        <w:jc w:val="both"/>
        <w:rPr>
          <w:b/>
        </w:rPr>
      </w:pPr>
    </w:p>
    <w:p w14:paraId="6A78E41A" w14:textId="749F3666" w:rsidR="000B117F" w:rsidRDefault="6C86FB13">
      <w:pPr>
        <w:spacing w:after="0" w:afterAutospacing="1" w:line="240" w:lineRule="auto"/>
        <w:jc w:val="both"/>
        <w:rPr>
          <w:rFonts w:eastAsia="Times New Roman"/>
        </w:rPr>
        <w:pPrChange w:id="37" w:author="Aili Sandre - JUSTDIGI" w:date="2025-01-14T14:51:00Z" w16du:dateUtc="2025-01-14T12:51:00Z">
          <w:pPr>
            <w:spacing w:after="0" w:afterAutospacing="1"/>
            <w:jc w:val="both"/>
          </w:pPr>
        </w:pPrChange>
      </w:pPr>
      <w:r w:rsidRPr="2DA361DC">
        <w:rPr>
          <w:b/>
          <w:bCs/>
        </w:rPr>
        <w:t>§ 2</w:t>
      </w:r>
      <w:r w:rsidR="00322B0D">
        <w:rPr>
          <w:b/>
          <w:bCs/>
        </w:rPr>
        <w:t>3</w:t>
      </w:r>
      <w:r w:rsidRPr="2DA361DC">
        <w:rPr>
          <w:b/>
          <w:bCs/>
        </w:rPr>
        <w:t xml:space="preserve">. </w:t>
      </w:r>
      <w:r w:rsidR="5D4AA8A6" w:rsidRPr="2DA361DC">
        <w:rPr>
          <w:b/>
          <w:bCs/>
        </w:rPr>
        <w:t>R</w:t>
      </w:r>
      <w:r w:rsidRPr="2DA361DC">
        <w:rPr>
          <w:b/>
          <w:bCs/>
        </w:rPr>
        <w:t xml:space="preserve">essursside </w:t>
      </w:r>
      <w:proofErr w:type="spellStart"/>
      <w:r w:rsidR="0D66C024" w:rsidRPr="2DA361DC">
        <w:rPr>
          <w:b/>
          <w:bCs/>
        </w:rPr>
        <w:t>väärindamine</w:t>
      </w:r>
      <w:proofErr w:type="spellEnd"/>
    </w:p>
    <w:p w14:paraId="47A3CDA7" w14:textId="09925981" w:rsidR="6F3900BB" w:rsidRDefault="004F0DF6" w:rsidP="00E111C9">
      <w:pPr>
        <w:shd w:val="clear" w:color="auto" w:fill="FFFFFF" w:themeFill="background1"/>
        <w:spacing w:after="0" w:line="240" w:lineRule="auto"/>
        <w:jc w:val="both"/>
        <w:rPr>
          <w:rFonts w:eastAsia="Times New Roman"/>
        </w:rPr>
      </w:pPr>
      <w:del w:id="38" w:author="Aili Sandre - JUSTDIGI" w:date="2025-01-13T15:53:00Z" w16du:dateUtc="2025-01-13T13:53:00Z">
        <w:r w:rsidRPr="003F1F16" w:rsidDel="003F1F16">
          <w:rPr>
            <w:rFonts w:eastAsia="Times New Roman"/>
          </w:rPr>
          <w:delText>K</w:delText>
        </w:r>
        <w:r w:rsidR="678F8E09" w:rsidRPr="003F1F16" w:rsidDel="003F1F16">
          <w:rPr>
            <w:rFonts w:eastAsia="Times New Roman"/>
          </w:rPr>
          <w:delText>ohalike r</w:delText>
        </w:r>
      </w:del>
      <w:ins w:id="39" w:author="Aili Sandre - JUSTDIGI" w:date="2025-01-13T15:53:00Z" w16du:dateUtc="2025-01-13T13:53:00Z">
        <w:r w:rsidR="003F1F16" w:rsidRPr="003F1F16">
          <w:rPr>
            <w:rFonts w:eastAsia="Times New Roman"/>
            <w:rPrChange w:id="40" w:author="Aili Sandre - JUSTDIGI" w:date="2025-01-13T15:53:00Z" w16du:dateUtc="2025-01-13T13:53:00Z">
              <w:rPr>
                <w:rFonts w:eastAsia="Times New Roman"/>
                <w:highlight w:val="yellow"/>
              </w:rPr>
            </w:rPrChange>
          </w:rPr>
          <w:t>R</w:t>
        </w:r>
      </w:ins>
      <w:r w:rsidR="678F8E09" w:rsidRPr="003F1F16">
        <w:rPr>
          <w:rFonts w:eastAsia="Times New Roman"/>
        </w:rPr>
        <w:t xml:space="preserve">essursside </w:t>
      </w:r>
      <w:proofErr w:type="spellStart"/>
      <w:r w:rsidR="678F8E09" w:rsidRPr="003F1F16">
        <w:rPr>
          <w:rFonts w:eastAsia="Times New Roman"/>
        </w:rPr>
        <w:t>väärindamist</w:t>
      </w:r>
      <w:proofErr w:type="spellEnd"/>
      <w:r w:rsidR="678F8E09" w:rsidRPr="003F1F16">
        <w:rPr>
          <w:rFonts w:eastAsia="Times New Roman"/>
        </w:rPr>
        <w:t xml:space="preserve"> ja ringset kasutust</w:t>
      </w:r>
      <w:r w:rsidR="00245F3C" w:rsidRPr="003F1F16">
        <w:rPr>
          <w:rFonts w:eastAsia="Times New Roman"/>
        </w:rPr>
        <w:t xml:space="preserve"> </w:t>
      </w:r>
      <w:r w:rsidR="001766A3" w:rsidRPr="003F1F16">
        <w:rPr>
          <w:rFonts w:eastAsia="Times New Roman"/>
        </w:rPr>
        <w:t>m</w:t>
      </w:r>
      <w:r w:rsidRPr="003F1F16">
        <w:rPr>
          <w:rFonts w:eastAsia="Times New Roman"/>
        </w:rPr>
        <w:t xml:space="preserve">itmekesistatakse ja tõhustatakse </w:t>
      </w:r>
      <w:r w:rsidR="1D24BEB9" w:rsidRPr="003F1F16">
        <w:rPr>
          <w:rFonts w:eastAsia="Times New Roman"/>
        </w:rPr>
        <w:t>ühiskonnale võimalikult suurt väärtust looval ja säästlikul viisil</w:t>
      </w:r>
      <w:r w:rsidR="2DF0737D" w:rsidRPr="003F1F16">
        <w:rPr>
          <w:rFonts w:eastAsia="Times New Roman"/>
        </w:rPr>
        <w:t xml:space="preserve"> ning eelista</w:t>
      </w:r>
      <w:r w:rsidR="3FD5224A" w:rsidRPr="003F1F16">
        <w:rPr>
          <w:rFonts w:eastAsia="Times New Roman"/>
        </w:rPr>
        <w:t>ta</w:t>
      </w:r>
      <w:r w:rsidR="2DF0737D" w:rsidRPr="003F1F16">
        <w:rPr>
          <w:rFonts w:eastAsia="Times New Roman"/>
        </w:rPr>
        <w:t>kse</w:t>
      </w:r>
      <w:r w:rsidR="00CD4C3A" w:rsidRPr="003F1F16">
        <w:rPr>
          <w:rFonts w:eastAsia="Times New Roman"/>
        </w:rPr>
        <w:t xml:space="preserve"> võimaluse</w:t>
      </w:r>
      <w:ins w:id="41" w:author="Aili Sandre - JUSTDIGI" w:date="2025-01-13T15:48:00Z" w16du:dateUtc="2025-01-13T13:48:00Z">
        <w:r w:rsidR="00C42E0E" w:rsidRPr="003F1F16">
          <w:rPr>
            <w:rFonts w:eastAsia="Times New Roman"/>
          </w:rPr>
          <w:t xml:space="preserve"> korra</w:t>
        </w:r>
      </w:ins>
      <w:r w:rsidR="00CD4C3A" w:rsidRPr="003F1F16">
        <w:rPr>
          <w:rFonts w:eastAsia="Times New Roman"/>
        </w:rPr>
        <w:t>l</w:t>
      </w:r>
      <w:r w:rsidR="678F8E09" w:rsidRPr="003F1F16">
        <w:rPr>
          <w:rFonts w:eastAsia="Times New Roman"/>
        </w:rPr>
        <w:t xml:space="preserve"> Eesti</w:t>
      </w:r>
      <w:r w:rsidR="630E9962" w:rsidRPr="003F1F16">
        <w:rPr>
          <w:rFonts w:eastAsia="Times New Roman"/>
        </w:rPr>
        <w:t xml:space="preserve"> </w:t>
      </w:r>
      <w:r w:rsidR="678F8E09" w:rsidRPr="003F1F16">
        <w:rPr>
          <w:rFonts w:eastAsia="Times New Roman"/>
        </w:rPr>
        <w:t xml:space="preserve">loodusvarade </w:t>
      </w:r>
      <w:r w:rsidR="523DA6B8" w:rsidRPr="003F1F16">
        <w:rPr>
          <w:rFonts w:eastAsia="Times New Roman"/>
        </w:rPr>
        <w:t xml:space="preserve">ja </w:t>
      </w:r>
      <w:r w:rsidR="6CA1B2A5" w:rsidRPr="003F1F16">
        <w:rPr>
          <w:rFonts w:eastAsia="Times New Roman"/>
        </w:rPr>
        <w:t xml:space="preserve">Eestis </w:t>
      </w:r>
      <w:r w:rsidR="523DA6B8" w:rsidRPr="003F1F16">
        <w:rPr>
          <w:rFonts w:eastAsia="Times New Roman"/>
        </w:rPr>
        <w:t xml:space="preserve">toodetud toorme </w:t>
      </w:r>
      <w:proofErr w:type="spellStart"/>
      <w:r w:rsidR="678F8E09" w:rsidRPr="003F1F16">
        <w:rPr>
          <w:rFonts w:eastAsia="Times New Roman"/>
        </w:rPr>
        <w:t>väärindamist</w:t>
      </w:r>
      <w:proofErr w:type="spellEnd"/>
      <w:r w:rsidR="762AD8BC" w:rsidRPr="003F1F16">
        <w:rPr>
          <w:rFonts w:eastAsia="Times New Roman"/>
        </w:rPr>
        <w:t xml:space="preserve"> ning teisese toorme </w:t>
      </w:r>
      <w:del w:id="42" w:author="Aili Sandre - JUSTDIGI" w:date="2025-01-13T15:48:00Z" w16du:dateUtc="2025-01-13T13:48:00Z">
        <w:r w:rsidR="3826474F" w:rsidRPr="003F1F16" w:rsidDel="00C42E0E">
          <w:rPr>
            <w:rFonts w:eastAsia="Times New Roman"/>
          </w:rPr>
          <w:delText xml:space="preserve"> </w:delText>
        </w:r>
      </w:del>
      <w:r w:rsidR="762AD8BC" w:rsidRPr="003F1F16">
        <w:rPr>
          <w:rFonts w:eastAsia="Times New Roman"/>
        </w:rPr>
        <w:t>kasutamist</w:t>
      </w:r>
      <w:r w:rsidR="7C4B694C" w:rsidRPr="003F1F16">
        <w:rPr>
          <w:rFonts w:eastAsia="Times New Roman"/>
        </w:rPr>
        <w:t xml:space="preserve"> Eestis</w:t>
      </w:r>
      <w:r w:rsidR="678F8E09" w:rsidRPr="003F1F16">
        <w:rPr>
          <w:rFonts w:eastAsia="Times New Roman"/>
        </w:rPr>
        <w:t>.</w:t>
      </w:r>
    </w:p>
    <w:p w14:paraId="70926DAC" w14:textId="77777777" w:rsidR="005277C9" w:rsidRDefault="005277C9" w:rsidP="00E111C9">
      <w:pPr>
        <w:shd w:val="clear" w:color="auto" w:fill="FFFFFF" w:themeFill="background1"/>
        <w:spacing w:after="0" w:line="240" w:lineRule="auto"/>
      </w:pPr>
    </w:p>
    <w:p w14:paraId="40366D02" w14:textId="37C8DE49" w:rsidR="7F3D15B7" w:rsidRPr="008A006B" w:rsidRDefault="756A58DB" w:rsidP="00E111C9">
      <w:pPr>
        <w:shd w:val="clear" w:color="auto" w:fill="FFFFFF" w:themeFill="background1"/>
        <w:spacing w:after="0" w:line="240" w:lineRule="auto"/>
        <w:jc w:val="both"/>
        <w:rPr>
          <w:rFonts w:eastAsia="Times New Roman"/>
          <w:b/>
          <w:bCs/>
        </w:rPr>
      </w:pPr>
      <w:r w:rsidRPr="008A006B">
        <w:rPr>
          <w:rFonts w:eastAsia="Times New Roman"/>
          <w:b/>
          <w:bCs/>
        </w:rPr>
        <w:t xml:space="preserve">§ </w:t>
      </w:r>
      <w:r w:rsidR="59E1BC8A" w:rsidRPr="008A006B">
        <w:rPr>
          <w:rFonts w:eastAsia="Times New Roman"/>
          <w:b/>
          <w:bCs/>
        </w:rPr>
        <w:t xml:space="preserve">24. </w:t>
      </w:r>
      <w:r w:rsidRPr="008A006B">
        <w:rPr>
          <w:rFonts w:eastAsia="Times New Roman"/>
          <w:b/>
          <w:bCs/>
        </w:rPr>
        <w:t xml:space="preserve">Süsinikuvaru hoidmist ja loodusesse kasvuhoonegaaside sidumist soodustavate tegevuste ja praktikate </w:t>
      </w:r>
      <w:r w:rsidR="00AF6B4F" w:rsidRPr="008A006B">
        <w:rPr>
          <w:rFonts w:eastAsia="Times New Roman"/>
          <w:b/>
          <w:bCs/>
        </w:rPr>
        <w:t>eelistamine</w:t>
      </w:r>
    </w:p>
    <w:p w14:paraId="5E16C5A6" w14:textId="4CF58209" w:rsidR="6F3900BB" w:rsidRPr="008A006B" w:rsidRDefault="6F3900BB" w:rsidP="00E111C9">
      <w:pPr>
        <w:shd w:val="clear" w:color="auto" w:fill="FFFFFF" w:themeFill="background1"/>
        <w:spacing w:after="0" w:line="240" w:lineRule="auto"/>
        <w:rPr>
          <w:rFonts w:eastAsia="Times New Roman"/>
        </w:rPr>
      </w:pPr>
    </w:p>
    <w:p w14:paraId="60BA2D59" w14:textId="0812C50B" w:rsidR="00EF0F98" w:rsidRPr="008A006B" w:rsidRDefault="00EF0F98" w:rsidP="00E111C9">
      <w:pPr>
        <w:shd w:val="clear" w:color="auto" w:fill="FFFFFF" w:themeFill="background1"/>
        <w:spacing w:after="0" w:line="240" w:lineRule="auto"/>
        <w:jc w:val="both"/>
        <w:rPr>
          <w:rFonts w:eastAsia="Times New Roman"/>
        </w:rPr>
      </w:pPr>
      <w:r w:rsidRPr="008A006B">
        <w:rPr>
          <w:rFonts w:eastAsia="Times New Roman"/>
        </w:rPr>
        <w:t xml:space="preserve">Tegevuste ja meetmete valikul eelistatakse </w:t>
      </w:r>
      <w:r w:rsidR="003A51DB" w:rsidRPr="008A006B">
        <w:rPr>
          <w:rFonts w:eastAsia="Times New Roman"/>
        </w:rPr>
        <w:t>loodus</w:t>
      </w:r>
      <w:ins w:id="43" w:author="Aili Sandre - JUSTDIGI" w:date="2025-01-13T15:57:00Z" w16du:dateUtc="2025-01-13T13:57:00Z">
        <w:r w:rsidR="001B0872">
          <w:rPr>
            <w:rFonts w:eastAsia="Times New Roman"/>
          </w:rPr>
          <w:t>likke</w:t>
        </w:r>
      </w:ins>
      <w:del w:id="44" w:author="Aili Sandre - JUSTDIGI" w:date="2025-01-13T15:57:00Z" w16du:dateUtc="2025-01-13T13:57:00Z">
        <w:r w:rsidR="003A51DB" w:rsidRPr="008A006B" w:rsidDel="001B0872">
          <w:rPr>
            <w:rFonts w:eastAsia="Times New Roman"/>
          </w:rPr>
          <w:delText>põhiseid</w:delText>
        </w:r>
      </w:del>
      <w:r w:rsidRPr="008A006B">
        <w:rPr>
          <w:rFonts w:eastAsia="Times New Roman"/>
        </w:rPr>
        <w:t xml:space="preserve"> lahendusi, mis vähendavad kasvuhoonegaaside heidet, suurendavad süsiniku sidumist ja talletamist või parandavad vastupanu kliimamuutuste tagajärgedele.</w:t>
      </w:r>
      <w:del w:id="45" w:author="Aili Sandre - JUSTDIGI" w:date="2025-01-13T15:57:00Z" w16du:dateUtc="2025-01-13T13:57:00Z">
        <w:r w:rsidRPr="008A006B" w:rsidDel="00FB0FF6">
          <w:rPr>
            <w:rFonts w:eastAsia="Times New Roman"/>
          </w:rPr>
          <w:delText xml:space="preserve"> </w:delText>
        </w:r>
      </w:del>
    </w:p>
    <w:p w14:paraId="5D23D007" w14:textId="77777777" w:rsidR="00A74899" w:rsidRPr="008A006B" w:rsidRDefault="00A74899" w:rsidP="00E111C9">
      <w:pPr>
        <w:shd w:val="clear" w:color="auto" w:fill="FFFFFF" w:themeFill="background1"/>
        <w:spacing w:after="0" w:line="240" w:lineRule="auto"/>
        <w:jc w:val="both"/>
        <w:rPr>
          <w:rFonts w:eastAsia="Times New Roman"/>
        </w:rPr>
      </w:pPr>
    </w:p>
    <w:p w14:paraId="67E12A9A" w14:textId="77777777" w:rsidR="00A74899" w:rsidRPr="00935768" w:rsidRDefault="00A74899">
      <w:pPr>
        <w:spacing w:after="0" w:line="240" w:lineRule="auto"/>
        <w:jc w:val="both"/>
        <w:rPr>
          <w:rFonts w:eastAsia="Times New Roman"/>
          <w:b/>
          <w:bCs/>
        </w:rPr>
        <w:pPrChange w:id="46" w:author="Aili Sandre - JUSTDIGI" w:date="2025-01-14T14:51:00Z" w16du:dateUtc="2025-01-14T12:51:00Z">
          <w:pPr>
            <w:spacing w:after="0"/>
            <w:jc w:val="both"/>
          </w:pPr>
        </w:pPrChange>
      </w:pPr>
      <w:r w:rsidRPr="008A006B">
        <w:rPr>
          <w:rFonts w:eastAsia="Times New Roman"/>
          <w:b/>
          <w:bCs/>
        </w:rPr>
        <w:t>§ 25. Kestliku ruumilise arengu põhimõte</w:t>
      </w:r>
    </w:p>
    <w:p w14:paraId="442C5579" w14:textId="77777777" w:rsidR="00A74899" w:rsidRPr="009B1DCF" w:rsidRDefault="00A74899">
      <w:pPr>
        <w:spacing w:after="0" w:line="240" w:lineRule="auto"/>
        <w:jc w:val="both"/>
        <w:rPr>
          <w:rFonts w:eastAsia="Times New Roman"/>
          <w:b/>
          <w:bCs/>
        </w:rPr>
        <w:pPrChange w:id="47" w:author="Aili Sandre - JUSTDIGI" w:date="2025-01-14T14:51:00Z" w16du:dateUtc="2025-01-14T12:51:00Z">
          <w:pPr>
            <w:spacing w:after="0"/>
            <w:jc w:val="both"/>
          </w:pPr>
        </w:pPrChange>
      </w:pPr>
    </w:p>
    <w:p w14:paraId="3A48EB72" w14:textId="7074A126" w:rsidR="771F83A8" w:rsidRPr="00D9353F" w:rsidRDefault="00D9353F">
      <w:pPr>
        <w:spacing w:after="0" w:line="240" w:lineRule="auto"/>
        <w:jc w:val="both"/>
        <w:rPr>
          <w:rFonts w:eastAsia="Times New Roman"/>
        </w:rPr>
        <w:pPrChange w:id="48" w:author="Aili Sandre - JUSTDIGI" w:date="2025-01-14T14:51:00Z" w16du:dateUtc="2025-01-14T12:51:00Z">
          <w:pPr>
            <w:spacing w:after="0"/>
            <w:jc w:val="both"/>
          </w:pPr>
        </w:pPrChange>
      </w:pPr>
      <w:r w:rsidRPr="00D9353F">
        <w:rPr>
          <w:rFonts w:eastAsia="Times New Roman"/>
        </w:rPr>
        <w:t>(1</w:t>
      </w:r>
      <w:r>
        <w:rPr>
          <w:rFonts w:eastAsia="Times New Roman"/>
        </w:rPr>
        <w:t xml:space="preserve">) </w:t>
      </w:r>
      <w:r w:rsidR="00B842B9" w:rsidRPr="00D9353F">
        <w:rPr>
          <w:rFonts w:eastAsia="Times New Roman"/>
        </w:rPr>
        <w:t>Ruumilise arengu suunamisel tagatakse kliimaeesmärke</w:t>
      </w:r>
      <w:r w:rsidR="00520614" w:rsidRPr="00D9353F">
        <w:rPr>
          <w:rFonts w:eastAsia="Times New Roman"/>
        </w:rPr>
        <w:t>, inimese heaolu</w:t>
      </w:r>
      <w:r w:rsidR="00464BE6" w:rsidRPr="00D9353F">
        <w:rPr>
          <w:rFonts w:eastAsia="Times New Roman"/>
        </w:rPr>
        <w:t xml:space="preserve"> ning ökosüsteemid</w:t>
      </w:r>
      <w:r w:rsidR="00B2518C" w:rsidRPr="00D9353F">
        <w:rPr>
          <w:rFonts w:eastAsia="Times New Roman"/>
        </w:rPr>
        <w:t xml:space="preserve">e </w:t>
      </w:r>
      <w:r w:rsidR="00B12EBA" w:rsidRPr="00D9353F">
        <w:rPr>
          <w:rFonts w:eastAsia="Times New Roman"/>
        </w:rPr>
        <w:t>säilimist ja toimimist</w:t>
      </w:r>
      <w:r w:rsidR="00B842B9" w:rsidRPr="00D9353F">
        <w:rPr>
          <w:rFonts w:eastAsia="Times New Roman"/>
        </w:rPr>
        <w:t xml:space="preserve"> toetav areng asulate </w:t>
      </w:r>
      <w:r w:rsidR="00CE1963" w:rsidRPr="00D9353F">
        <w:rPr>
          <w:rFonts w:eastAsia="Times New Roman"/>
        </w:rPr>
        <w:t xml:space="preserve">kompaktsete alade </w:t>
      </w:r>
      <w:r w:rsidR="00B842B9" w:rsidRPr="00D9353F">
        <w:rPr>
          <w:rFonts w:eastAsia="Times New Roman"/>
        </w:rPr>
        <w:t xml:space="preserve">tihendamise, </w:t>
      </w:r>
      <w:proofErr w:type="spellStart"/>
      <w:r w:rsidR="00B842B9" w:rsidRPr="00D9353F">
        <w:rPr>
          <w:rFonts w:eastAsia="Times New Roman"/>
        </w:rPr>
        <w:t>valglinnastumise</w:t>
      </w:r>
      <w:proofErr w:type="spellEnd"/>
      <w:r w:rsidR="00B842B9" w:rsidRPr="00D9353F">
        <w:rPr>
          <w:rFonts w:eastAsia="Times New Roman"/>
        </w:rPr>
        <w:t xml:space="preserve"> vältimise, asulasüdamete mitmekesistamise, linnaregioonide tervikliku käsitlemise</w:t>
      </w:r>
      <w:r w:rsidR="009D23C1" w:rsidRPr="00D9353F">
        <w:rPr>
          <w:rFonts w:eastAsia="Times New Roman"/>
        </w:rPr>
        <w:t>, ligipääsetavuse tagamise</w:t>
      </w:r>
      <w:r w:rsidR="00B842B9" w:rsidRPr="00D9353F">
        <w:rPr>
          <w:rFonts w:eastAsia="Times New Roman"/>
        </w:rPr>
        <w:t xml:space="preserve"> ja ühistranspordikeskse planeerimise kaudu</w:t>
      </w:r>
      <w:r w:rsidR="00736D89" w:rsidRPr="00D9353F">
        <w:rPr>
          <w:rFonts w:eastAsia="Times New Roman"/>
        </w:rPr>
        <w:t xml:space="preserve">, </w:t>
      </w:r>
      <w:r w:rsidR="006B4720" w:rsidRPr="00D9353F">
        <w:rPr>
          <w:rFonts w:eastAsia="Times New Roman"/>
        </w:rPr>
        <w:t xml:space="preserve">arvestades, et </w:t>
      </w:r>
      <w:r w:rsidR="00736D89" w:rsidRPr="00D9353F">
        <w:rPr>
          <w:rFonts w:eastAsia="Times New Roman"/>
        </w:rPr>
        <w:t>k</w:t>
      </w:r>
      <w:r w:rsidR="00B842B9" w:rsidRPr="00D9353F">
        <w:rPr>
          <w:rFonts w:eastAsia="Times New Roman"/>
        </w:rPr>
        <w:t xml:space="preserve">estlik ruumiline areng põhineb kvaliteetse ruumi </w:t>
      </w:r>
      <w:commentRangeStart w:id="49"/>
      <w:r w:rsidR="00B842B9" w:rsidRPr="00D9353F">
        <w:rPr>
          <w:rFonts w:eastAsia="Times New Roman"/>
        </w:rPr>
        <w:t>põhimõtetel</w:t>
      </w:r>
      <w:commentRangeEnd w:id="49"/>
      <w:r w:rsidR="002F6B65">
        <w:rPr>
          <w:rStyle w:val="Kommentaariviide"/>
        </w:rPr>
        <w:commentReference w:id="49"/>
      </w:r>
      <w:r w:rsidR="00B842B9" w:rsidRPr="00D9353F">
        <w:rPr>
          <w:rFonts w:eastAsia="Times New Roman"/>
        </w:rPr>
        <w:t>.</w:t>
      </w:r>
    </w:p>
    <w:p w14:paraId="0BECC995" w14:textId="77777777" w:rsidR="00D9353F" w:rsidRDefault="00D9353F">
      <w:pPr>
        <w:spacing w:line="240" w:lineRule="auto"/>
        <w:jc w:val="both"/>
        <w:pPrChange w:id="50" w:author="Aili Sandre - JUSTDIGI" w:date="2025-01-14T14:51:00Z" w16du:dateUtc="2025-01-14T12:51:00Z">
          <w:pPr>
            <w:jc w:val="both"/>
          </w:pPr>
        </w:pPrChange>
      </w:pPr>
    </w:p>
    <w:p w14:paraId="0626C00F" w14:textId="07A291C6" w:rsidR="7B179755" w:rsidRDefault="00D9353F">
      <w:pPr>
        <w:spacing w:line="240" w:lineRule="auto"/>
        <w:jc w:val="both"/>
        <w:rPr>
          <w:rFonts w:eastAsia="Times New Roman"/>
        </w:rPr>
        <w:pPrChange w:id="51" w:author="Aili Sandre - JUSTDIGI" w:date="2025-01-14T14:51:00Z" w16du:dateUtc="2025-01-14T12:51:00Z">
          <w:pPr>
            <w:jc w:val="both"/>
          </w:pPr>
        </w:pPrChange>
      </w:pPr>
      <w:r w:rsidRPr="00F650F2">
        <w:t xml:space="preserve">(2) </w:t>
      </w:r>
      <w:r w:rsidR="00D05608" w:rsidRPr="00F650F2">
        <w:t>Kvaliteetse ruumi põhimõtted näevad ette, et loodav keskkond on kliima- ja keskkonnasäästlik, funktsionaalne, sealhulgas ligipääsetav, majanduslikku väärtust lisav, mitmekesisust soodustav, asukoha eripära ja konteksti arvestav, esteetiliselt sobiv ning loodud kaasavalt.</w:t>
      </w:r>
    </w:p>
    <w:p w14:paraId="1C72DF24" w14:textId="6A9ECA80" w:rsidR="2A500F7F" w:rsidRPr="00935768" w:rsidRDefault="2A500F7F" w:rsidP="00E111C9">
      <w:pPr>
        <w:spacing w:after="0" w:line="240" w:lineRule="auto"/>
        <w:jc w:val="both"/>
        <w:rPr>
          <w:rFonts w:eastAsia="Times New Roman"/>
        </w:rPr>
      </w:pPr>
      <w:r w:rsidRPr="00935768">
        <w:rPr>
          <w:rFonts w:eastAsia="Times New Roman"/>
        </w:rPr>
        <w:t>(</w:t>
      </w:r>
      <w:r w:rsidR="00D05608">
        <w:rPr>
          <w:rFonts w:eastAsia="Times New Roman"/>
        </w:rPr>
        <w:t>3</w:t>
      </w:r>
      <w:r w:rsidRPr="00935768">
        <w:rPr>
          <w:rFonts w:eastAsia="Times New Roman"/>
        </w:rPr>
        <w:t xml:space="preserve">) </w:t>
      </w:r>
      <w:proofErr w:type="spellStart"/>
      <w:r w:rsidR="00EA76EF" w:rsidRPr="00EA76EF">
        <w:rPr>
          <w:rFonts w:eastAsia="Times New Roman"/>
        </w:rPr>
        <w:t>Valglinnastumine</w:t>
      </w:r>
      <w:proofErr w:type="spellEnd"/>
      <w:r w:rsidR="00EA76EF" w:rsidRPr="00EA76EF">
        <w:rPr>
          <w:rFonts w:eastAsia="Times New Roman"/>
        </w:rPr>
        <w:t xml:space="preserve"> on </w:t>
      </w:r>
      <w:ins w:id="52" w:author="Aili Sandre - JUSTDIGI" w:date="2025-01-13T16:05:00Z" w16du:dateUtc="2025-01-13T14:05:00Z">
        <w:r w:rsidR="0035285A">
          <w:rPr>
            <w:rFonts w:eastAsia="Times New Roman"/>
          </w:rPr>
          <w:t>väikese</w:t>
        </w:r>
      </w:ins>
      <w:del w:id="53" w:author="Aili Sandre - JUSTDIGI" w:date="2025-01-13T16:05:00Z" w16du:dateUtc="2025-01-13T14:05:00Z">
        <w:r w:rsidR="00EA76EF" w:rsidRPr="00EA76EF" w:rsidDel="0035285A">
          <w:rPr>
            <w:rFonts w:eastAsia="Times New Roman"/>
          </w:rPr>
          <w:delText>madala</w:delText>
        </w:r>
      </w:del>
      <w:r w:rsidR="00EA76EF" w:rsidRPr="00EA76EF">
        <w:rPr>
          <w:rFonts w:eastAsia="Times New Roman"/>
        </w:rPr>
        <w:t xml:space="preserve"> asustustiheduse ja hajusa hoonestusega ala laienemine asula selgelt piiritletavast kompaktse asustusega alast väljapoole.</w:t>
      </w:r>
    </w:p>
    <w:p w14:paraId="3C1E85B2" w14:textId="77777777" w:rsidR="00A74899" w:rsidRPr="00D93480" w:rsidRDefault="00A74899">
      <w:pPr>
        <w:spacing w:after="0" w:line="240" w:lineRule="auto"/>
        <w:jc w:val="both"/>
        <w:rPr>
          <w:rFonts w:ascii="Calibri" w:eastAsia="Calibri" w:hAnsi="Calibri" w:cs="Calibri"/>
          <w:b/>
          <w:bCs/>
          <w:sz w:val="22"/>
          <w:szCs w:val="22"/>
        </w:rPr>
        <w:pPrChange w:id="54" w:author="Aili Sandre - JUSTDIGI" w:date="2025-01-14T14:51:00Z" w16du:dateUtc="2025-01-14T12:51:00Z">
          <w:pPr>
            <w:spacing w:after="0" w:line="257" w:lineRule="auto"/>
            <w:jc w:val="both"/>
          </w:pPr>
        </w:pPrChange>
      </w:pPr>
    </w:p>
    <w:p w14:paraId="79FBC884" w14:textId="080EBCB9" w:rsidR="00A74899" w:rsidRPr="00322B0D" w:rsidRDefault="00A74899">
      <w:pPr>
        <w:spacing w:after="0" w:line="240" w:lineRule="auto"/>
        <w:jc w:val="both"/>
        <w:rPr>
          <w:rFonts w:eastAsia="Times New Roman"/>
          <w:b/>
          <w:bCs/>
        </w:rPr>
        <w:pPrChange w:id="55" w:author="Aili Sandre - JUSTDIGI" w:date="2025-01-14T14:51:00Z" w16du:dateUtc="2025-01-14T12:51:00Z">
          <w:pPr>
            <w:spacing w:after="0"/>
            <w:jc w:val="both"/>
          </w:pPr>
        </w:pPrChange>
      </w:pPr>
      <w:r w:rsidRPr="00322B0D">
        <w:rPr>
          <w:rFonts w:eastAsia="Times New Roman"/>
          <w:b/>
          <w:bCs/>
        </w:rPr>
        <w:t>§ 26. Kestliku ehita</w:t>
      </w:r>
      <w:r w:rsidR="00250166">
        <w:rPr>
          <w:rFonts w:eastAsia="Times New Roman"/>
          <w:b/>
          <w:bCs/>
        </w:rPr>
        <w:t>tud keskkonn</w:t>
      </w:r>
      <w:r w:rsidR="005E5AFA">
        <w:rPr>
          <w:rFonts w:eastAsia="Times New Roman"/>
          <w:b/>
          <w:bCs/>
        </w:rPr>
        <w:t>a</w:t>
      </w:r>
      <w:r w:rsidRPr="00322B0D">
        <w:rPr>
          <w:rFonts w:eastAsia="Times New Roman"/>
          <w:b/>
          <w:bCs/>
        </w:rPr>
        <w:t xml:space="preserve"> põhimõte</w:t>
      </w:r>
    </w:p>
    <w:p w14:paraId="4B485B66" w14:textId="77777777" w:rsidR="00A74899" w:rsidRPr="00322B0D" w:rsidRDefault="00A74899">
      <w:pPr>
        <w:spacing w:after="0" w:line="240" w:lineRule="auto"/>
        <w:jc w:val="both"/>
        <w:rPr>
          <w:rFonts w:eastAsia="Times New Roman"/>
          <w:b/>
          <w:bCs/>
        </w:rPr>
        <w:pPrChange w:id="56" w:author="Aili Sandre - JUSTDIGI" w:date="2025-01-14T14:51:00Z" w16du:dateUtc="2025-01-14T12:51:00Z">
          <w:pPr>
            <w:spacing w:after="0"/>
            <w:jc w:val="both"/>
          </w:pPr>
        </w:pPrChange>
      </w:pPr>
      <w:r w:rsidRPr="00322B0D">
        <w:rPr>
          <w:rFonts w:eastAsia="Times New Roman"/>
          <w:b/>
          <w:bCs/>
        </w:rPr>
        <w:t xml:space="preserve"> </w:t>
      </w:r>
    </w:p>
    <w:p w14:paraId="09829F41" w14:textId="448758FE" w:rsidR="00A74899" w:rsidRPr="00322B0D" w:rsidRDefault="00A74899" w:rsidP="00E111C9">
      <w:pPr>
        <w:shd w:val="clear" w:color="auto" w:fill="FFFFFF" w:themeFill="background1"/>
        <w:spacing w:after="0" w:line="240" w:lineRule="auto"/>
        <w:jc w:val="both"/>
        <w:rPr>
          <w:rFonts w:eastAsia="Times New Roman"/>
        </w:rPr>
      </w:pPr>
      <w:r w:rsidRPr="00322B0D">
        <w:rPr>
          <w:rFonts w:eastAsia="Times New Roman"/>
        </w:rPr>
        <w:t xml:space="preserve">Ehitamisel </w:t>
      </w:r>
      <w:r w:rsidR="004416DC">
        <w:rPr>
          <w:rFonts w:eastAsia="Times New Roman"/>
        </w:rPr>
        <w:t>kasutatakse</w:t>
      </w:r>
      <w:del w:id="57" w:author="Aili Sandre - JUSTDIGI" w:date="2025-01-13T16:16:00Z" w16du:dateUtc="2025-01-13T14:16:00Z">
        <w:r w:rsidR="004416DC" w:rsidDel="001000E4">
          <w:rPr>
            <w:rFonts w:eastAsia="Times New Roman"/>
          </w:rPr>
          <w:delText xml:space="preserve"> </w:delText>
        </w:r>
      </w:del>
      <w:r w:rsidR="004416DC">
        <w:rPr>
          <w:rFonts w:eastAsia="Times New Roman"/>
        </w:rPr>
        <w:t xml:space="preserve"> </w:t>
      </w:r>
      <w:r w:rsidRPr="00322B0D">
        <w:rPr>
          <w:rFonts w:eastAsia="Times New Roman"/>
        </w:rPr>
        <w:t>ehituslahendusi ja -materjale, mis on keskkonnasäästlikud</w:t>
      </w:r>
      <w:del w:id="58" w:author="Aili Sandre - JUSTDIGI" w:date="2025-01-13T16:16:00Z" w16du:dateUtc="2025-01-13T14:16:00Z">
        <w:r w:rsidR="00DC0D1D" w:rsidDel="00AA08D0">
          <w:rPr>
            <w:rFonts w:eastAsia="Times New Roman"/>
          </w:rPr>
          <w:delText>,</w:delText>
        </w:r>
      </w:del>
      <w:r w:rsidR="00DC0D1D">
        <w:rPr>
          <w:rFonts w:eastAsia="Times New Roman"/>
        </w:rPr>
        <w:t xml:space="preserve"> </w:t>
      </w:r>
      <w:r w:rsidR="009175DF">
        <w:rPr>
          <w:rFonts w:eastAsia="Times New Roman"/>
        </w:rPr>
        <w:t>ja järgivad ringmajanduse põhimõtte</w:t>
      </w:r>
      <w:r w:rsidR="002864D1">
        <w:rPr>
          <w:rFonts w:eastAsia="Times New Roman"/>
        </w:rPr>
        <w:t>i</w:t>
      </w:r>
      <w:r w:rsidR="009175DF">
        <w:rPr>
          <w:rFonts w:eastAsia="Times New Roman"/>
        </w:rPr>
        <w:t>d</w:t>
      </w:r>
      <w:r w:rsidRPr="00322B0D">
        <w:rPr>
          <w:rFonts w:eastAsia="Times New Roman"/>
        </w:rPr>
        <w:t xml:space="preserve">, tagavad energiatõhususe ning </w:t>
      </w:r>
      <w:r w:rsidR="002864D1">
        <w:rPr>
          <w:rFonts w:eastAsia="Times New Roman"/>
        </w:rPr>
        <w:t xml:space="preserve">aitavad </w:t>
      </w:r>
      <w:r w:rsidRPr="00322B0D">
        <w:rPr>
          <w:rFonts w:eastAsia="Times New Roman"/>
        </w:rPr>
        <w:t>säilita</w:t>
      </w:r>
      <w:r w:rsidR="002864D1">
        <w:rPr>
          <w:rFonts w:eastAsia="Times New Roman"/>
        </w:rPr>
        <w:t>da</w:t>
      </w:r>
      <w:r w:rsidRPr="00322B0D">
        <w:rPr>
          <w:rFonts w:eastAsia="Times New Roman"/>
        </w:rPr>
        <w:t xml:space="preserve"> kohalikke ehitustraditsioone ja ajaloolist pärandit</w:t>
      </w:r>
      <w:ins w:id="59" w:author="Aili Sandre - JUSTDIGI" w:date="2025-01-13T16:17:00Z" w16du:dateUtc="2025-01-13T14:17:00Z">
        <w:r w:rsidR="00302DEA">
          <w:rPr>
            <w:rFonts w:eastAsia="Times New Roman"/>
          </w:rPr>
          <w:t>. E</w:t>
        </w:r>
      </w:ins>
      <w:del w:id="60" w:author="Aili Sandre - JUSTDIGI" w:date="2025-01-13T16:17:00Z" w16du:dateUtc="2025-01-13T14:17:00Z">
        <w:r w:rsidRPr="00322B0D" w:rsidDel="00302DEA">
          <w:rPr>
            <w:rFonts w:eastAsia="Times New Roman"/>
          </w:rPr>
          <w:delText>, e</w:delText>
        </w:r>
      </w:del>
      <w:r w:rsidRPr="00322B0D">
        <w:rPr>
          <w:rFonts w:eastAsia="Times New Roman"/>
        </w:rPr>
        <w:t>lukeskkonna arendamisel eelistatakse olemasolevate hoonete renoveerimist ja ajakohastamist ning kultuuripärandi kasutuses hoidmist.</w:t>
      </w:r>
    </w:p>
    <w:p w14:paraId="6A611A96" w14:textId="58A18AC1" w:rsidR="5556A25E" w:rsidRPr="00322B0D" w:rsidRDefault="5556A25E" w:rsidP="00E111C9">
      <w:pPr>
        <w:spacing w:after="0" w:line="240" w:lineRule="auto"/>
        <w:jc w:val="both"/>
      </w:pPr>
    </w:p>
    <w:p w14:paraId="72A28644" w14:textId="77777777" w:rsidR="00935768" w:rsidRPr="00322B0D" w:rsidRDefault="00AB47DE" w:rsidP="00E111C9">
      <w:pPr>
        <w:spacing w:after="0" w:line="240" w:lineRule="auto"/>
        <w:jc w:val="center"/>
        <w:rPr>
          <w:b/>
          <w:bCs/>
        </w:rPr>
      </w:pPr>
      <w:r w:rsidRPr="00322B0D">
        <w:rPr>
          <w:b/>
          <w:bCs/>
        </w:rPr>
        <w:t>3</w:t>
      </w:r>
      <w:r w:rsidR="7DB66F5B" w:rsidRPr="00322B0D">
        <w:rPr>
          <w:b/>
          <w:bCs/>
        </w:rPr>
        <w:t>. peatükk</w:t>
      </w:r>
      <w:r w:rsidR="00356C94" w:rsidRPr="00322B0D">
        <w:rPr>
          <w:b/>
          <w:bCs/>
        </w:rPr>
        <w:t xml:space="preserve"> </w:t>
      </w:r>
    </w:p>
    <w:p w14:paraId="7E07E86D" w14:textId="52C1DF5B" w:rsidR="5556A25E" w:rsidRPr="00322B0D" w:rsidRDefault="54C10B52" w:rsidP="00E111C9">
      <w:pPr>
        <w:spacing w:after="0" w:line="240" w:lineRule="auto"/>
        <w:jc w:val="center"/>
        <w:rPr>
          <w:b/>
          <w:bCs/>
        </w:rPr>
      </w:pPr>
      <w:r w:rsidRPr="00322B0D">
        <w:rPr>
          <w:b/>
          <w:bCs/>
        </w:rPr>
        <w:t>K</w:t>
      </w:r>
      <w:r w:rsidR="00356C94" w:rsidRPr="00322B0D">
        <w:rPr>
          <w:b/>
          <w:bCs/>
        </w:rPr>
        <w:t>liimaeesmärgid</w:t>
      </w:r>
    </w:p>
    <w:p w14:paraId="401CFA80" w14:textId="77777777" w:rsidR="000275B7" w:rsidRPr="00322B0D" w:rsidRDefault="000275B7" w:rsidP="00E111C9">
      <w:pPr>
        <w:spacing w:after="0" w:line="240" w:lineRule="auto"/>
        <w:jc w:val="both"/>
        <w:rPr>
          <w:b/>
          <w:bCs/>
        </w:rPr>
      </w:pPr>
    </w:p>
    <w:p w14:paraId="0CC4526B" w14:textId="24309201" w:rsidR="00FF5B9E" w:rsidRPr="00FF5B9E" w:rsidRDefault="3D85957A" w:rsidP="00E111C9">
      <w:pPr>
        <w:spacing w:after="0" w:line="240" w:lineRule="auto"/>
        <w:jc w:val="both"/>
        <w:rPr>
          <w:b/>
          <w:bCs/>
        </w:rPr>
      </w:pPr>
      <w:r w:rsidRPr="00322B0D">
        <w:rPr>
          <w:b/>
          <w:bCs/>
        </w:rPr>
        <w:t xml:space="preserve">§ </w:t>
      </w:r>
      <w:r w:rsidR="6A90AE5A" w:rsidRPr="00322B0D">
        <w:rPr>
          <w:b/>
          <w:bCs/>
        </w:rPr>
        <w:t>2</w:t>
      </w:r>
      <w:r w:rsidR="00322B0D" w:rsidRPr="00322B0D">
        <w:rPr>
          <w:b/>
          <w:bCs/>
        </w:rPr>
        <w:t>7</w:t>
      </w:r>
      <w:r w:rsidR="0A1F8F18" w:rsidRPr="00322B0D">
        <w:rPr>
          <w:b/>
          <w:bCs/>
        </w:rPr>
        <w:t>.</w:t>
      </w:r>
      <w:r w:rsidRPr="07986AF3">
        <w:rPr>
          <w:b/>
          <w:bCs/>
        </w:rPr>
        <w:t xml:space="preserve"> </w:t>
      </w:r>
      <w:r w:rsidR="43B1E011" w:rsidRPr="07986AF3">
        <w:rPr>
          <w:b/>
          <w:bCs/>
        </w:rPr>
        <w:t>Riigi k</w:t>
      </w:r>
      <w:r w:rsidRPr="07986AF3">
        <w:rPr>
          <w:b/>
          <w:bCs/>
        </w:rPr>
        <w:t>asvuhoonegaaside</w:t>
      </w:r>
      <w:r w:rsidR="0BDAEA0B" w:rsidRPr="07986AF3">
        <w:rPr>
          <w:b/>
          <w:bCs/>
        </w:rPr>
        <w:t xml:space="preserve"> </w:t>
      </w:r>
      <w:r w:rsidR="6AB8C8BB" w:rsidRPr="07986AF3">
        <w:rPr>
          <w:b/>
          <w:bCs/>
        </w:rPr>
        <w:t>heitkogus</w:t>
      </w:r>
      <w:r w:rsidR="7371760B" w:rsidRPr="07986AF3">
        <w:rPr>
          <w:b/>
          <w:bCs/>
        </w:rPr>
        <w:t xml:space="preserve"> ja selle</w:t>
      </w:r>
      <w:r w:rsidRPr="07986AF3">
        <w:rPr>
          <w:b/>
          <w:bCs/>
        </w:rPr>
        <w:t xml:space="preserve"> vähendamise</w:t>
      </w:r>
      <w:r w:rsidR="11136397" w:rsidRPr="07986AF3">
        <w:rPr>
          <w:b/>
          <w:bCs/>
        </w:rPr>
        <w:t xml:space="preserve"> </w:t>
      </w:r>
      <w:r w:rsidRPr="07986AF3">
        <w:rPr>
          <w:b/>
          <w:bCs/>
        </w:rPr>
        <w:t>eesmärgid</w:t>
      </w:r>
    </w:p>
    <w:p w14:paraId="04837083" w14:textId="77777777" w:rsidR="000275B7" w:rsidRDefault="000275B7" w:rsidP="00E111C9">
      <w:pPr>
        <w:spacing w:after="0" w:line="240" w:lineRule="auto"/>
        <w:jc w:val="both"/>
      </w:pPr>
    </w:p>
    <w:p w14:paraId="233DAE38" w14:textId="14476A72" w:rsidR="000275B7" w:rsidRDefault="202A242E">
      <w:pPr>
        <w:spacing w:after="0" w:line="240" w:lineRule="auto"/>
        <w:jc w:val="both"/>
        <w:rPr>
          <w:ins w:id="61" w:author="Aili Sandre - JUSTDIGI" w:date="2025-01-13T16:19:00Z" w16du:dateUtc="2025-01-13T14:19:00Z"/>
        </w:rPr>
        <w:pPrChange w:id="62" w:author="Aili Sandre - JUSTDIGI" w:date="2025-01-14T14:51:00Z" w16du:dateUtc="2025-01-14T12:51:00Z">
          <w:pPr>
            <w:spacing w:after="0"/>
            <w:jc w:val="both"/>
          </w:pPr>
        </w:pPrChange>
      </w:pPr>
      <w:r>
        <w:t xml:space="preserve">(1) </w:t>
      </w:r>
      <w:r w:rsidR="65354FCF">
        <w:t>Riigi k</w:t>
      </w:r>
      <w:r>
        <w:t>asvuhoonegaaside heitkogus</w:t>
      </w:r>
      <w:r w:rsidR="426E9692">
        <w:t xml:space="preserve"> </w:t>
      </w:r>
      <w:r w:rsidR="41B348A8">
        <w:t>arvutatakse</w:t>
      </w:r>
      <w:r>
        <w:t xml:space="preserve"> </w:t>
      </w:r>
      <w:r w:rsidR="1CDEA12C">
        <w:t xml:space="preserve">käesoleva seaduse §-des </w:t>
      </w:r>
      <w:r w:rsidR="00525087">
        <w:t>28</w:t>
      </w:r>
      <w:r w:rsidR="7302A8CC">
        <w:t>–3</w:t>
      </w:r>
      <w:r w:rsidR="00322B0D">
        <w:t>4</w:t>
      </w:r>
      <w:r w:rsidR="1CDEA12C">
        <w:t xml:space="preserve"> nimetatud </w:t>
      </w:r>
      <w:r w:rsidR="2EF3F21B">
        <w:t xml:space="preserve">kasvuhoonegaaside </w:t>
      </w:r>
      <w:r w:rsidR="1CDEA12C">
        <w:t>heitkogus</w:t>
      </w:r>
      <w:r w:rsidR="6BFCE0DA">
        <w:t>te põhjal</w:t>
      </w:r>
      <w:r w:rsidR="56039D6C">
        <w:t>.</w:t>
      </w:r>
    </w:p>
    <w:p w14:paraId="7AB4CE9F" w14:textId="77777777" w:rsidR="00BE3503" w:rsidRDefault="00BE3503">
      <w:pPr>
        <w:spacing w:after="0" w:line="240" w:lineRule="auto"/>
        <w:jc w:val="both"/>
        <w:pPrChange w:id="63" w:author="Aili Sandre - JUSTDIGI" w:date="2025-01-14T14:51:00Z" w16du:dateUtc="2025-01-14T12:51:00Z">
          <w:pPr>
            <w:spacing w:afterAutospacing="1"/>
            <w:jc w:val="both"/>
          </w:pPr>
        </w:pPrChange>
      </w:pPr>
    </w:p>
    <w:p w14:paraId="0527EA43" w14:textId="7EA5B668" w:rsidR="00FF5B9E" w:rsidRDefault="7677ECC2">
      <w:pPr>
        <w:spacing w:after="0" w:line="240" w:lineRule="auto"/>
        <w:jc w:val="both"/>
        <w:pPrChange w:id="64" w:author="Aili Sandre - JUSTDIGI" w:date="2025-01-14T14:51:00Z" w16du:dateUtc="2025-01-14T12:51:00Z">
          <w:pPr>
            <w:spacing w:afterAutospacing="1"/>
            <w:jc w:val="both"/>
          </w:pPr>
        </w:pPrChange>
      </w:pPr>
      <w:r>
        <w:t xml:space="preserve">(2) </w:t>
      </w:r>
      <w:r w:rsidR="742643E2">
        <w:t xml:space="preserve">Riigi kasvuhoonegaaside </w:t>
      </w:r>
      <w:r w:rsidR="23A48906">
        <w:t>heitkogus</w:t>
      </w:r>
      <w:r w:rsidR="75A381A6">
        <w:t xml:space="preserve">e </w:t>
      </w:r>
      <w:r w:rsidR="7328B6DE">
        <w:t>vähendamise</w:t>
      </w:r>
      <w:r w:rsidR="75A381A6">
        <w:t xml:space="preserve"> eesmärgid võrreldes 2022.</w:t>
      </w:r>
      <w:r w:rsidR="054BE443">
        <w:t xml:space="preserve"> </w:t>
      </w:r>
      <w:r w:rsidR="372CEBD3">
        <w:t>a</w:t>
      </w:r>
      <w:r w:rsidR="75A381A6">
        <w:t>asta</w:t>
      </w:r>
      <w:r w:rsidR="233A5F4A">
        <w:t xml:space="preserve"> heitkogusega</w:t>
      </w:r>
      <w:r w:rsidR="75A381A6">
        <w:t xml:space="preserve"> on järgmised:</w:t>
      </w:r>
    </w:p>
    <w:p w14:paraId="5F9B824B" w14:textId="31FA7E50" w:rsidR="652B52AB" w:rsidRPr="00FD2103" w:rsidRDefault="652B52AB" w:rsidP="00E111C9">
      <w:pPr>
        <w:spacing w:after="0" w:line="240" w:lineRule="auto"/>
        <w:jc w:val="both"/>
        <w:rPr>
          <w:rFonts w:eastAsia="Times New Roman"/>
        </w:rPr>
      </w:pPr>
      <w:r w:rsidRPr="00FD2103">
        <w:rPr>
          <w:rFonts w:eastAsia="Times New Roman"/>
        </w:rPr>
        <w:t xml:space="preserve">1) </w:t>
      </w:r>
      <w:r w:rsidRPr="00FD2103" w:rsidDel="00574F4D">
        <w:rPr>
          <w:rFonts w:eastAsia="Times New Roman"/>
        </w:rPr>
        <w:t xml:space="preserve">2030. aastaks ei ületa kasvuhoonegaaside heitkogused 2022. </w:t>
      </w:r>
      <w:r w:rsidRPr="00FD2103">
        <w:rPr>
          <w:rFonts w:eastAsia="Times New Roman"/>
        </w:rPr>
        <w:t>aasta taset;</w:t>
      </w:r>
    </w:p>
    <w:p w14:paraId="5BD84063" w14:textId="4DB74B7D" w:rsidR="652B52AB" w:rsidRPr="00FD2103" w:rsidRDefault="73FBA70A" w:rsidP="00E111C9">
      <w:pPr>
        <w:spacing w:after="0" w:line="240" w:lineRule="auto"/>
        <w:jc w:val="both"/>
        <w:rPr>
          <w:rFonts w:eastAsia="Times New Roman"/>
        </w:rPr>
      </w:pPr>
      <w:r w:rsidRPr="00FD2103">
        <w:rPr>
          <w:rFonts w:eastAsia="Times New Roman"/>
        </w:rPr>
        <w:t xml:space="preserve">2) </w:t>
      </w:r>
      <w:r w:rsidR="1E6B7AB0" w:rsidRPr="00FD2103">
        <w:rPr>
          <w:rFonts w:eastAsia="Times New Roman"/>
        </w:rPr>
        <w:t xml:space="preserve">heitkogust vähendatakse </w:t>
      </w:r>
      <w:r w:rsidRPr="00FD2103">
        <w:rPr>
          <w:rFonts w:eastAsia="Times New Roman"/>
        </w:rPr>
        <w:t xml:space="preserve">2035. aastaks </w:t>
      </w:r>
      <w:r w:rsidRPr="00FD2103" w:rsidDel="00245B7D">
        <w:rPr>
          <w:rFonts w:eastAsia="Times New Roman"/>
        </w:rPr>
        <w:t>29</w:t>
      </w:r>
      <w:r w:rsidRPr="00FD2103">
        <w:rPr>
          <w:rFonts w:eastAsia="Times New Roman"/>
        </w:rPr>
        <w:t>%;</w:t>
      </w:r>
    </w:p>
    <w:p w14:paraId="4B58ACB0" w14:textId="1E043F72" w:rsidR="652B52AB" w:rsidRDefault="73FBA70A" w:rsidP="00E111C9">
      <w:pPr>
        <w:spacing w:after="0" w:line="240" w:lineRule="auto"/>
        <w:jc w:val="both"/>
        <w:rPr>
          <w:rFonts w:eastAsia="Times New Roman"/>
        </w:rPr>
      </w:pPr>
      <w:r w:rsidRPr="00FD2103">
        <w:rPr>
          <w:rFonts w:eastAsia="Times New Roman"/>
        </w:rPr>
        <w:t xml:space="preserve">3) </w:t>
      </w:r>
      <w:r w:rsidR="3F153B4E" w:rsidRPr="00FD2103">
        <w:rPr>
          <w:rFonts w:eastAsia="Times New Roman"/>
        </w:rPr>
        <w:t xml:space="preserve">heitkogust vähendatakse </w:t>
      </w:r>
      <w:r w:rsidRPr="00FD2103">
        <w:rPr>
          <w:rFonts w:eastAsia="Times New Roman"/>
        </w:rPr>
        <w:t xml:space="preserve">2040. aastaks </w:t>
      </w:r>
      <w:r w:rsidRPr="00FD2103" w:rsidDel="00245B7D">
        <w:rPr>
          <w:rFonts w:eastAsia="Times New Roman"/>
        </w:rPr>
        <w:t>57</w:t>
      </w:r>
      <w:r w:rsidRPr="00FD2103">
        <w:rPr>
          <w:rFonts w:eastAsia="Times New Roman"/>
        </w:rPr>
        <w:t>%;</w:t>
      </w:r>
    </w:p>
    <w:p w14:paraId="6B2E331D" w14:textId="77777777" w:rsidR="00F650F2" w:rsidRPr="00F650F2" w:rsidRDefault="00F650F2">
      <w:pPr>
        <w:spacing w:line="240" w:lineRule="auto"/>
        <w:jc w:val="center"/>
        <w:rPr>
          <w:rFonts w:eastAsia="Times New Roman"/>
        </w:rPr>
        <w:pPrChange w:id="65" w:author="Aili Sandre - JUSTDIGI" w:date="2025-01-14T14:51:00Z" w16du:dateUtc="2025-01-14T12:51:00Z">
          <w:pPr>
            <w:jc w:val="center"/>
          </w:pPr>
        </w:pPrChange>
      </w:pPr>
    </w:p>
    <w:p w14:paraId="78129145" w14:textId="7D5D8A59" w:rsidR="652B52AB" w:rsidRDefault="2FE4681A" w:rsidP="00E111C9">
      <w:pPr>
        <w:spacing w:after="0" w:line="240" w:lineRule="auto"/>
        <w:jc w:val="both"/>
        <w:rPr>
          <w:rFonts w:eastAsia="Times New Roman"/>
        </w:rPr>
      </w:pPr>
      <w:r w:rsidRPr="2DA361DC">
        <w:rPr>
          <w:rFonts w:eastAsia="Times New Roman"/>
        </w:rPr>
        <w:t xml:space="preserve">4) 2050. aastaks </w:t>
      </w:r>
      <w:r w:rsidR="7EAD2674" w:rsidRPr="2DA361DC">
        <w:rPr>
          <w:rFonts w:eastAsia="Times New Roman"/>
        </w:rPr>
        <w:t xml:space="preserve">saavutatakse </w:t>
      </w:r>
      <w:r w:rsidRPr="2DA361DC">
        <w:rPr>
          <w:rFonts w:eastAsia="Times New Roman"/>
        </w:rPr>
        <w:t>kliimaneutraalsus</w:t>
      </w:r>
      <w:r w:rsidR="3C9054D0" w:rsidRPr="2DA361DC">
        <w:rPr>
          <w:rFonts w:eastAsia="Times New Roman"/>
        </w:rPr>
        <w:t>,</w:t>
      </w:r>
      <w:r w:rsidR="0CE37BC7" w:rsidRPr="2DA361DC">
        <w:rPr>
          <w:rFonts w:eastAsia="Times New Roman"/>
        </w:rPr>
        <w:t xml:space="preserve"> eelkõige kasvuhoonegaaside heitkogust </w:t>
      </w:r>
      <w:r w:rsidR="0CE37BC7" w:rsidRPr="2FBEA391">
        <w:rPr>
          <w:rFonts w:eastAsia="Times New Roman"/>
        </w:rPr>
        <w:t>vähenda</w:t>
      </w:r>
      <w:r w:rsidR="42777850" w:rsidRPr="2FBEA391">
        <w:rPr>
          <w:rFonts w:eastAsia="Times New Roman"/>
        </w:rPr>
        <w:t>des</w:t>
      </w:r>
      <w:r w:rsidRPr="2DA361DC">
        <w:rPr>
          <w:rFonts w:eastAsia="Times New Roman"/>
        </w:rPr>
        <w:t>.</w:t>
      </w:r>
    </w:p>
    <w:p w14:paraId="63CCEF5F" w14:textId="7D9C5091" w:rsidR="7D9ACA90" w:rsidRDefault="7D9ACA90" w:rsidP="00E111C9">
      <w:pPr>
        <w:spacing w:after="0" w:line="240" w:lineRule="auto"/>
      </w:pPr>
    </w:p>
    <w:p w14:paraId="3307DEEF" w14:textId="3C90B17A" w:rsidR="00880B0A" w:rsidRPr="00880B0A" w:rsidRDefault="00266F61" w:rsidP="00E111C9">
      <w:pPr>
        <w:spacing w:after="0" w:line="240" w:lineRule="auto"/>
        <w:rPr>
          <w:b/>
          <w:bCs/>
        </w:rPr>
      </w:pPr>
      <w:r w:rsidRPr="6D907548">
        <w:rPr>
          <w:b/>
          <w:bCs/>
        </w:rPr>
        <w:t xml:space="preserve">§ </w:t>
      </w:r>
      <w:r w:rsidR="4E4FEBF8" w:rsidRPr="6D907548">
        <w:rPr>
          <w:b/>
          <w:bCs/>
        </w:rPr>
        <w:t>2</w:t>
      </w:r>
      <w:r w:rsidR="00322B0D">
        <w:rPr>
          <w:b/>
          <w:bCs/>
        </w:rPr>
        <w:t>8</w:t>
      </w:r>
      <w:r w:rsidRPr="6D907548">
        <w:rPr>
          <w:b/>
          <w:bCs/>
        </w:rPr>
        <w:t>. Energeetikasektori kasvuhoonegaaside heitkogus</w:t>
      </w:r>
      <w:r w:rsidR="6C9189B1" w:rsidRPr="6D907548">
        <w:rPr>
          <w:b/>
          <w:bCs/>
        </w:rPr>
        <w:t xml:space="preserve"> ja selle</w:t>
      </w:r>
      <w:r w:rsidRPr="6D907548">
        <w:rPr>
          <w:b/>
          <w:bCs/>
        </w:rPr>
        <w:t xml:space="preserve"> vähendamise eesmärgid</w:t>
      </w:r>
    </w:p>
    <w:p w14:paraId="4C804067" w14:textId="77777777" w:rsidR="000275B7" w:rsidRDefault="000275B7" w:rsidP="00E111C9">
      <w:pPr>
        <w:spacing w:after="0" w:line="240" w:lineRule="auto"/>
      </w:pPr>
    </w:p>
    <w:p w14:paraId="7D702431" w14:textId="12094816" w:rsidR="7713A23B" w:rsidRDefault="48188E14">
      <w:pPr>
        <w:spacing w:after="0" w:line="240" w:lineRule="auto"/>
        <w:rPr>
          <w:ins w:id="66" w:author="Aili Sandre - JUSTDIGI" w:date="2025-01-14T10:00:00Z" w16du:dateUtc="2025-01-14T08:00:00Z"/>
        </w:rPr>
        <w:pPrChange w:id="67" w:author="Aili Sandre - JUSTDIGI" w:date="2025-01-14T14:51:00Z" w16du:dateUtc="2025-01-14T12:51:00Z">
          <w:pPr>
            <w:spacing w:after="0"/>
          </w:pPr>
        </w:pPrChange>
      </w:pPr>
      <w:r>
        <w:t xml:space="preserve">(1) Energeetikasektori kasvuhoonegaaside heitkogus </w:t>
      </w:r>
      <w:r w:rsidR="0090042A">
        <w:t>koosneb</w:t>
      </w:r>
      <w:r>
        <w:t xml:space="preserve"> elektri ja sooj</w:t>
      </w:r>
      <w:r w:rsidR="78873982">
        <w:t xml:space="preserve">use </w:t>
      </w:r>
      <w:r>
        <w:t>tootmise</w:t>
      </w:r>
      <w:r w:rsidR="100B33D2">
        <w:t>l</w:t>
      </w:r>
      <w:r>
        <w:t xml:space="preserve"> ning </w:t>
      </w:r>
      <w:r w:rsidR="7F47DF60">
        <w:t>energiavõrkude käitamisel</w:t>
      </w:r>
      <w:r>
        <w:t xml:space="preserve"> </w:t>
      </w:r>
      <w:r w:rsidRPr="00D84CE4">
        <w:t>tekkiva</w:t>
      </w:r>
      <w:r w:rsidR="0090042A">
        <w:t>test</w:t>
      </w:r>
      <w:r>
        <w:t xml:space="preserve"> kasvuhoonegaas</w:t>
      </w:r>
      <w:r w:rsidR="2B0A1C41">
        <w:t xml:space="preserve">ide </w:t>
      </w:r>
      <w:r w:rsidR="2B0A1C41" w:rsidRPr="00D84CE4">
        <w:t>heitkogus</w:t>
      </w:r>
      <w:r w:rsidR="0090042A">
        <w:t>test</w:t>
      </w:r>
      <w:r>
        <w:t>.</w:t>
      </w:r>
    </w:p>
    <w:p w14:paraId="6EE2F1AA" w14:textId="77777777" w:rsidR="00C25E49" w:rsidRDefault="00C25E49">
      <w:pPr>
        <w:spacing w:after="0" w:line="240" w:lineRule="auto"/>
        <w:rPr>
          <w:b/>
          <w:bCs/>
        </w:rPr>
        <w:pPrChange w:id="68" w:author="Aili Sandre - JUSTDIGI" w:date="2025-01-14T14:51:00Z" w16du:dateUtc="2025-01-14T12:51:00Z">
          <w:pPr>
            <w:spacing w:after="0" w:afterAutospacing="1"/>
          </w:pPr>
        </w:pPrChange>
      </w:pPr>
    </w:p>
    <w:p w14:paraId="7DE03F71" w14:textId="0A733D31" w:rsidR="0B638D9C" w:rsidRPr="00FD2103" w:rsidRDefault="179B32C7" w:rsidP="00E111C9">
      <w:pPr>
        <w:spacing w:after="0" w:line="240" w:lineRule="auto"/>
        <w:jc w:val="both"/>
      </w:pPr>
      <w:r w:rsidRPr="00FD2103">
        <w:t xml:space="preserve">(2) </w:t>
      </w:r>
      <w:r w:rsidR="53352FD7" w:rsidRPr="00FD2103">
        <w:t>Käesoleva paragrahvi lõikes 1 nimetatud heitkogust vähendatakse 202</w:t>
      </w:r>
      <w:r w:rsidR="57F2E15B" w:rsidRPr="00FD2103">
        <w:t>2</w:t>
      </w:r>
      <w:r w:rsidR="53352FD7" w:rsidRPr="00FD2103">
        <w:t>. aasta heitkogusega võrreldes järgmiselt:</w:t>
      </w:r>
    </w:p>
    <w:p w14:paraId="43945481" w14:textId="39733A49" w:rsidR="01FF75B8" w:rsidRPr="00FD2103" w:rsidRDefault="01FF75B8" w:rsidP="00E111C9">
      <w:pPr>
        <w:spacing w:after="0" w:line="240" w:lineRule="auto"/>
        <w:rPr>
          <w:rFonts w:eastAsia="Times New Roman"/>
          <w:color w:val="000000" w:themeColor="text1"/>
        </w:rPr>
      </w:pPr>
      <w:r w:rsidRPr="00FD2103">
        <w:rPr>
          <w:rFonts w:eastAsia="Times New Roman"/>
          <w:color w:val="000000" w:themeColor="text1"/>
        </w:rPr>
        <w:t>1) 2030. aastaks 37%;</w:t>
      </w:r>
    </w:p>
    <w:p w14:paraId="319EE0AB" w14:textId="28218D3E" w:rsidR="01FF75B8" w:rsidRPr="00FD2103" w:rsidRDefault="01FF75B8" w:rsidP="00E111C9">
      <w:pPr>
        <w:spacing w:after="0" w:line="240" w:lineRule="auto"/>
        <w:rPr>
          <w:rFonts w:eastAsia="Times New Roman"/>
          <w:color w:val="000000" w:themeColor="text1"/>
        </w:rPr>
      </w:pPr>
      <w:r w:rsidRPr="00FD2103">
        <w:rPr>
          <w:rFonts w:eastAsia="Times New Roman"/>
          <w:color w:val="000000" w:themeColor="text1"/>
        </w:rPr>
        <w:t>2) 2035. aastaks 45%;</w:t>
      </w:r>
    </w:p>
    <w:p w14:paraId="68783C8F" w14:textId="7D1FF8FF" w:rsidR="01FF75B8" w:rsidRPr="00FD2103" w:rsidRDefault="01FF75B8" w:rsidP="00E111C9">
      <w:pPr>
        <w:spacing w:after="0" w:line="240" w:lineRule="auto"/>
        <w:rPr>
          <w:rFonts w:eastAsia="Times New Roman"/>
          <w:color w:val="000000" w:themeColor="text1"/>
        </w:rPr>
      </w:pPr>
      <w:r w:rsidRPr="00FD2103">
        <w:rPr>
          <w:rFonts w:eastAsia="Times New Roman"/>
          <w:color w:val="000000" w:themeColor="text1"/>
        </w:rPr>
        <w:t>3) 2040. aastaks 84%</w:t>
      </w:r>
      <w:r w:rsidR="76557DAD" w:rsidRPr="00FD2103">
        <w:rPr>
          <w:rFonts w:eastAsia="Times New Roman"/>
          <w:color w:val="000000" w:themeColor="text1"/>
        </w:rPr>
        <w:t>.</w:t>
      </w:r>
    </w:p>
    <w:p w14:paraId="12398315" w14:textId="17295297" w:rsidR="7D9ACA90" w:rsidRDefault="7D9ACA90" w:rsidP="00E111C9">
      <w:pPr>
        <w:spacing w:after="0" w:line="240" w:lineRule="auto"/>
      </w:pPr>
    </w:p>
    <w:p w14:paraId="652761D3" w14:textId="4AE9C4AC" w:rsidR="727146E8" w:rsidRDefault="4F5F0424" w:rsidP="00E111C9">
      <w:pPr>
        <w:spacing w:after="0" w:line="240" w:lineRule="auto"/>
        <w:jc w:val="both"/>
        <w:rPr>
          <w:rFonts w:eastAsia="Times New Roman"/>
          <w:color w:val="404040" w:themeColor="text1" w:themeTint="BF"/>
        </w:rPr>
      </w:pPr>
      <w:r w:rsidRPr="72F3B6B4">
        <w:rPr>
          <w:rFonts w:eastAsia="Times New Roman"/>
          <w:color w:val="000000" w:themeColor="text1"/>
        </w:rPr>
        <w:t>(</w:t>
      </w:r>
      <w:r w:rsidR="0A025BBD" w:rsidRPr="72F3B6B4">
        <w:rPr>
          <w:rFonts w:eastAsia="Times New Roman"/>
          <w:color w:val="000000" w:themeColor="text1"/>
        </w:rPr>
        <w:t>3</w:t>
      </w:r>
      <w:r w:rsidRPr="72F3B6B4">
        <w:rPr>
          <w:rFonts w:eastAsia="Times New Roman"/>
          <w:color w:val="000000" w:themeColor="text1"/>
        </w:rPr>
        <w:t xml:space="preserve">) </w:t>
      </w:r>
      <w:r w:rsidR="6CC65863" w:rsidRPr="72F3B6B4">
        <w:rPr>
          <w:rFonts w:eastAsia="Times New Roman"/>
        </w:rPr>
        <w:t xml:space="preserve">Kliimamuutuste leevendamise eesmärkide saavutamiseks suurendatakse järk-järgult vähese kasvuhoonegaaside heitega ja heiteta energiakandjate osakaalu energiatootmises, </w:t>
      </w:r>
      <w:del w:id="69" w:author="Aili Sandre - JUSTDIGI" w:date="2025-01-13T16:20:00Z" w16du:dateUtc="2025-01-13T14:20:00Z">
        <w:r w:rsidR="6CC65863" w:rsidRPr="72F3B6B4" w:rsidDel="004D4EA7">
          <w:rPr>
            <w:rFonts w:eastAsia="Times New Roman"/>
          </w:rPr>
          <w:delText>eesmärgi</w:delText>
        </w:r>
        <w:r w:rsidR="162DFB3A" w:rsidRPr="72F3B6B4" w:rsidDel="004D4EA7">
          <w:rPr>
            <w:rFonts w:eastAsia="Times New Roman"/>
          </w:rPr>
          <w:delText>ga</w:delText>
        </w:r>
        <w:r w:rsidR="6CC65863" w:rsidRPr="72F3B6B4" w:rsidDel="004D4EA7">
          <w:rPr>
            <w:rFonts w:eastAsia="Times New Roman"/>
          </w:rPr>
          <w:delText xml:space="preserve">, </w:delText>
        </w:r>
      </w:del>
      <w:r w:rsidR="6CC65863" w:rsidRPr="72F3B6B4">
        <w:rPr>
          <w:rFonts w:eastAsia="Times New Roman"/>
        </w:rPr>
        <w:t>et</w:t>
      </w:r>
      <w:r w:rsidR="66F96E19" w:rsidRPr="72F3B6B4">
        <w:rPr>
          <w:rFonts w:eastAsia="Times New Roman"/>
        </w:rPr>
        <w:t xml:space="preserve"> </w:t>
      </w:r>
      <w:r w:rsidR="00CA6D60">
        <w:rPr>
          <w:rFonts w:eastAsia="Times New Roman"/>
          <w:color w:val="000000" w:themeColor="text1"/>
        </w:rPr>
        <w:t xml:space="preserve">hiljemalt </w:t>
      </w:r>
      <w:ins w:id="70" w:author="Katariina Kärsten - JUSTDIGI" w:date="2025-01-27T08:53:00Z" w16du:dateUtc="2025-01-27T06:53:00Z">
        <w:r w:rsidR="00D0721C" w:rsidRPr="72F3B6B4">
          <w:rPr>
            <w:rFonts w:eastAsia="Times New Roman"/>
            <w:color w:val="000000" w:themeColor="text1"/>
          </w:rPr>
          <w:t>2040</w:t>
        </w:r>
      </w:ins>
      <w:ins w:id="71" w:author="Katariina Kärsten - JUSTDIGI" w:date="2025-01-27T08:54:00Z" w16du:dateUtc="2025-01-27T06:54:00Z">
        <w:r w:rsidR="00D0721C">
          <w:rPr>
            <w:rFonts w:eastAsia="Times New Roman"/>
            <w:color w:val="000000" w:themeColor="text1"/>
          </w:rPr>
          <w:t xml:space="preserve">. aasta </w:t>
        </w:r>
      </w:ins>
      <w:r w:rsidR="00CA6D60">
        <w:rPr>
          <w:rFonts w:eastAsia="Times New Roman"/>
          <w:color w:val="000000" w:themeColor="text1"/>
        </w:rPr>
        <w:t>31.</w:t>
      </w:r>
      <w:r w:rsidR="00CC50DE">
        <w:rPr>
          <w:rFonts w:eastAsia="Times New Roman"/>
          <w:color w:val="000000" w:themeColor="text1"/>
        </w:rPr>
        <w:t xml:space="preserve"> </w:t>
      </w:r>
      <w:r w:rsidR="00CA6D60">
        <w:rPr>
          <w:rFonts w:eastAsia="Times New Roman"/>
          <w:color w:val="000000" w:themeColor="text1"/>
        </w:rPr>
        <w:t>detsemb</w:t>
      </w:r>
      <w:r w:rsidR="00CC50DE">
        <w:rPr>
          <w:rFonts w:eastAsia="Times New Roman"/>
          <w:color w:val="000000" w:themeColor="text1"/>
        </w:rPr>
        <w:t>rist</w:t>
      </w:r>
      <w:r w:rsidR="00CA6D60" w:rsidRPr="72F3B6B4">
        <w:rPr>
          <w:rFonts w:eastAsia="Times New Roman"/>
          <w:color w:val="000000" w:themeColor="text1"/>
        </w:rPr>
        <w:t xml:space="preserve"> </w:t>
      </w:r>
      <w:del w:id="72" w:author="Katariina Kärsten - JUSTDIGI" w:date="2025-01-27T08:53:00Z" w16du:dateUtc="2025-01-27T06:53:00Z">
        <w:r w:rsidR="46111A9B" w:rsidRPr="72F3B6B4" w:rsidDel="00D0721C">
          <w:rPr>
            <w:rFonts w:eastAsia="Times New Roman"/>
            <w:color w:val="000000" w:themeColor="text1"/>
          </w:rPr>
          <w:delText xml:space="preserve">2040 </w:delText>
        </w:r>
      </w:del>
      <w:r w:rsidR="46111A9B" w:rsidRPr="72F3B6B4">
        <w:rPr>
          <w:rFonts w:eastAsia="Times New Roman"/>
          <w:color w:val="000000" w:themeColor="text1"/>
        </w:rPr>
        <w:t>on elektri</w:t>
      </w:r>
      <w:r w:rsidR="657C2D13" w:rsidRPr="72F3B6B4">
        <w:rPr>
          <w:rFonts w:eastAsia="Times New Roman"/>
          <w:color w:val="000000" w:themeColor="text1"/>
        </w:rPr>
        <w:t xml:space="preserve"> ja s</w:t>
      </w:r>
      <w:r w:rsidR="590F776D" w:rsidRPr="72F3B6B4">
        <w:rPr>
          <w:rFonts w:eastAsia="Times New Roman"/>
          <w:color w:val="000000" w:themeColor="text1"/>
        </w:rPr>
        <w:t xml:space="preserve">oojuse </w:t>
      </w:r>
      <w:r w:rsidR="46111A9B" w:rsidRPr="72F3B6B4">
        <w:rPr>
          <w:rFonts w:eastAsia="Times New Roman"/>
          <w:color w:val="000000" w:themeColor="text1"/>
        </w:rPr>
        <w:t>tootmi</w:t>
      </w:r>
      <w:r w:rsidR="344622AF" w:rsidRPr="72F3B6B4">
        <w:rPr>
          <w:rFonts w:eastAsia="Times New Roman"/>
          <w:color w:val="000000" w:themeColor="text1"/>
        </w:rPr>
        <w:t>ne</w:t>
      </w:r>
      <w:r w:rsidR="5EF5A4C2" w:rsidRPr="72F3B6B4">
        <w:rPr>
          <w:rFonts w:eastAsia="Times New Roman"/>
          <w:color w:val="000000" w:themeColor="text1"/>
        </w:rPr>
        <w:t xml:space="preserve"> </w:t>
      </w:r>
      <w:r w:rsidR="0AB62517" w:rsidRPr="72F3B6B4">
        <w:rPr>
          <w:rFonts w:eastAsia="Times New Roman"/>
          <w:color w:val="000000" w:themeColor="text1"/>
        </w:rPr>
        <w:t>CO</w:t>
      </w:r>
      <w:r w:rsidR="0AB62517" w:rsidRPr="72F3B6B4">
        <w:rPr>
          <w:rFonts w:eastAsia="Times New Roman"/>
          <w:color w:val="000000" w:themeColor="text1"/>
          <w:vertAlign w:val="subscript"/>
        </w:rPr>
        <w:t>2</w:t>
      </w:r>
      <w:r w:rsidR="0AB62517" w:rsidRPr="72F3B6B4">
        <w:rPr>
          <w:rFonts w:eastAsia="Times New Roman"/>
          <w:color w:val="000000" w:themeColor="text1"/>
        </w:rPr>
        <w:t xml:space="preserve"> </w:t>
      </w:r>
      <w:r w:rsidR="3E2C1400" w:rsidRPr="72F3B6B4">
        <w:rPr>
          <w:rFonts w:eastAsia="Times New Roman"/>
          <w:color w:val="000000" w:themeColor="text1"/>
        </w:rPr>
        <w:t>neutraalne</w:t>
      </w:r>
      <w:r w:rsidR="46111A9B" w:rsidRPr="72F3B6B4">
        <w:rPr>
          <w:rFonts w:eastAsia="Times New Roman"/>
          <w:color w:val="000000" w:themeColor="text1"/>
        </w:rPr>
        <w:t>.</w:t>
      </w:r>
    </w:p>
    <w:p w14:paraId="30E19851" w14:textId="43465998" w:rsidR="7D9ACA90" w:rsidRDefault="7D9ACA90" w:rsidP="00E111C9">
      <w:pPr>
        <w:spacing w:after="0" w:line="240" w:lineRule="auto"/>
        <w:rPr>
          <w:b/>
          <w:bCs/>
        </w:rPr>
      </w:pPr>
    </w:p>
    <w:p w14:paraId="0FD37F5D" w14:textId="15F568CB" w:rsidR="00880B0A" w:rsidRPr="00880B0A" w:rsidRDefault="3414932D" w:rsidP="00E111C9">
      <w:pPr>
        <w:spacing w:after="0" w:line="240" w:lineRule="auto"/>
        <w:rPr>
          <w:b/>
          <w:bCs/>
        </w:rPr>
      </w:pPr>
      <w:r w:rsidRPr="6D907548">
        <w:rPr>
          <w:b/>
          <w:bCs/>
        </w:rPr>
        <w:t xml:space="preserve">§ </w:t>
      </w:r>
      <w:r w:rsidR="5995C060" w:rsidRPr="6D907548">
        <w:rPr>
          <w:b/>
          <w:bCs/>
        </w:rPr>
        <w:t>2</w:t>
      </w:r>
      <w:r w:rsidR="00322B0D">
        <w:rPr>
          <w:b/>
          <w:bCs/>
        </w:rPr>
        <w:t>9</w:t>
      </w:r>
      <w:r w:rsidRPr="6D907548">
        <w:rPr>
          <w:b/>
          <w:bCs/>
        </w:rPr>
        <w:t>. Transpordisektori kasvuhoonegaaside heitkogus</w:t>
      </w:r>
      <w:r w:rsidR="7EE75E21" w:rsidRPr="6D907548">
        <w:rPr>
          <w:b/>
          <w:bCs/>
        </w:rPr>
        <w:t xml:space="preserve"> ja selle</w:t>
      </w:r>
      <w:r w:rsidRPr="6D907548">
        <w:rPr>
          <w:b/>
          <w:bCs/>
        </w:rPr>
        <w:t xml:space="preserve"> vähendamise eesmärgid</w:t>
      </w:r>
    </w:p>
    <w:p w14:paraId="0444BACC" w14:textId="69C3CE2F" w:rsidR="7713A23B" w:rsidRDefault="7713A23B" w:rsidP="00E111C9">
      <w:pPr>
        <w:spacing w:after="0" w:line="240" w:lineRule="auto"/>
        <w:rPr>
          <w:b/>
          <w:bCs/>
        </w:rPr>
      </w:pPr>
    </w:p>
    <w:p w14:paraId="002A9541" w14:textId="0F167C30" w:rsidR="5301D407" w:rsidRDefault="5301D407" w:rsidP="00E111C9">
      <w:pPr>
        <w:spacing w:after="0" w:line="240" w:lineRule="auto"/>
        <w:jc w:val="both"/>
      </w:pPr>
      <w:r>
        <w:t>(1) Transpordisektori kasvuhoonegaaside heitkogus</w:t>
      </w:r>
      <w:r w:rsidR="007455A1">
        <w:t xml:space="preserve"> </w:t>
      </w:r>
      <w:r w:rsidR="0090042A">
        <w:t>koosneb</w:t>
      </w:r>
      <w:r>
        <w:t xml:space="preserve"> riigisisesest lennundusest ja laevandusest, maantee- ja raudteetranspordist</w:t>
      </w:r>
      <w:r w:rsidR="3D744A15">
        <w:t>,</w:t>
      </w:r>
      <w:r>
        <w:t xml:space="preserve"> mobiilsetest </w:t>
      </w:r>
      <w:r w:rsidR="077ACB00">
        <w:t xml:space="preserve">külmutus- ja </w:t>
      </w:r>
      <w:r>
        <w:t xml:space="preserve">kliimaseadmetest </w:t>
      </w:r>
      <w:r w:rsidR="22B81F11">
        <w:t xml:space="preserve">ning muudest </w:t>
      </w:r>
      <w:r w:rsidR="0EFB173E">
        <w:t xml:space="preserve">transpordisektori </w:t>
      </w:r>
      <w:r w:rsidR="7446EE37">
        <w:t xml:space="preserve">allikatest </w:t>
      </w:r>
      <w:r w:rsidRPr="00D84CE4">
        <w:t>pärineva</w:t>
      </w:r>
      <w:r w:rsidR="00106442">
        <w:t>test</w:t>
      </w:r>
      <w:r>
        <w:t xml:space="preserve"> kasvuhoonegaas</w:t>
      </w:r>
      <w:r w:rsidR="1B2A7925">
        <w:t xml:space="preserve">ide </w:t>
      </w:r>
      <w:r w:rsidR="1B2A7925" w:rsidRPr="00D84CE4">
        <w:t>heitkogus</w:t>
      </w:r>
      <w:r w:rsidR="00106442">
        <w:t>test</w:t>
      </w:r>
      <w:r>
        <w:t>.</w:t>
      </w:r>
    </w:p>
    <w:p w14:paraId="4D8D751D" w14:textId="41BD6571" w:rsidR="7D9ACA90" w:rsidRDefault="7D9ACA90" w:rsidP="00E111C9">
      <w:pPr>
        <w:spacing w:after="0" w:line="240" w:lineRule="auto"/>
        <w:jc w:val="both"/>
      </w:pPr>
    </w:p>
    <w:p w14:paraId="618DFB1D" w14:textId="1E3AC58A" w:rsidR="14A84952" w:rsidRDefault="0C7FF4FB" w:rsidP="00E111C9">
      <w:pPr>
        <w:spacing w:after="0" w:line="240" w:lineRule="auto"/>
        <w:jc w:val="both"/>
      </w:pPr>
      <w:r>
        <w:t xml:space="preserve">(2) </w:t>
      </w:r>
      <w:r w:rsidR="735F7BA5">
        <w:t>Käesoleva paragrahvi lõikes 1 nimetatud heitkogust vähendatakse 202</w:t>
      </w:r>
      <w:r w:rsidR="0F546385">
        <w:t>2</w:t>
      </w:r>
      <w:r w:rsidR="735F7BA5">
        <w:t>. aasta heitkogusega võrreldes järgmiselt:</w:t>
      </w:r>
    </w:p>
    <w:p w14:paraId="1984F8B1" w14:textId="0749E64C" w:rsidR="7A549612" w:rsidRDefault="7A549612">
      <w:pPr>
        <w:spacing w:after="0" w:line="240" w:lineRule="auto"/>
        <w:rPr>
          <w:rFonts w:eastAsia="Times New Roman"/>
        </w:rPr>
        <w:pPrChange w:id="73" w:author="Aili Sandre - JUSTDIGI" w:date="2025-01-14T14:51:00Z" w16du:dateUtc="2025-01-14T12:51:00Z">
          <w:pPr>
            <w:spacing w:after="0"/>
          </w:pPr>
        </w:pPrChange>
      </w:pPr>
      <w:r w:rsidRPr="2DA361DC">
        <w:rPr>
          <w:rFonts w:eastAsia="Times New Roman"/>
        </w:rPr>
        <w:t>1) 2030. aastaks 24%;</w:t>
      </w:r>
    </w:p>
    <w:p w14:paraId="66AD6FE1" w14:textId="77C2E5FF" w:rsidR="7A549612" w:rsidRDefault="7A549612" w:rsidP="00E111C9">
      <w:pPr>
        <w:spacing w:after="0" w:line="240" w:lineRule="auto"/>
        <w:jc w:val="both"/>
        <w:rPr>
          <w:rFonts w:eastAsia="Times New Roman"/>
        </w:rPr>
      </w:pPr>
      <w:r w:rsidRPr="1FAE2780">
        <w:rPr>
          <w:rFonts w:eastAsia="Times New Roman"/>
        </w:rPr>
        <w:t>2) 2035. aastaks 37%;</w:t>
      </w:r>
    </w:p>
    <w:p w14:paraId="6306E1A1" w14:textId="5F7A7BD4" w:rsidR="7A549612" w:rsidRDefault="3E70097C" w:rsidP="00E111C9">
      <w:pPr>
        <w:spacing w:after="0" w:line="240" w:lineRule="auto"/>
        <w:jc w:val="both"/>
        <w:rPr>
          <w:rFonts w:eastAsia="Times New Roman"/>
        </w:rPr>
      </w:pPr>
      <w:r w:rsidRPr="7855B869">
        <w:rPr>
          <w:rFonts w:eastAsia="Times New Roman"/>
        </w:rPr>
        <w:t>3) 2040. aastaks 55%.</w:t>
      </w:r>
    </w:p>
    <w:p w14:paraId="6BB7D9B1" w14:textId="53E46769" w:rsidR="3DF95473" w:rsidRDefault="3DF95473">
      <w:pPr>
        <w:spacing w:after="0" w:line="240" w:lineRule="auto"/>
        <w:jc w:val="both"/>
        <w:rPr>
          <w:rFonts w:eastAsia="Times New Roman"/>
          <w:highlight w:val="yellow"/>
        </w:rPr>
        <w:pPrChange w:id="74" w:author="Aili Sandre - JUSTDIGI" w:date="2025-01-14T14:51:00Z" w16du:dateUtc="2025-01-14T12:51:00Z">
          <w:pPr>
            <w:spacing w:after="0"/>
            <w:jc w:val="both"/>
          </w:pPr>
        </w:pPrChange>
      </w:pPr>
    </w:p>
    <w:p w14:paraId="39963F7C" w14:textId="5A3FEBB8" w:rsidR="1FAE2780" w:rsidRDefault="52D934BB" w:rsidP="00E111C9">
      <w:pPr>
        <w:spacing w:after="0" w:line="240" w:lineRule="auto"/>
        <w:jc w:val="both"/>
        <w:rPr>
          <w:rFonts w:eastAsia="Times New Roman"/>
          <w:color w:val="000000" w:themeColor="text1"/>
        </w:rPr>
      </w:pPr>
      <w:r w:rsidRPr="72F3B6B4">
        <w:rPr>
          <w:rFonts w:eastAsia="Times New Roman"/>
          <w:color w:val="000000" w:themeColor="text1"/>
        </w:rPr>
        <w:t xml:space="preserve">(3) Vähemalt 50 000 elanikuga </w:t>
      </w:r>
      <w:r w:rsidR="005277C9">
        <w:rPr>
          <w:rFonts w:eastAsia="Times New Roman"/>
          <w:color w:val="000000" w:themeColor="text1"/>
        </w:rPr>
        <w:t>asula</w:t>
      </w:r>
      <w:r w:rsidR="005277C9" w:rsidRPr="72F3B6B4">
        <w:rPr>
          <w:rFonts w:eastAsia="Times New Roman"/>
          <w:color w:val="000000" w:themeColor="text1"/>
        </w:rPr>
        <w:t xml:space="preserve"> </w:t>
      </w:r>
      <w:r w:rsidRPr="72F3B6B4">
        <w:rPr>
          <w:rFonts w:eastAsia="Times New Roman"/>
          <w:color w:val="000000" w:themeColor="text1"/>
        </w:rPr>
        <w:t>territooriumil ühistransporditeenuse osutamiseks</w:t>
      </w:r>
      <w:del w:id="75" w:author="Aili Sandre - JUSTDIGI" w:date="2025-01-13T16:22:00Z" w16du:dateUtc="2025-01-13T14:22:00Z">
        <w:r w:rsidRPr="72F3B6B4" w:rsidDel="008F0942">
          <w:rPr>
            <w:rFonts w:eastAsia="Times New Roman"/>
            <w:color w:val="000000" w:themeColor="text1"/>
          </w:rPr>
          <w:delText xml:space="preserve"> </w:delText>
        </w:r>
      </w:del>
      <w:r w:rsidRPr="72F3B6B4">
        <w:rPr>
          <w:rFonts w:eastAsia="Times New Roman"/>
          <w:color w:val="000000" w:themeColor="text1"/>
        </w:rPr>
        <w:t xml:space="preserve"> kasuta</w:t>
      </w:r>
      <w:r w:rsidR="4DF943A2" w:rsidRPr="72F3B6B4">
        <w:rPr>
          <w:rFonts w:eastAsia="Times New Roman"/>
          <w:color w:val="000000" w:themeColor="text1"/>
        </w:rPr>
        <w:t>takse</w:t>
      </w:r>
      <w:r w:rsidRPr="72F3B6B4">
        <w:rPr>
          <w:rFonts w:eastAsia="Times New Roman"/>
          <w:color w:val="000000" w:themeColor="text1"/>
        </w:rPr>
        <w:t xml:space="preserve"> nullheitega sõidukeid:</w:t>
      </w:r>
    </w:p>
    <w:p w14:paraId="5F322185" w14:textId="46D44AF6" w:rsidR="1FAE2780" w:rsidRDefault="4B79DD20" w:rsidP="00E111C9">
      <w:pPr>
        <w:spacing w:after="0" w:line="240" w:lineRule="auto"/>
        <w:rPr>
          <w:rFonts w:eastAsia="Times New Roman"/>
          <w:color w:val="000000" w:themeColor="text1"/>
        </w:rPr>
      </w:pPr>
      <w:r w:rsidRPr="2DA361DC">
        <w:rPr>
          <w:rFonts w:eastAsia="Times New Roman"/>
          <w:color w:val="000000" w:themeColor="text1"/>
        </w:rPr>
        <w:t>1) taksoveo osutamisel alates 2035. aastast;</w:t>
      </w:r>
    </w:p>
    <w:p w14:paraId="167754AC" w14:textId="07010A18" w:rsidR="1FAE2780" w:rsidRDefault="712419F7" w:rsidP="00E111C9">
      <w:pPr>
        <w:spacing w:after="0" w:line="240" w:lineRule="auto"/>
        <w:rPr>
          <w:rFonts w:eastAsia="Times New Roman"/>
          <w:color w:val="000000" w:themeColor="text1"/>
        </w:rPr>
      </w:pPr>
      <w:r w:rsidRPr="72F3B6B4">
        <w:rPr>
          <w:rFonts w:eastAsia="Times New Roman"/>
          <w:color w:val="000000" w:themeColor="text1"/>
        </w:rPr>
        <w:t>2) linnaliini bussiveol alates 2040. aastast.</w:t>
      </w:r>
    </w:p>
    <w:p w14:paraId="229151AA" w14:textId="6008A4BF" w:rsidR="7D9ACA90" w:rsidRDefault="7D9ACA90">
      <w:pPr>
        <w:spacing w:after="0" w:line="240" w:lineRule="auto"/>
        <w:pPrChange w:id="76" w:author="Aili Sandre - JUSTDIGI" w:date="2025-01-14T14:51:00Z" w16du:dateUtc="2025-01-14T12:51:00Z">
          <w:pPr>
            <w:spacing w:after="0"/>
          </w:pPr>
        </w:pPrChange>
      </w:pPr>
    </w:p>
    <w:p w14:paraId="20CDCDDD" w14:textId="65CFF05B" w:rsidR="00880B0A" w:rsidRPr="00880B0A" w:rsidRDefault="33D0C888" w:rsidP="00E111C9">
      <w:pPr>
        <w:spacing w:after="0" w:line="240" w:lineRule="auto"/>
        <w:jc w:val="both"/>
        <w:rPr>
          <w:b/>
          <w:bCs/>
        </w:rPr>
      </w:pPr>
      <w:r w:rsidRPr="6D907548">
        <w:rPr>
          <w:b/>
          <w:bCs/>
        </w:rPr>
        <w:t xml:space="preserve">§ </w:t>
      </w:r>
      <w:r w:rsidR="00322B0D">
        <w:rPr>
          <w:b/>
          <w:bCs/>
        </w:rPr>
        <w:t>30</w:t>
      </w:r>
      <w:r w:rsidRPr="6D907548">
        <w:rPr>
          <w:b/>
          <w:bCs/>
        </w:rPr>
        <w:t>. Hoonete</w:t>
      </w:r>
      <w:r w:rsidR="580309F3" w:rsidRPr="6D907548">
        <w:rPr>
          <w:b/>
          <w:bCs/>
        </w:rPr>
        <w:t xml:space="preserve"> </w:t>
      </w:r>
      <w:r w:rsidRPr="6D907548">
        <w:rPr>
          <w:b/>
          <w:bCs/>
        </w:rPr>
        <w:t>sektori kasvuhoonegaaside heitkogus</w:t>
      </w:r>
      <w:r w:rsidR="00E761EC" w:rsidRPr="6D907548">
        <w:rPr>
          <w:b/>
          <w:bCs/>
        </w:rPr>
        <w:t xml:space="preserve"> ja selle</w:t>
      </w:r>
      <w:r w:rsidRPr="6D907548">
        <w:rPr>
          <w:b/>
          <w:bCs/>
        </w:rPr>
        <w:t xml:space="preserve"> </w:t>
      </w:r>
      <w:r w:rsidR="4A7EBC1C" w:rsidRPr="6D907548">
        <w:rPr>
          <w:b/>
          <w:bCs/>
        </w:rPr>
        <w:t xml:space="preserve">piiramise </w:t>
      </w:r>
      <w:r w:rsidRPr="6D907548">
        <w:rPr>
          <w:b/>
          <w:bCs/>
        </w:rPr>
        <w:t>eesmärgid</w:t>
      </w:r>
    </w:p>
    <w:p w14:paraId="0A0CDC8A" w14:textId="77777777" w:rsidR="0090042A" w:rsidRDefault="0090042A" w:rsidP="00E111C9">
      <w:pPr>
        <w:spacing w:after="0" w:line="240" w:lineRule="auto"/>
        <w:jc w:val="both"/>
      </w:pPr>
    </w:p>
    <w:p w14:paraId="5F9A2F32" w14:textId="593BF994" w:rsidR="0090042A" w:rsidRDefault="22B74E98">
      <w:pPr>
        <w:spacing w:after="0" w:line="240" w:lineRule="auto"/>
        <w:jc w:val="both"/>
        <w:pPrChange w:id="77" w:author="Aili Sandre - JUSTDIGI" w:date="2025-01-14T14:51:00Z" w16du:dateUtc="2025-01-14T12:51:00Z">
          <w:pPr>
            <w:spacing w:afterAutospacing="1"/>
            <w:jc w:val="both"/>
          </w:pPr>
        </w:pPrChange>
      </w:pPr>
      <w:r>
        <w:t xml:space="preserve">(1) Hoonete sektori kasvuhoonegaaside heitkogus </w:t>
      </w:r>
      <w:r w:rsidR="5A9BD37A">
        <w:t>koosneb</w:t>
      </w:r>
      <w:r>
        <w:t xml:space="preserve"> kodumajapidamistes</w:t>
      </w:r>
      <w:r w:rsidR="5B11896C">
        <w:t>,</w:t>
      </w:r>
      <w:r>
        <w:t xml:space="preserve"> äri- ja avalikes hoonetes, paiksetes kliimaseadmetes ning gaas</w:t>
      </w:r>
      <w:r w:rsidR="419D4ECE">
        <w:t>kustutussüsteemide</w:t>
      </w:r>
      <w:r>
        <w:t>s</w:t>
      </w:r>
      <w:del w:id="78" w:author="Aili Sandre - JUSTDIGI" w:date="2025-01-13T16:23:00Z" w16du:dateUtc="2025-01-13T14:23:00Z">
        <w:r w:rsidDel="004E79BC">
          <w:delText>t</w:delText>
        </w:r>
      </w:del>
      <w:r>
        <w:t xml:space="preserve"> tekkiv</w:t>
      </w:r>
      <w:r w:rsidR="497978C2">
        <w:t>atest</w:t>
      </w:r>
      <w:r>
        <w:t xml:space="preserve"> kasvuhoonegaaside heitkogus</w:t>
      </w:r>
      <w:r w:rsidR="4790DF56">
        <w:t>test</w:t>
      </w:r>
      <w:r>
        <w:t>.</w:t>
      </w:r>
    </w:p>
    <w:p w14:paraId="02DEC90B" w14:textId="77777777" w:rsidR="00C25E49" w:rsidRDefault="00C25E49" w:rsidP="00E111C9">
      <w:pPr>
        <w:spacing w:after="0" w:line="240" w:lineRule="auto"/>
        <w:jc w:val="both"/>
        <w:rPr>
          <w:ins w:id="79" w:author="Aili Sandre - JUSTDIGI" w:date="2025-01-14T10:00:00Z" w16du:dateUtc="2025-01-14T08:00:00Z"/>
        </w:rPr>
      </w:pPr>
    </w:p>
    <w:p w14:paraId="119A2E14" w14:textId="609302C9" w:rsidR="5DBAA62F" w:rsidRDefault="6CEC41CF" w:rsidP="00E111C9">
      <w:pPr>
        <w:spacing w:after="0" w:line="240" w:lineRule="auto"/>
        <w:jc w:val="both"/>
      </w:pPr>
      <w:r>
        <w:t xml:space="preserve">(2) </w:t>
      </w:r>
      <w:r w:rsidR="2F12EE6A">
        <w:t xml:space="preserve">Käesoleva paragrahvi lõikes 1 nimetatud </w:t>
      </w:r>
      <w:r w:rsidR="2802DBEC">
        <w:t>heitkogus</w:t>
      </w:r>
      <w:r w:rsidR="3E48B519">
        <w:t>e piiramise eesmärgid võrreldes</w:t>
      </w:r>
      <w:r w:rsidR="2F12EE6A">
        <w:t xml:space="preserve"> 202</w:t>
      </w:r>
      <w:r w:rsidR="564837A0">
        <w:t>2</w:t>
      </w:r>
      <w:r w:rsidR="2F12EE6A">
        <w:t xml:space="preserve">. aasta heitkogusega </w:t>
      </w:r>
      <w:r w:rsidR="48BBDF18">
        <w:t>on järgmised</w:t>
      </w:r>
      <w:r w:rsidR="2F12EE6A">
        <w:t>:</w:t>
      </w:r>
    </w:p>
    <w:p w14:paraId="5B871A08" w14:textId="4AF03CD1" w:rsidR="0055A5DD" w:rsidRDefault="21EDD05B" w:rsidP="00E111C9">
      <w:pPr>
        <w:spacing w:after="0" w:line="240" w:lineRule="auto"/>
        <w:rPr>
          <w:rFonts w:eastAsia="Times New Roman"/>
        </w:rPr>
      </w:pPr>
      <w:r w:rsidRPr="0B349655">
        <w:rPr>
          <w:rFonts w:eastAsia="Times New Roman"/>
        </w:rPr>
        <w:t xml:space="preserve">1) 2030. </w:t>
      </w:r>
      <w:r w:rsidR="05CACACF" w:rsidRPr="0B349655">
        <w:rPr>
          <w:rFonts w:eastAsia="Times New Roman"/>
        </w:rPr>
        <w:t>aasta</w:t>
      </w:r>
      <w:r w:rsidR="27E4C2C0" w:rsidRPr="0B349655">
        <w:rPr>
          <w:rFonts w:eastAsia="Times New Roman"/>
        </w:rPr>
        <w:t>ni</w:t>
      </w:r>
      <w:r w:rsidR="05CACACF" w:rsidRPr="0B349655">
        <w:rPr>
          <w:rFonts w:eastAsia="Times New Roman"/>
          <w:color w:val="000000" w:themeColor="text1"/>
        </w:rPr>
        <w:t xml:space="preserve"> </w:t>
      </w:r>
      <w:r w:rsidR="77FF5994" w:rsidRPr="771F83A8">
        <w:rPr>
          <w:rFonts w:eastAsia="Times New Roman"/>
          <w:color w:val="000000" w:themeColor="text1"/>
        </w:rPr>
        <w:t>2022. aasta heitkogust ei ületata</w:t>
      </w:r>
      <w:r w:rsidR="20391410" w:rsidRPr="0B349655">
        <w:rPr>
          <w:rFonts w:eastAsia="Times New Roman"/>
        </w:rPr>
        <w:t>;</w:t>
      </w:r>
    </w:p>
    <w:p w14:paraId="7889D9F9" w14:textId="17C5128A" w:rsidR="0055A5DD" w:rsidRDefault="351BC5BF" w:rsidP="00E111C9">
      <w:pPr>
        <w:spacing w:after="0" w:line="240" w:lineRule="auto"/>
        <w:jc w:val="both"/>
        <w:rPr>
          <w:rFonts w:eastAsia="Times New Roman"/>
        </w:rPr>
      </w:pPr>
      <w:r w:rsidRPr="7855B869">
        <w:rPr>
          <w:rFonts w:eastAsia="Times New Roman"/>
        </w:rPr>
        <w:t xml:space="preserve">2) </w:t>
      </w:r>
      <w:r w:rsidR="3F152DA2" w:rsidRPr="7855B869">
        <w:rPr>
          <w:rFonts w:eastAsia="Times New Roman"/>
        </w:rPr>
        <w:t xml:space="preserve">heitkogust vähendatakse </w:t>
      </w:r>
      <w:r w:rsidRPr="7855B869">
        <w:rPr>
          <w:rFonts w:eastAsia="Times New Roman"/>
        </w:rPr>
        <w:t xml:space="preserve">2035. </w:t>
      </w:r>
      <w:r w:rsidR="7332ED7A" w:rsidRPr="7855B869">
        <w:rPr>
          <w:rFonts w:eastAsia="Times New Roman"/>
        </w:rPr>
        <w:t>a</w:t>
      </w:r>
      <w:r w:rsidRPr="7855B869">
        <w:rPr>
          <w:rFonts w:eastAsia="Times New Roman"/>
        </w:rPr>
        <w:t>astaks</w:t>
      </w:r>
      <w:r w:rsidR="14ADEFDF" w:rsidRPr="7855B869">
        <w:rPr>
          <w:rFonts w:eastAsia="Times New Roman"/>
        </w:rPr>
        <w:t xml:space="preserve"> </w:t>
      </w:r>
      <w:r w:rsidR="69820C89" w:rsidRPr="7855B869">
        <w:rPr>
          <w:rFonts w:eastAsia="Times New Roman"/>
        </w:rPr>
        <w:t>16</w:t>
      </w:r>
      <w:r w:rsidRPr="7855B869">
        <w:rPr>
          <w:rFonts w:eastAsia="Times New Roman"/>
        </w:rPr>
        <w:t>%;</w:t>
      </w:r>
    </w:p>
    <w:p w14:paraId="621BBFC0" w14:textId="05F6E553" w:rsidR="1FAE2780" w:rsidRDefault="351BC5BF" w:rsidP="00E111C9">
      <w:pPr>
        <w:spacing w:after="0" w:line="240" w:lineRule="auto"/>
        <w:jc w:val="both"/>
        <w:rPr>
          <w:rFonts w:eastAsia="Times New Roman"/>
        </w:rPr>
      </w:pPr>
      <w:r w:rsidRPr="7855B869">
        <w:rPr>
          <w:rFonts w:eastAsia="Times New Roman"/>
        </w:rPr>
        <w:t xml:space="preserve">3) </w:t>
      </w:r>
      <w:r w:rsidR="72702D39" w:rsidRPr="7855B869">
        <w:rPr>
          <w:rFonts w:eastAsia="Times New Roman"/>
        </w:rPr>
        <w:t xml:space="preserve">heitkogust vähendatakse </w:t>
      </w:r>
      <w:r w:rsidRPr="7855B869">
        <w:rPr>
          <w:rFonts w:eastAsia="Times New Roman"/>
        </w:rPr>
        <w:t>2040. aastaks</w:t>
      </w:r>
      <w:r w:rsidR="7710FAFE" w:rsidRPr="7855B869">
        <w:rPr>
          <w:rFonts w:eastAsia="Times New Roman"/>
        </w:rPr>
        <w:t xml:space="preserve"> </w:t>
      </w:r>
      <w:r w:rsidR="45A3529D" w:rsidRPr="7855B869">
        <w:rPr>
          <w:rFonts w:eastAsia="Times New Roman"/>
        </w:rPr>
        <w:t>37</w:t>
      </w:r>
      <w:r w:rsidRPr="7855B869">
        <w:rPr>
          <w:rFonts w:eastAsia="Times New Roman"/>
        </w:rPr>
        <w:t>%.</w:t>
      </w:r>
    </w:p>
    <w:p w14:paraId="5F33FF48" w14:textId="49CC690F" w:rsidR="431FCAC3" w:rsidRDefault="431FCAC3" w:rsidP="00E111C9">
      <w:pPr>
        <w:spacing w:after="0" w:line="240" w:lineRule="auto"/>
        <w:jc w:val="both"/>
        <w:rPr>
          <w:rFonts w:eastAsia="Times New Roman"/>
        </w:rPr>
      </w:pPr>
    </w:p>
    <w:p w14:paraId="616EF100" w14:textId="24C8CC62" w:rsidR="7713A23B" w:rsidRDefault="1A06011D" w:rsidP="00E111C9">
      <w:pPr>
        <w:spacing w:after="0" w:line="240" w:lineRule="auto"/>
        <w:jc w:val="both"/>
        <w:rPr>
          <w:rFonts w:eastAsia="Times New Roman"/>
          <w:b/>
          <w:bCs/>
        </w:rPr>
      </w:pPr>
      <w:r w:rsidRPr="6D907548">
        <w:rPr>
          <w:b/>
          <w:bCs/>
        </w:rPr>
        <w:t xml:space="preserve">§ </w:t>
      </w:r>
      <w:r w:rsidR="00322B0D">
        <w:rPr>
          <w:b/>
          <w:bCs/>
        </w:rPr>
        <w:t>31</w:t>
      </w:r>
      <w:r w:rsidRPr="6D907548">
        <w:rPr>
          <w:b/>
          <w:bCs/>
        </w:rPr>
        <w:t>. Tööstussektori kasvuhoonegaaside heitkogus</w:t>
      </w:r>
      <w:r w:rsidR="26EA0CC3" w:rsidRPr="6D907548">
        <w:rPr>
          <w:b/>
          <w:bCs/>
        </w:rPr>
        <w:t xml:space="preserve"> j</w:t>
      </w:r>
      <w:r w:rsidR="7232B427" w:rsidRPr="6D907548">
        <w:rPr>
          <w:b/>
          <w:bCs/>
        </w:rPr>
        <w:t>a selle piiramise</w:t>
      </w:r>
      <w:r w:rsidRPr="6D907548">
        <w:rPr>
          <w:b/>
          <w:bCs/>
        </w:rPr>
        <w:t xml:space="preserve"> eesmärgid</w:t>
      </w:r>
    </w:p>
    <w:p w14:paraId="4DB9B03B" w14:textId="18CCE82B" w:rsidR="7713A23B" w:rsidRDefault="7713A23B" w:rsidP="00E111C9">
      <w:pPr>
        <w:spacing w:after="0" w:line="240" w:lineRule="auto"/>
        <w:rPr>
          <w:b/>
          <w:bCs/>
        </w:rPr>
      </w:pPr>
    </w:p>
    <w:p w14:paraId="049DDFD2" w14:textId="28624D50" w:rsidR="3FC6C885" w:rsidRDefault="5B90C213" w:rsidP="00E111C9">
      <w:pPr>
        <w:spacing w:after="0" w:line="240" w:lineRule="auto"/>
        <w:jc w:val="both"/>
        <w:rPr>
          <w:b/>
          <w:bCs/>
        </w:rPr>
      </w:pPr>
      <w:r>
        <w:t>(1) Tööstussektori kasvuhoonegaaside heitkogus</w:t>
      </w:r>
      <w:r w:rsidR="219B76B9">
        <w:t xml:space="preserve"> </w:t>
      </w:r>
      <w:r w:rsidR="2DA08E96" w:rsidRPr="0E136C24">
        <w:rPr>
          <w:rFonts w:eastAsia="Times New Roman"/>
        </w:rPr>
        <w:t xml:space="preserve">koosneb </w:t>
      </w:r>
      <w:r w:rsidRPr="0E136C24">
        <w:rPr>
          <w:rFonts w:eastAsia="Times New Roman"/>
        </w:rPr>
        <w:t>põlevkivitööstusest</w:t>
      </w:r>
      <w:r w:rsidR="7309E410" w:rsidRPr="0E136C24">
        <w:rPr>
          <w:rFonts w:eastAsia="Times New Roman"/>
        </w:rPr>
        <w:t>,</w:t>
      </w:r>
      <w:r w:rsidRPr="0E136C24">
        <w:rPr>
          <w:rFonts w:eastAsia="Times New Roman"/>
        </w:rPr>
        <w:t xml:space="preserve"> </w:t>
      </w:r>
      <w:r w:rsidR="2AA071AF" w:rsidRPr="0E136C24">
        <w:rPr>
          <w:rFonts w:eastAsia="Times New Roman"/>
        </w:rPr>
        <w:t xml:space="preserve">muus </w:t>
      </w:r>
      <w:r w:rsidRPr="0E136C24">
        <w:rPr>
          <w:rFonts w:eastAsia="Times New Roman"/>
        </w:rPr>
        <w:t>töötlevas tööstuses ja ehituses tarbitud kütustest</w:t>
      </w:r>
      <w:r w:rsidR="56E00F7C" w:rsidRPr="0E136C24">
        <w:rPr>
          <w:rFonts w:eastAsia="Times New Roman"/>
        </w:rPr>
        <w:t>, tööstusprotsessidest, külmutusseadmetest ja ressursikasutusest tekkiva</w:t>
      </w:r>
      <w:r w:rsidR="1E3EB765" w:rsidRPr="0E136C24">
        <w:rPr>
          <w:rFonts w:eastAsia="Times New Roman"/>
        </w:rPr>
        <w:t>test</w:t>
      </w:r>
      <w:r w:rsidR="7F85988A" w:rsidRPr="0E136C24">
        <w:rPr>
          <w:rFonts w:eastAsia="Times New Roman"/>
        </w:rPr>
        <w:t xml:space="preserve"> kasvuhoonegaaside heitkogus</w:t>
      </w:r>
      <w:r w:rsidR="497919FD" w:rsidRPr="0E136C24">
        <w:rPr>
          <w:rFonts w:eastAsia="Times New Roman"/>
        </w:rPr>
        <w:t>test</w:t>
      </w:r>
      <w:r w:rsidRPr="0E136C24">
        <w:rPr>
          <w:rFonts w:eastAsia="Times New Roman"/>
        </w:rPr>
        <w:t>.</w:t>
      </w:r>
    </w:p>
    <w:p w14:paraId="7F7074E2" w14:textId="77777777" w:rsidR="0090042A" w:rsidRDefault="0090042A" w:rsidP="00E111C9">
      <w:pPr>
        <w:spacing w:after="0" w:line="240" w:lineRule="auto"/>
        <w:jc w:val="both"/>
        <w:rPr>
          <w:rFonts w:eastAsia="Times New Roman"/>
          <w:color w:val="000000" w:themeColor="text1"/>
        </w:rPr>
      </w:pPr>
    </w:p>
    <w:p w14:paraId="48E2BCEC" w14:textId="07BAF55A" w:rsidR="32C8CE17" w:rsidRDefault="7942A13F">
      <w:pPr>
        <w:spacing w:after="100" w:afterAutospacing="1" w:line="240" w:lineRule="auto"/>
        <w:jc w:val="both"/>
        <w:rPr>
          <w:rFonts w:eastAsia="Times New Roman"/>
          <w:color w:val="000000" w:themeColor="text1"/>
        </w:rPr>
        <w:pPrChange w:id="80" w:author="Aili Sandre - JUSTDIGI" w:date="2025-01-14T14:51:00Z" w16du:dateUtc="2025-01-14T12:51:00Z">
          <w:pPr>
            <w:spacing w:after="100" w:afterAutospacing="1"/>
            <w:jc w:val="both"/>
          </w:pPr>
        </w:pPrChange>
      </w:pPr>
      <w:r w:rsidRPr="0E136C24">
        <w:rPr>
          <w:rFonts w:eastAsia="Times New Roman"/>
          <w:color w:val="000000" w:themeColor="text1"/>
        </w:rPr>
        <w:t xml:space="preserve">(2) </w:t>
      </w:r>
      <w:r w:rsidR="36548597" w:rsidRPr="0E136C24">
        <w:rPr>
          <w:rFonts w:eastAsia="Times New Roman"/>
          <w:color w:val="000000" w:themeColor="text1"/>
        </w:rPr>
        <w:t>Tööstussektoris tekkivate kasvuhoonegaaside heitkoguse</w:t>
      </w:r>
      <w:r w:rsidR="295268A2" w:rsidRPr="0E136C24">
        <w:rPr>
          <w:rFonts w:eastAsia="Times New Roman"/>
          <w:color w:val="000000" w:themeColor="text1"/>
        </w:rPr>
        <w:t xml:space="preserve"> piiramise</w:t>
      </w:r>
      <w:r w:rsidR="36548597" w:rsidRPr="0E136C24">
        <w:rPr>
          <w:rFonts w:eastAsia="Times New Roman"/>
          <w:color w:val="000000" w:themeColor="text1"/>
        </w:rPr>
        <w:t xml:space="preserve"> eesmärk jagatakse põlevkivitööstuse</w:t>
      </w:r>
      <w:r w:rsidR="3DED00C2" w:rsidRPr="0E136C24">
        <w:rPr>
          <w:rFonts w:eastAsia="Times New Roman"/>
          <w:color w:val="000000" w:themeColor="text1"/>
        </w:rPr>
        <w:t>s</w:t>
      </w:r>
      <w:r w:rsidR="30444B6E" w:rsidRPr="0E136C24">
        <w:rPr>
          <w:rFonts w:eastAsia="Times New Roman"/>
          <w:color w:val="000000" w:themeColor="text1"/>
        </w:rPr>
        <w:t>t</w:t>
      </w:r>
      <w:r w:rsidR="747BE26F" w:rsidRPr="0E136C24">
        <w:rPr>
          <w:rFonts w:eastAsia="Times New Roman"/>
          <w:color w:val="000000" w:themeColor="text1"/>
        </w:rPr>
        <w:t>,</w:t>
      </w:r>
      <w:r w:rsidR="36548597" w:rsidRPr="0E136C24">
        <w:rPr>
          <w:rFonts w:eastAsia="Times New Roman"/>
          <w:color w:val="000000" w:themeColor="text1"/>
        </w:rPr>
        <w:t xml:space="preserve"> </w:t>
      </w:r>
      <w:r w:rsidR="31D3B1E8" w:rsidRPr="0E136C24">
        <w:rPr>
          <w:rFonts w:eastAsia="Times New Roman"/>
          <w:color w:val="000000" w:themeColor="text1"/>
        </w:rPr>
        <w:t>muu</w:t>
      </w:r>
      <w:r w:rsidR="7749FADF" w:rsidRPr="0E136C24">
        <w:rPr>
          <w:rFonts w:eastAsia="Times New Roman"/>
          <w:color w:val="000000" w:themeColor="text1"/>
        </w:rPr>
        <w:t>s</w:t>
      </w:r>
      <w:r w:rsidR="31D3B1E8" w:rsidRPr="0E136C24">
        <w:rPr>
          <w:rFonts w:eastAsia="Times New Roman"/>
          <w:color w:val="000000" w:themeColor="text1"/>
        </w:rPr>
        <w:t xml:space="preserve"> töötleva</w:t>
      </w:r>
      <w:r w:rsidR="4C1D3654" w:rsidRPr="0E136C24">
        <w:rPr>
          <w:rFonts w:eastAsia="Times New Roman"/>
          <w:color w:val="000000" w:themeColor="text1"/>
        </w:rPr>
        <w:t>s</w:t>
      </w:r>
      <w:r w:rsidR="31D3B1E8" w:rsidRPr="0E136C24">
        <w:rPr>
          <w:rFonts w:eastAsia="Times New Roman"/>
          <w:color w:val="000000" w:themeColor="text1"/>
        </w:rPr>
        <w:t xml:space="preserve"> tööstuse</w:t>
      </w:r>
      <w:r w:rsidR="7292E229" w:rsidRPr="0E136C24">
        <w:rPr>
          <w:rFonts w:eastAsia="Times New Roman"/>
          <w:color w:val="000000" w:themeColor="text1"/>
        </w:rPr>
        <w:t>s</w:t>
      </w:r>
      <w:r w:rsidR="36548597" w:rsidRPr="0E136C24">
        <w:rPr>
          <w:rFonts w:eastAsia="Times New Roman"/>
          <w:color w:val="000000" w:themeColor="text1"/>
        </w:rPr>
        <w:t xml:space="preserve"> ning ehituses</w:t>
      </w:r>
      <w:r w:rsidR="2C767C98" w:rsidRPr="0E136C24">
        <w:rPr>
          <w:rFonts w:eastAsia="Times New Roman"/>
          <w:color w:val="000000" w:themeColor="text1"/>
        </w:rPr>
        <w:t xml:space="preserve"> tarbitud kütustest</w:t>
      </w:r>
      <w:r w:rsidR="51260589" w:rsidRPr="0E136C24">
        <w:rPr>
          <w:rFonts w:eastAsia="Times New Roman"/>
          <w:color w:val="000000" w:themeColor="text1"/>
        </w:rPr>
        <w:t>,</w:t>
      </w:r>
      <w:r w:rsidR="0CA515E4" w:rsidRPr="0E136C24">
        <w:rPr>
          <w:rFonts w:eastAsia="Times New Roman"/>
          <w:color w:val="000000" w:themeColor="text1"/>
        </w:rPr>
        <w:t xml:space="preserve"> </w:t>
      </w:r>
      <w:r w:rsidR="6480AD64" w:rsidRPr="0E136C24">
        <w:rPr>
          <w:rFonts w:eastAsia="Times New Roman"/>
        </w:rPr>
        <w:t>tööstusprotsessidest, külmutusseadmetest ja ressursikasutusest</w:t>
      </w:r>
      <w:r w:rsidR="6C4551B5" w:rsidRPr="0E136C24">
        <w:rPr>
          <w:rFonts w:eastAsia="Times New Roman"/>
        </w:rPr>
        <w:t xml:space="preserve"> </w:t>
      </w:r>
      <w:r w:rsidR="6B4ED857" w:rsidRPr="0E136C24">
        <w:rPr>
          <w:rFonts w:eastAsia="Times New Roman"/>
          <w:color w:val="000000" w:themeColor="text1"/>
        </w:rPr>
        <w:t>pärineva</w:t>
      </w:r>
      <w:r w:rsidR="36548597" w:rsidRPr="0E136C24">
        <w:rPr>
          <w:rFonts w:eastAsia="Times New Roman"/>
          <w:color w:val="000000" w:themeColor="text1"/>
        </w:rPr>
        <w:t xml:space="preserve"> heite vahel</w:t>
      </w:r>
      <w:r w:rsidR="6EDB5F31" w:rsidRPr="0E136C24">
        <w:rPr>
          <w:rFonts w:eastAsia="Times New Roman"/>
          <w:color w:val="000000" w:themeColor="text1"/>
        </w:rPr>
        <w:t>.</w:t>
      </w:r>
    </w:p>
    <w:p w14:paraId="41FAD556" w14:textId="78A88CE9" w:rsidR="31E19D75" w:rsidRPr="00FE790E" w:rsidRDefault="161EE85C" w:rsidP="00E111C9">
      <w:pPr>
        <w:spacing w:after="0" w:line="240" w:lineRule="auto"/>
        <w:jc w:val="both"/>
        <w:rPr>
          <w:rFonts w:eastAsia="Times New Roman"/>
          <w:color w:val="000000" w:themeColor="text1"/>
        </w:rPr>
      </w:pPr>
      <w:r w:rsidRPr="72F3B6B4">
        <w:rPr>
          <w:rFonts w:eastAsia="Times New Roman"/>
          <w:color w:val="000000" w:themeColor="text1"/>
        </w:rPr>
        <w:t xml:space="preserve">(3) </w:t>
      </w:r>
      <w:r w:rsidR="6EAA4515" w:rsidRPr="72F3B6B4">
        <w:rPr>
          <w:rFonts w:eastAsia="Times New Roman"/>
          <w:color w:val="000000" w:themeColor="text1"/>
        </w:rPr>
        <w:t xml:space="preserve">Põlevkivitööstusest </w:t>
      </w:r>
      <w:r w:rsidR="282AA76A" w:rsidRPr="72F3B6B4">
        <w:rPr>
          <w:rFonts w:eastAsia="Times New Roman"/>
          <w:color w:val="000000" w:themeColor="text1"/>
        </w:rPr>
        <w:t>pärinevate</w:t>
      </w:r>
      <w:r w:rsidR="7705B5FB" w:rsidRPr="72F3B6B4">
        <w:rPr>
          <w:rFonts w:eastAsia="Times New Roman"/>
        </w:rPr>
        <w:t xml:space="preserve"> kasvuhoonegaaside heitkoguse piiramise eesmärgid </w:t>
      </w:r>
      <w:r w:rsidR="2685BAF1" w:rsidRPr="72F3B6B4">
        <w:rPr>
          <w:rFonts w:eastAsia="Times New Roman"/>
        </w:rPr>
        <w:t xml:space="preserve">võrreldes 2022. aasta heitkogusega </w:t>
      </w:r>
      <w:r w:rsidR="7705B5FB" w:rsidRPr="72F3B6B4">
        <w:rPr>
          <w:rFonts w:eastAsia="Times New Roman"/>
        </w:rPr>
        <w:t>on järgmised:</w:t>
      </w:r>
    </w:p>
    <w:p w14:paraId="47E931FD" w14:textId="40D187FF" w:rsidR="31E19D75" w:rsidRPr="00711DAD" w:rsidRDefault="29E57B52" w:rsidP="00E111C9">
      <w:pPr>
        <w:spacing w:after="0" w:line="240" w:lineRule="auto"/>
        <w:jc w:val="both"/>
        <w:rPr>
          <w:rFonts w:eastAsia="Times New Roman"/>
          <w:color w:val="000000" w:themeColor="text1"/>
        </w:rPr>
      </w:pPr>
      <w:r w:rsidRPr="00711DAD">
        <w:rPr>
          <w:rFonts w:eastAsia="Times New Roman"/>
          <w:color w:val="000000" w:themeColor="text1"/>
        </w:rPr>
        <w:t>1) heitkoguse kasv 2030. aastaks</w:t>
      </w:r>
      <w:r w:rsidR="009968D6" w:rsidRPr="00711DAD">
        <w:rPr>
          <w:rFonts w:eastAsia="Times New Roman"/>
          <w:color w:val="000000" w:themeColor="text1"/>
        </w:rPr>
        <w:t xml:space="preserve"> </w:t>
      </w:r>
      <w:r w:rsidR="5BEC2373" w:rsidRPr="00711DAD">
        <w:rPr>
          <w:rFonts w:eastAsia="Times New Roman"/>
          <w:color w:val="000000" w:themeColor="text1"/>
        </w:rPr>
        <w:t xml:space="preserve">ei ületa </w:t>
      </w:r>
      <w:r w:rsidRPr="00711DAD">
        <w:rPr>
          <w:rFonts w:eastAsia="Times New Roman"/>
          <w:color w:val="000000" w:themeColor="text1"/>
        </w:rPr>
        <w:t>40%;</w:t>
      </w:r>
    </w:p>
    <w:p w14:paraId="74D9DFA9" w14:textId="47C55A7D" w:rsidR="31E19D75" w:rsidRPr="00711DAD" w:rsidRDefault="29E57B52" w:rsidP="00E111C9">
      <w:pPr>
        <w:spacing w:after="0" w:line="240" w:lineRule="auto"/>
        <w:jc w:val="both"/>
        <w:rPr>
          <w:rFonts w:eastAsia="Times New Roman"/>
          <w:color w:val="000000" w:themeColor="text1"/>
        </w:rPr>
      </w:pPr>
      <w:r w:rsidRPr="00711DAD">
        <w:rPr>
          <w:rFonts w:eastAsia="Times New Roman"/>
          <w:color w:val="000000" w:themeColor="text1"/>
        </w:rPr>
        <w:t>2) heitkoguse kasv 2035. aastaks</w:t>
      </w:r>
      <w:r w:rsidR="009968D6" w:rsidRPr="00711DAD">
        <w:rPr>
          <w:rFonts w:eastAsia="Times New Roman"/>
          <w:color w:val="000000" w:themeColor="text1"/>
        </w:rPr>
        <w:t xml:space="preserve"> </w:t>
      </w:r>
      <w:r w:rsidR="029D86A4" w:rsidRPr="00711DAD">
        <w:rPr>
          <w:rFonts w:eastAsia="Times New Roman"/>
          <w:color w:val="000000" w:themeColor="text1"/>
        </w:rPr>
        <w:t>ei ületa</w:t>
      </w:r>
      <w:r w:rsidRPr="00711DAD">
        <w:rPr>
          <w:rFonts w:eastAsia="Times New Roman"/>
          <w:color w:val="000000" w:themeColor="text1"/>
        </w:rPr>
        <w:t xml:space="preserve"> 12%;</w:t>
      </w:r>
    </w:p>
    <w:p w14:paraId="2208B074" w14:textId="2CDC3371" w:rsidR="31E19D75" w:rsidRDefault="29E57B52">
      <w:pPr>
        <w:spacing w:after="0" w:line="240" w:lineRule="auto"/>
        <w:jc w:val="both"/>
        <w:rPr>
          <w:rFonts w:eastAsia="Times New Roman"/>
        </w:rPr>
        <w:pPrChange w:id="81" w:author="Aili Sandre - JUSTDIGI" w:date="2025-01-14T14:51:00Z" w16du:dateUtc="2025-01-14T12:51:00Z">
          <w:pPr>
            <w:spacing w:after="0" w:line="257" w:lineRule="auto"/>
            <w:jc w:val="both"/>
          </w:pPr>
        </w:pPrChange>
      </w:pPr>
      <w:r w:rsidRPr="00711DAD">
        <w:rPr>
          <w:rFonts w:eastAsia="Times New Roman"/>
          <w:color w:val="000000" w:themeColor="text1"/>
        </w:rPr>
        <w:t>3) heitkogust vähendatakse 2040. aastaks 16%.</w:t>
      </w:r>
    </w:p>
    <w:p w14:paraId="38C8BD32" w14:textId="5A0596D2" w:rsidR="2F0F5029" w:rsidRPr="00FE790E" w:rsidRDefault="2F0F5029" w:rsidP="00E111C9">
      <w:pPr>
        <w:spacing w:after="0" w:line="240" w:lineRule="auto"/>
        <w:jc w:val="both"/>
        <w:rPr>
          <w:rFonts w:eastAsia="Times New Roman"/>
          <w:color w:val="000000" w:themeColor="text1"/>
        </w:rPr>
      </w:pPr>
    </w:p>
    <w:p w14:paraId="4E517DB1" w14:textId="0BF177B0" w:rsidR="2F0F5029" w:rsidRPr="002C7054" w:rsidRDefault="55D87A0B" w:rsidP="00E111C9">
      <w:pPr>
        <w:spacing w:after="0" w:line="240" w:lineRule="auto"/>
        <w:jc w:val="both"/>
        <w:rPr>
          <w:rFonts w:eastAsia="Times New Roman"/>
          <w:color w:val="000000" w:themeColor="text1"/>
        </w:rPr>
      </w:pPr>
      <w:r w:rsidRPr="002C7054">
        <w:rPr>
          <w:rFonts w:eastAsia="Times New Roman"/>
          <w:color w:val="000000" w:themeColor="text1"/>
        </w:rPr>
        <w:t xml:space="preserve">(4) Käesoleva paragrahvi lõikes 3 nimetamata </w:t>
      </w:r>
      <w:r w:rsidRPr="002C7054">
        <w:rPr>
          <w:rFonts w:eastAsia="Times New Roman"/>
        </w:rPr>
        <w:t>töötlevas tööstuses</w:t>
      </w:r>
      <w:r w:rsidR="7A5FA9B2" w:rsidRPr="002C7054">
        <w:rPr>
          <w:rFonts w:eastAsia="Times New Roman"/>
        </w:rPr>
        <w:t xml:space="preserve"> </w:t>
      </w:r>
      <w:r w:rsidRPr="002C7054">
        <w:rPr>
          <w:rFonts w:eastAsia="Times New Roman"/>
        </w:rPr>
        <w:t>ja ehituses tarbitud kütustest</w:t>
      </w:r>
      <w:r w:rsidR="28625813" w:rsidRPr="002C7054">
        <w:rPr>
          <w:rFonts w:eastAsia="Times New Roman"/>
        </w:rPr>
        <w:t>,</w:t>
      </w:r>
      <w:r w:rsidR="435FACF8" w:rsidRPr="002C7054">
        <w:rPr>
          <w:rFonts w:eastAsia="Times New Roman"/>
        </w:rPr>
        <w:t xml:space="preserve"> </w:t>
      </w:r>
      <w:r w:rsidR="5DE32BF8" w:rsidRPr="002C7054">
        <w:rPr>
          <w:rFonts w:eastAsia="Times New Roman"/>
        </w:rPr>
        <w:t>tööstusprotsessidest,</w:t>
      </w:r>
      <w:r w:rsidR="009968D6" w:rsidRPr="002C7054">
        <w:rPr>
          <w:rFonts w:eastAsia="Times New Roman"/>
        </w:rPr>
        <w:t xml:space="preserve"> </w:t>
      </w:r>
      <w:r w:rsidR="5DE32BF8" w:rsidRPr="002C7054">
        <w:rPr>
          <w:rFonts w:eastAsia="Times New Roman"/>
        </w:rPr>
        <w:t>külmutusseadmetest ja ressursikasutusest</w:t>
      </w:r>
      <w:r w:rsidR="009968D6" w:rsidRPr="002C7054">
        <w:rPr>
          <w:rFonts w:eastAsia="Times New Roman"/>
        </w:rPr>
        <w:t xml:space="preserve"> </w:t>
      </w:r>
      <w:r w:rsidR="00D54EB1" w:rsidRPr="002C7054">
        <w:rPr>
          <w:rFonts w:eastAsia="Times New Roman"/>
        </w:rPr>
        <w:t>tekkivate</w:t>
      </w:r>
      <w:r w:rsidRPr="002C7054">
        <w:rPr>
          <w:rFonts w:eastAsia="Times New Roman"/>
        </w:rPr>
        <w:t xml:space="preserve"> kasvuhoonegaaside heitkoguse</w:t>
      </w:r>
      <w:r w:rsidR="15A14D14" w:rsidRPr="002C7054">
        <w:rPr>
          <w:rFonts w:eastAsia="Times New Roman"/>
        </w:rPr>
        <w:t xml:space="preserve"> piiramise eesmärgid</w:t>
      </w:r>
      <w:r w:rsidR="20642202" w:rsidRPr="002C7054">
        <w:rPr>
          <w:rFonts w:eastAsia="Times New Roman"/>
        </w:rPr>
        <w:t xml:space="preserve"> võrreldes 2022. aasta heitkogusega</w:t>
      </w:r>
      <w:r w:rsidR="15A14D14" w:rsidRPr="002C7054">
        <w:rPr>
          <w:rFonts w:eastAsia="Times New Roman"/>
        </w:rPr>
        <w:t xml:space="preserve"> on järgmised:</w:t>
      </w:r>
    </w:p>
    <w:p w14:paraId="36B6670F" w14:textId="3C6E0A4C" w:rsidR="34FA62DF" w:rsidRPr="002C7054" w:rsidRDefault="120E856E" w:rsidP="00E111C9">
      <w:pPr>
        <w:spacing w:after="0" w:line="240" w:lineRule="auto"/>
        <w:jc w:val="both"/>
        <w:rPr>
          <w:rFonts w:eastAsia="Times New Roman"/>
          <w:color w:val="000000" w:themeColor="text1"/>
        </w:rPr>
      </w:pPr>
      <w:r w:rsidRPr="002C7054">
        <w:rPr>
          <w:rFonts w:eastAsia="Times New Roman"/>
          <w:color w:val="000000" w:themeColor="text1"/>
        </w:rPr>
        <w:t>1) heitkoguse kasv 2030. aastaks</w:t>
      </w:r>
      <w:r w:rsidR="009968D6" w:rsidRPr="002C7054">
        <w:rPr>
          <w:rFonts w:eastAsia="Times New Roman"/>
          <w:color w:val="000000" w:themeColor="text1"/>
        </w:rPr>
        <w:t xml:space="preserve"> </w:t>
      </w:r>
      <w:r w:rsidR="74F72A48" w:rsidRPr="002C7054">
        <w:rPr>
          <w:rFonts w:eastAsia="Times New Roman"/>
          <w:color w:val="000000" w:themeColor="text1"/>
        </w:rPr>
        <w:t>ei ületa</w:t>
      </w:r>
      <w:r w:rsidRPr="002C7054">
        <w:rPr>
          <w:rFonts w:eastAsia="Times New Roman"/>
          <w:color w:val="000000" w:themeColor="text1"/>
        </w:rPr>
        <w:t xml:space="preserve"> </w:t>
      </w:r>
      <w:r w:rsidR="006F43D7" w:rsidRPr="002C7054">
        <w:rPr>
          <w:rFonts w:eastAsia="Times New Roman"/>
          <w:color w:val="000000" w:themeColor="text1"/>
        </w:rPr>
        <w:t xml:space="preserve">kahekordset </w:t>
      </w:r>
      <w:r w:rsidR="00EA5AAC" w:rsidRPr="002C7054">
        <w:rPr>
          <w:rFonts w:eastAsia="Times New Roman"/>
          <w:color w:val="000000" w:themeColor="text1"/>
        </w:rPr>
        <w:t xml:space="preserve">2022. aasta </w:t>
      </w:r>
      <w:r w:rsidR="006F43D7" w:rsidRPr="002C7054">
        <w:rPr>
          <w:rFonts w:eastAsia="Times New Roman"/>
          <w:color w:val="000000" w:themeColor="text1"/>
        </w:rPr>
        <w:t>taset</w:t>
      </w:r>
      <w:r w:rsidR="00776649" w:rsidRPr="002C7054">
        <w:rPr>
          <w:rFonts w:eastAsia="Times New Roman"/>
          <w:color w:val="000000" w:themeColor="text1"/>
        </w:rPr>
        <w:t>;</w:t>
      </w:r>
    </w:p>
    <w:p w14:paraId="7A158473" w14:textId="0E39972F" w:rsidR="34FA62DF" w:rsidRPr="002C7054" w:rsidRDefault="120E856E" w:rsidP="00E111C9">
      <w:pPr>
        <w:spacing w:after="0" w:line="240" w:lineRule="auto"/>
        <w:jc w:val="both"/>
        <w:rPr>
          <w:rFonts w:eastAsia="Times New Roman"/>
          <w:color w:val="000000" w:themeColor="text1"/>
        </w:rPr>
      </w:pPr>
      <w:r w:rsidRPr="002C7054">
        <w:rPr>
          <w:rFonts w:eastAsia="Times New Roman"/>
          <w:color w:val="000000" w:themeColor="text1"/>
        </w:rPr>
        <w:t>2) heitkoguse kasv 2035. aastaks</w:t>
      </w:r>
      <w:r w:rsidR="009968D6" w:rsidRPr="002C7054">
        <w:rPr>
          <w:rFonts w:eastAsia="Times New Roman"/>
          <w:color w:val="000000" w:themeColor="text1"/>
        </w:rPr>
        <w:t xml:space="preserve"> </w:t>
      </w:r>
      <w:r w:rsidR="5B0DE94F" w:rsidRPr="002C7054">
        <w:rPr>
          <w:rFonts w:eastAsia="Times New Roman"/>
          <w:color w:val="000000" w:themeColor="text1"/>
        </w:rPr>
        <w:t>ei ületa</w:t>
      </w:r>
      <w:r w:rsidRPr="002C7054">
        <w:rPr>
          <w:rFonts w:eastAsia="Times New Roman"/>
          <w:color w:val="000000" w:themeColor="text1"/>
        </w:rPr>
        <w:t xml:space="preserve"> 62</w:t>
      </w:r>
      <w:r w:rsidR="1384573E" w:rsidRPr="002C7054">
        <w:rPr>
          <w:rFonts w:eastAsia="Times New Roman"/>
          <w:color w:val="000000" w:themeColor="text1"/>
        </w:rPr>
        <w:t>%</w:t>
      </w:r>
      <w:r w:rsidR="704BD8F3" w:rsidRPr="002C7054">
        <w:rPr>
          <w:rFonts w:eastAsia="Times New Roman"/>
          <w:color w:val="000000" w:themeColor="text1"/>
        </w:rPr>
        <w:t>;</w:t>
      </w:r>
    </w:p>
    <w:p w14:paraId="22032767" w14:textId="3694E150" w:rsidR="34FA62DF" w:rsidRDefault="57C1F401" w:rsidP="00E111C9">
      <w:pPr>
        <w:spacing w:after="0" w:line="240" w:lineRule="auto"/>
        <w:jc w:val="both"/>
        <w:rPr>
          <w:rFonts w:eastAsia="Times New Roman"/>
          <w:color w:val="000000" w:themeColor="text1"/>
        </w:rPr>
      </w:pPr>
      <w:r w:rsidRPr="002C7054">
        <w:rPr>
          <w:rFonts w:eastAsia="Times New Roman"/>
          <w:color w:val="000000" w:themeColor="text1"/>
        </w:rPr>
        <w:t xml:space="preserve">3) </w:t>
      </w:r>
      <w:r w:rsidR="3148EDDE" w:rsidRPr="002C7054">
        <w:rPr>
          <w:rFonts w:eastAsia="Times New Roman"/>
          <w:color w:val="000000" w:themeColor="text1"/>
        </w:rPr>
        <w:t>heitkogus</w:t>
      </w:r>
      <w:r w:rsidR="36A1603C" w:rsidRPr="002C7054">
        <w:rPr>
          <w:rFonts w:eastAsia="Times New Roman"/>
          <w:color w:val="000000" w:themeColor="text1"/>
        </w:rPr>
        <w:t>e</w:t>
      </w:r>
      <w:r w:rsidRPr="002C7054">
        <w:rPr>
          <w:rFonts w:eastAsia="Times New Roman"/>
          <w:color w:val="000000" w:themeColor="text1"/>
        </w:rPr>
        <w:t xml:space="preserve"> kasv 2040. aastaks</w:t>
      </w:r>
      <w:r w:rsidR="009968D6" w:rsidRPr="002C7054">
        <w:rPr>
          <w:rFonts w:eastAsia="Times New Roman"/>
          <w:color w:val="000000" w:themeColor="text1"/>
        </w:rPr>
        <w:t xml:space="preserve"> </w:t>
      </w:r>
      <w:r w:rsidR="14B639EA" w:rsidRPr="002C7054">
        <w:rPr>
          <w:rFonts w:eastAsia="Times New Roman"/>
          <w:color w:val="000000" w:themeColor="text1"/>
        </w:rPr>
        <w:t>ei ületa</w:t>
      </w:r>
      <w:r w:rsidRPr="002C7054">
        <w:rPr>
          <w:rFonts w:eastAsia="Times New Roman"/>
          <w:color w:val="000000" w:themeColor="text1"/>
        </w:rPr>
        <w:t xml:space="preserve"> </w:t>
      </w:r>
      <w:r w:rsidR="6E9B295D" w:rsidRPr="002C7054">
        <w:rPr>
          <w:rFonts w:eastAsia="Times New Roman"/>
          <w:color w:val="000000" w:themeColor="text1"/>
        </w:rPr>
        <w:t xml:space="preserve">2022. </w:t>
      </w:r>
      <w:r w:rsidR="6A19179B" w:rsidRPr="002C7054">
        <w:rPr>
          <w:rFonts w:eastAsia="Times New Roman"/>
          <w:color w:val="000000" w:themeColor="text1"/>
        </w:rPr>
        <w:t>aasta taset</w:t>
      </w:r>
      <w:r w:rsidR="556A1ADC" w:rsidRPr="002C7054">
        <w:rPr>
          <w:rFonts w:eastAsia="Times New Roman"/>
          <w:color w:val="000000" w:themeColor="text1"/>
        </w:rPr>
        <w:t>.</w:t>
      </w:r>
    </w:p>
    <w:p w14:paraId="5ACB70CF" w14:textId="08B05747" w:rsidR="7D9ACA90" w:rsidRPr="00FE790E" w:rsidRDefault="7D9ACA90" w:rsidP="00E111C9">
      <w:pPr>
        <w:spacing w:after="0" w:line="240" w:lineRule="auto"/>
        <w:jc w:val="both"/>
      </w:pPr>
    </w:p>
    <w:p w14:paraId="67CD98BC" w14:textId="20314DFA" w:rsidR="009968D6" w:rsidRDefault="473A2542" w:rsidP="00E111C9">
      <w:pPr>
        <w:spacing w:after="0" w:line="240" w:lineRule="auto"/>
        <w:jc w:val="both"/>
        <w:rPr>
          <w:b/>
          <w:bCs/>
        </w:rPr>
      </w:pPr>
      <w:r w:rsidRPr="6D907548">
        <w:rPr>
          <w:b/>
          <w:bCs/>
        </w:rPr>
        <w:t xml:space="preserve">§ </w:t>
      </w:r>
      <w:r w:rsidR="0D8CB417" w:rsidRPr="6D907548">
        <w:rPr>
          <w:b/>
          <w:bCs/>
        </w:rPr>
        <w:t>3</w:t>
      </w:r>
      <w:r w:rsidR="00322B0D">
        <w:rPr>
          <w:b/>
          <w:bCs/>
        </w:rPr>
        <w:t>2</w:t>
      </w:r>
      <w:r w:rsidR="2ABA38A1" w:rsidRPr="6D907548">
        <w:rPr>
          <w:b/>
          <w:bCs/>
        </w:rPr>
        <w:t>.</w:t>
      </w:r>
      <w:r w:rsidRPr="6D907548">
        <w:rPr>
          <w:b/>
          <w:bCs/>
        </w:rPr>
        <w:t xml:space="preserve"> </w:t>
      </w:r>
      <w:r w:rsidR="64910C21" w:rsidRPr="6D907548">
        <w:rPr>
          <w:b/>
          <w:bCs/>
        </w:rPr>
        <w:t>Jäätme</w:t>
      </w:r>
      <w:r w:rsidR="38A56308" w:rsidRPr="6D907548">
        <w:rPr>
          <w:b/>
          <w:bCs/>
        </w:rPr>
        <w:t>majandus</w:t>
      </w:r>
      <w:r w:rsidRPr="6D907548">
        <w:rPr>
          <w:b/>
          <w:bCs/>
        </w:rPr>
        <w:t>sektori kasvuhoonegaaside heitkogus</w:t>
      </w:r>
      <w:r w:rsidR="00D0D5BF" w:rsidRPr="6D907548">
        <w:rPr>
          <w:b/>
          <w:bCs/>
        </w:rPr>
        <w:t xml:space="preserve"> ja selle</w:t>
      </w:r>
      <w:r w:rsidRPr="6D907548">
        <w:rPr>
          <w:b/>
          <w:bCs/>
        </w:rPr>
        <w:t xml:space="preserve"> vähendamise eesmärgid</w:t>
      </w:r>
    </w:p>
    <w:p w14:paraId="7EF59E19" w14:textId="77777777" w:rsidR="00862265" w:rsidRDefault="00862265" w:rsidP="00E111C9">
      <w:pPr>
        <w:spacing w:after="0" w:line="240" w:lineRule="auto"/>
        <w:jc w:val="both"/>
        <w:rPr>
          <w:b/>
          <w:bCs/>
        </w:rPr>
      </w:pPr>
    </w:p>
    <w:p w14:paraId="673F38A0" w14:textId="0AE74C9C" w:rsidR="6ADA28A8" w:rsidRDefault="268B7B35" w:rsidP="00E111C9">
      <w:pPr>
        <w:spacing w:after="0" w:line="240" w:lineRule="auto"/>
        <w:jc w:val="both"/>
      </w:pPr>
      <w:r>
        <w:t xml:space="preserve">(1) </w:t>
      </w:r>
      <w:r w:rsidR="46620478">
        <w:t xml:space="preserve">Jäätmemajandussektori </w:t>
      </w:r>
      <w:r w:rsidR="77533BAB">
        <w:t xml:space="preserve">kasvuhoonegaaside </w:t>
      </w:r>
      <w:r w:rsidR="46620478">
        <w:t>heitkogus</w:t>
      </w:r>
      <w:r w:rsidR="2247175A">
        <w:t xml:space="preserve"> </w:t>
      </w:r>
      <w:r w:rsidR="2466E601">
        <w:t xml:space="preserve">koosneb </w:t>
      </w:r>
      <w:r w:rsidR="46620478">
        <w:t xml:space="preserve">jäätmete ladestamisel, </w:t>
      </w:r>
      <w:r w:rsidR="1AF39B9D">
        <w:t xml:space="preserve">kompostimisel, </w:t>
      </w:r>
      <w:r w:rsidR="46620478">
        <w:t>jäätmete põletamisel energia taaskasutuseta ja lahtisel põletamisel tekkiv</w:t>
      </w:r>
      <w:r w:rsidR="4E4B89F6">
        <w:t>ate</w:t>
      </w:r>
      <w:r w:rsidR="66DBF5DF">
        <w:t>st</w:t>
      </w:r>
      <w:r w:rsidR="4E4B89F6">
        <w:t xml:space="preserve"> kasvuhoonegaaside</w:t>
      </w:r>
      <w:r w:rsidR="46620478">
        <w:t xml:space="preserve"> hei</w:t>
      </w:r>
      <w:r w:rsidR="33877357">
        <w:t>tkogus</w:t>
      </w:r>
      <w:r w:rsidR="60936236">
        <w:t>test</w:t>
      </w:r>
      <w:r w:rsidR="46620478">
        <w:t>.</w:t>
      </w:r>
    </w:p>
    <w:p w14:paraId="0EBAAFB7" w14:textId="4A1DEA97" w:rsidR="7713A23B" w:rsidRDefault="7713A23B" w:rsidP="00E111C9">
      <w:pPr>
        <w:spacing w:after="0" w:line="240" w:lineRule="auto"/>
        <w:rPr>
          <w:b/>
          <w:bCs/>
        </w:rPr>
      </w:pPr>
    </w:p>
    <w:p w14:paraId="0CA042DA" w14:textId="44877945" w:rsidR="07C3D2E0" w:rsidRDefault="00C46E87" w:rsidP="00E111C9">
      <w:pPr>
        <w:spacing w:after="0" w:line="240" w:lineRule="auto"/>
        <w:jc w:val="both"/>
      </w:pPr>
      <w:r>
        <w:t xml:space="preserve">(2) </w:t>
      </w:r>
      <w:r w:rsidR="5A8A55A5">
        <w:t>Käesoleva paragrahvi lõikes 1 nimetatud heitkogust vähendatakse 202</w:t>
      </w:r>
      <w:r w:rsidR="50A8E832">
        <w:t>2</w:t>
      </w:r>
      <w:r w:rsidR="5A8A55A5">
        <w:t>. aasta heitkogusega võrreldes järgmiselt:</w:t>
      </w:r>
    </w:p>
    <w:p w14:paraId="28532939" w14:textId="6A86AC15" w:rsidR="691591F6" w:rsidRDefault="4D3640C4" w:rsidP="00E111C9">
      <w:pPr>
        <w:spacing w:after="0" w:line="240" w:lineRule="auto"/>
        <w:jc w:val="both"/>
        <w:rPr>
          <w:rFonts w:eastAsia="Times New Roman"/>
          <w:color w:val="000000" w:themeColor="text1"/>
        </w:rPr>
      </w:pPr>
      <w:r w:rsidRPr="1EFD7CD3">
        <w:rPr>
          <w:rFonts w:eastAsia="Times New Roman"/>
          <w:color w:val="000000" w:themeColor="text1"/>
        </w:rPr>
        <w:t xml:space="preserve">1) </w:t>
      </w:r>
      <w:r w:rsidR="691591F6" w:rsidRPr="1FAE2780">
        <w:rPr>
          <w:rFonts w:eastAsia="Times New Roman"/>
          <w:color w:val="000000" w:themeColor="text1"/>
        </w:rPr>
        <w:t>2030. aastaks 29</w:t>
      </w:r>
      <w:r w:rsidR="691591F6" w:rsidRPr="56B4F13D">
        <w:rPr>
          <w:rFonts w:eastAsia="Times New Roman"/>
          <w:color w:val="000000" w:themeColor="text1"/>
        </w:rPr>
        <w:t>%;</w:t>
      </w:r>
    </w:p>
    <w:p w14:paraId="058A3B04" w14:textId="0498CE3E" w:rsidR="691591F6" w:rsidRDefault="48652CBF" w:rsidP="00E111C9">
      <w:pPr>
        <w:spacing w:after="0" w:line="240" w:lineRule="auto"/>
        <w:jc w:val="both"/>
        <w:rPr>
          <w:rFonts w:eastAsia="Times New Roman"/>
          <w:color w:val="000000" w:themeColor="text1"/>
        </w:rPr>
      </w:pPr>
      <w:r w:rsidRPr="07F6ADAA">
        <w:rPr>
          <w:rFonts w:eastAsia="Times New Roman"/>
          <w:color w:val="000000" w:themeColor="text1"/>
        </w:rPr>
        <w:t xml:space="preserve">2) </w:t>
      </w:r>
      <w:r w:rsidR="691591F6" w:rsidRPr="1FAE2780">
        <w:rPr>
          <w:rFonts w:eastAsia="Times New Roman"/>
          <w:color w:val="000000" w:themeColor="text1"/>
        </w:rPr>
        <w:t>2035. aastaks 40</w:t>
      </w:r>
      <w:r w:rsidR="691591F6" w:rsidRPr="56B4F13D">
        <w:rPr>
          <w:rFonts w:eastAsia="Times New Roman"/>
          <w:color w:val="000000" w:themeColor="text1"/>
        </w:rPr>
        <w:t>%;</w:t>
      </w:r>
    </w:p>
    <w:p w14:paraId="6E0EC590" w14:textId="494DF601" w:rsidR="00862265" w:rsidRDefault="6D3BDEFD" w:rsidP="00E111C9">
      <w:pPr>
        <w:spacing w:after="0" w:line="240" w:lineRule="auto"/>
        <w:jc w:val="both"/>
        <w:rPr>
          <w:rFonts w:eastAsia="Times New Roman"/>
          <w:color w:val="000000" w:themeColor="text1"/>
        </w:rPr>
      </w:pPr>
      <w:r w:rsidRPr="63F5FE6F">
        <w:rPr>
          <w:rFonts w:eastAsia="Times New Roman"/>
          <w:color w:val="000000" w:themeColor="text1"/>
        </w:rPr>
        <w:t xml:space="preserve">3) </w:t>
      </w:r>
      <w:r w:rsidR="691591F6" w:rsidRPr="1FAE2780">
        <w:rPr>
          <w:rFonts w:eastAsia="Times New Roman"/>
          <w:color w:val="000000" w:themeColor="text1"/>
        </w:rPr>
        <w:t>2040. aastaks 47%.</w:t>
      </w:r>
    </w:p>
    <w:p w14:paraId="2B4F6D04" w14:textId="4BF6D2A0" w:rsidR="009968D6" w:rsidRDefault="009968D6" w:rsidP="00E111C9">
      <w:pPr>
        <w:spacing w:after="0" w:line="240" w:lineRule="auto"/>
        <w:jc w:val="both"/>
      </w:pPr>
    </w:p>
    <w:p w14:paraId="7C0912CE" w14:textId="1E893E59" w:rsidR="00880B0A" w:rsidRPr="00880B0A" w:rsidRDefault="2EF56D81" w:rsidP="00E111C9">
      <w:pPr>
        <w:spacing w:after="0" w:line="240" w:lineRule="auto"/>
        <w:jc w:val="both"/>
        <w:rPr>
          <w:b/>
          <w:bCs/>
        </w:rPr>
      </w:pPr>
      <w:r w:rsidRPr="6D907548">
        <w:rPr>
          <w:b/>
          <w:bCs/>
        </w:rPr>
        <w:t xml:space="preserve">§ </w:t>
      </w:r>
      <w:r w:rsidR="5FF3393A" w:rsidRPr="6D907548">
        <w:rPr>
          <w:b/>
          <w:bCs/>
        </w:rPr>
        <w:t>3</w:t>
      </w:r>
      <w:r w:rsidR="00322B0D">
        <w:rPr>
          <w:b/>
          <w:bCs/>
        </w:rPr>
        <w:t>3</w:t>
      </w:r>
      <w:r w:rsidR="6C67B23A" w:rsidRPr="6D907548">
        <w:rPr>
          <w:b/>
          <w:bCs/>
        </w:rPr>
        <w:t>.</w:t>
      </w:r>
      <w:r w:rsidRPr="6D907548">
        <w:rPr>
          <w:b/>
          <w:bCs/>
        </w:rPr>
        <w:t xml:space="preserve"> Põllumajandussektori kasvuhoonegaaside heitkogus</w:t>
      </w:r>
      <w:r w:rsidR="2C0774B8" w:rsidRPr="6D907548">
        <w:rPr>
          <w:b/>
          <w:bCs/>
        </w:rPr>
        <w:t xml:space="preserve"> ja selle</w:t>
      </w:r>
      <w:r w:rsidRPr="6D907548">
        <w:rPr>
          <w:b/>
          <w:bCs/>
        </w:rPr>
        <w:t xml:space="preserve"> vähendamise eesmärgid</w:t>
      </w:r>
    </w:p>
    <w:p w14:paraId="2A00DC64" w14:textId="57956235" w:rsidR="7713A23B" w:rsidRDefault="7713A23B" w:rsidP="00E111C9">
      <w:pPr>
        <w:spacing w:after="0" w:line="240" w:lineRule="auto"/>
        <w:rPr>
          <w:b/>
          <w:bCs/>
        </w:rPr>
      </w:pPr>
    </w:p>
    <w:p w14:paraId="611EDA4C" w14:textId="28E98B89" w:rsidR="48B6C61C" w:rsidRDefault="72027A85" w:rsidP="00E111C9">
      <w:pPr>
        <w:spacing w:after="0" w:line="240" w:lineRule="auto"/>
        <w:jc w:val="both"/>
      </w:pPr>
      <w:r>
        <w:t xml:space="preserve">(1) </w:t>
      </w:r>
      <w:r w:rsidR="21E480FC">
        <w:t xml:space="preserve">Põllumajandussektori </w:t>
      </w:r>
      <w:r w:rsidR="3ED56420">
        <w:t xml:space="preserve">kasvuhoonegaaside </w:t>
      </w:r>
      <w:r w:rsidR="21E480FC">
        <w:t>heitkogus</w:t>
      </w:r>
      <w:r w:rsidR="6F5C9DB9">
        <w:t xml:space="preserve"> </w:t>
      </w:r>
      <w:r w:rsidR="52A6DF10">
        <w:t xml:space="preserve">koosneb </w:t>
      </w:r>
      <w:r w:rsidR="7EFDDF2F">
        <w:t>põllumajandusmaal</w:t>
      </w:r>
      <w:r w:rsidR="003B5766">
        <w:t xml:space="preserve"> </w:t>
      </w:r>
      <w:r w:rsidR="00DE6C48">
        <w:t>või selle muutmisel</w:t>
      </w:r>
      <w:r w:rsidR="7EFDDF2F">
        <w:t>,</w:t>
      </w:r>
      <w:r w:rsidR="21E480FC">
        <w:t xml:space="preserve"> maaharimises</w:t>
      </w:r>
      <w:r w:rsidR="74476470">
        <w:t xml:space="preserve"> </w:t>
      </w:r>
      <w:r w:rsidR="3226E03B">
        <w:t>ja</w:t>
      </w:r>
      <w:r w:rsidR="21E480FC">
        <w:t xml:space="preserve"> loomakasvatuses tekkiv</w:t>
      </w:r>
      <w:r w:rsidR="3D5404FD">
        <w:t>a</w:t>
      </w:r>
      <w:r w:rsidR="13BE853B">
        <w:t>test</w:t>
      </w:r>
      <w:r w:rsidR="21E480FC">
        <w:t xml:space="preserve"> </w:t>
      </w:r>
      <w:r w:rsidR="129E3C7E">
        <w:t>kasvuhoonegaaside</w:t>
      </w:r>
      <w:r w:rsidR="21E480FC">
        <w:t xml:space="preserve"> he</w:t>
      </w:r>
      <w:r w:rsidR="06963BB6">
        <w:t>itkogus</w:t>
      </w:r>
      <w:r w:rsidR="58F6D15B">
        <w:t xml:space="preserve">test </w:t>
      </w:r>
      <w:r w:rsidR="4FD484B8">
        <w:t xml:space="preserve">ning </w:t>
      </w:r>
      <w:r w:rsidR="21E480FC">
        <w:t>põllumajanduses kasutatavatest kütustest tekkiva</w:t>
      </w:r>
      <w:r w:rsidR="35A6901B">
        <w:t>test</w:t>
      </w:r>
      <w:r w:rsidR="21E480FC">
        <w:t xml:space="preserve"> kasvuhoonegaaside heitkoguse</w:t>
      </w:r>
      <w:r w:rsidR="2F8E0B9D">
        <w:t>st</w:t>
      </w:r>
      <w:r w:rsidR="21E480FC">
        <w:t>.</w:t>
      </w:r>
    </w:p>
    <w:p w14:paraId="6BD4DE49" w14:textId="5FD2819D" w:rsidR="7713A23B" w:rsidRDefault="7713A23B" w:rsidP="00E111C9">
      <w:pPr>
        <w:spacing w:after="0" w:line="240" w:lineRule="auto"/>
        <w:rPr>
          <w:b/>
          <w:bCs/>
        </w:rPr>
      </w:pPr>
    </w:p>
    <w:p w14:paraId="1EAEC5FE" w14:textId="62799C00" w:rsidR="4D2AA6FB" w:rsidRDefault="7A259406" w:rsidP="00E111C9">
      <w:pPr>
        <w:spacing w:after="0" w:line="240" w:lineRule="auto"/>
        <w:jc w:val="both"/>
        <w:rPr>
          <w:rFonts w:eastAsia="Times New Roman"/>
          <w:color w:val="000000" w:themeColor="text1"/>
        </w:rPr>
      </w:pPr>
      <w:r>
        <w:t xml:space="preserve">(2) </w:t>
      </w:r>
      <w:r w:rsidR="57E77834" w:rsidRPr="07986AF3">
        <w:rPr>
          <w:rFonts w:eastAsia="Times New Roman"/>
          <w:color w:val="000000" w:themeColor="text1"/>
        </w:rPr>
        <w:t>Käesoleva paragrahvi lõikes 1 nimetatud heitkogust vähendatakse 202</w:t>
      </w:r>
      <w:r w:rsidR="76D63531" w:rsidRPr="07986AF3">
        <w:rPr>
          <w:rFonts w:eastAsia="Times New Roman"/>
          <w:color w:val="000000" w:themeColor="text1"/>
        </w:rPr>
        <w:t>2</w:t>
      </w:r>
      <w:r w:rsidR="57E77834" w:rsidRPr="07986AF3">
        <w:rPr>
          <w:rFonts w:eastAsia="Times New Roman"/>
          <w:color w:val="000000" w:themeColor="text1"/>
        </w:rPr>
        <w:t>. aasta heitkogusega võrreldes järgmiselt:</w:t>
      </w:r>
    </w:p>
    <w:p w14:paraId="2390A096" w14:textId="725DB5C9" w:rsidR="7D9ACA90" w:rsidRDefault="2E6FF2EA" w:rsidP="00E111C9">
      <w:pPr>
        <w:spacing w:after="0" w:line="240" w:lineRule="auto"/>
        <w:jc w:val="both"/>
        <w:rPr>
          <w:rFonts w:eastAsia="Times New Roman"/>
          <w:color w:val="000000" w:themeColor="text1"/>
        </w:rPr>
      </w:pPr>
      <w:r w:rsidRPr="2E6FF2EA">
        <w:rPr>
          <w:rFonts w:eastAsia="Times New Roman"/>
          <w:color w:val="000000" w:themeColor="text1"/>
        </w:rPr>
        <w:t xml:space="preserve">1) </w:t>
      </w:r>
      <w:r w:rsidR="01318805" w:rsidRPr="2E6FF2EA">
        <w:rPr>
          <w:rFonts w:eastAsia="Times New Roman"/>
          <w:color w:val="000000" w:themeColor="text1"/>
        </w:rPr>
        <w:t>2030.</w:t>
      </w:r>
      <w:r w:rsidR="01318805" w:rsidRPr="1FAE2780">
        <w:rPr>
          <w:rFonts w:eastAsia="Times New Roman"/>
          <w:color w:val="000000" w:themeColor="text1"/>
        </w:rPr>
        <w:t xml:space="preserve"> aastaks 14%;</w:t>
      </w:r>
    </w:p>
    <w:p w14:paraId="473037EA" w14:textId="168E93D9" w:rsidR="7D9ACA90" w:rsidRDefault="0DB264BB" w:rsidP="00E111C9">
      <w:pPr>
        <w:spacing w:after="0" w:line="240" w:lineRule="auto"/>
        <w:rPr>
          <w:rFonts w:eastAsia="Times New Roman"/>
          <w:color w:val="000000" w:themeColor="text1"/>
        </w:rPr>
      </w:pPr>
      <w:r w:rsidRPr="17D7E767">
        <w:rPr>
          <w:rFonts w:eastAsia="Times New Roman"/>
          <w:color w:val="000000" w:themeColor="text1"/>
        </w:rPr>
        <w:t xml:space="preserve">2) </w:t>
      </w:r>
      <w:r w:rsidR="01318805" w:rsidRPr="1FAE2780">
        <w:rPr>
          <w:rFonts w:eastAsia="Times New Roman"/>
          <w:color w:val="000000" w:themeColor="text1"/>
        </w:rPr>
        <w:t>2035. aastaks 17%;</w:t>
      </w:r>
    </w:p>
    <w:p w14:paraId="1E902455" w14:textId="242F6EA4" w:rsidR="7D9ACA90" w:rsidRDefault="11C72F87" w:rsidP="00E111C9">
      <w:pPr>
        <w:spacing w:after="0" w:line="240" w:lineRule="auto"/>
        <w:rPr>
          <w:rFonts w:eastAsia="Times New Roman"/>
          <w:color w:val="000000" w:themeColor="text1"/>
        </w:rPr>
      </w:pPr>
      <w:r w:rsidRPr="14C58972">
        <w:rPr>
          <w:rFonts w:eastAsia="Times New Roman"/>
          <w:color w:val="000000" w:themeColor="text1"/>
        </w:rPr>
        <w:t xml:space="preserve">3) </w:t>
      </w:r>
      <w:r w:rsidR="01318805" w:rsidRPr="14C58972">
        <w:rPr>
          <w:rFonts w:eastAsia="Times New Roman"/>
          <w:color w:val="000000" w:themeColor="text1"/>
        </w:rPr>
        <w:t>2040.</w:t>
      </w:r>
      <w:r w:rsidR="01318805" w:rsidRPr="1FAE2780">
        <w:rPr>
          <w:rFonts w:eastAsia="Times New Roman"/>
          <w:color w:val="000000" w:themeColor="text1"/>
        </w:rPr>
        <w:t xml:space="preserve"> aastaks 18%.</w:t>
      </w:r>
    </w:p>
    <w:p w14:paraId="221DF7E3" w14:textId="48A88A53" w:rsidR="7D9ACA90" w:rsidRPr="001C0C6F" w:rsidRDefault="7D9ACA90" w:rsidP="00E111C9">
      <w:pPr>
        <w:spacing w:after="0" w:line="240" w:lineRule="auto"/>
        <w:rPr>
          <w:color w:val="000000" w:themeColor="text1"/>
        </w:rPr>
      </w:pPr>
    </w:p>
    <w:p w14:paraId="7B645D5A" w14:textId="12299D99" w:rsidR="00880B0A" w:rsidRPr="00880B0A" w:rsidRDefault="195AC348" w:rsidP="00E111C9">
      <w:pPr>
        <w:spacing w:after="0" w:line="240" w:lineRule="auto"/>
        <w:rPr>
          <w:b/>
          <w:bCs/>
        </w:rPr>
      </w:pPr>
      <w:r w:rsidRPr="07986AF3">
        <w:rPr>
          <w:b/>
          <w:bCs/>
        </w:rPr>
        <w:t xml:space="preserve">§ </w:t>
      </w:r>
      <w:r w:rsidR="29D45251" w:rsidRPr="07986AF3">
        <w:rPr>
          <w:b/>
          <w:bCs/>
        </w:rPr>
        <w:t>3</w:t>
      </w:r>
      <w:r w:rsidR="00322B0D">
        <w:rPr>
          <w:b/>
          <w:bCs/>
        </w:rPr>
        <w:t>4</w:t>
      </w:r>
      <w:r w:rsidRPr="07986AF3">
        <w:rPr>
          <w:b/>
          <w:bCs/>
        </w:rPr>
        <w:t>. Maakasutussektor</w:t>
      </w:r>
      <w:r w:rsidR="66DBF643" w:rsidRPr="07986AF3">
        <w:rPr>
          <w:b/>
          <w:bCs/>
        </w:rPr>
        <w:t>i kasvuhoonegaaside heitkogus</w:t>
      </w:r>
      <w:r w:rsidR="75176970" w:rsidRPr="07986AF3">
        <w:rPr>
          <w:b/>
          <w:bCs/>
        </w:rPr>
        <w:t xml:space="preserve"> ja sell</w:t>
      </w:r>
      <w:r w:rsidR="66DBF643" w:rsidRPr="07986AF3">
        <w:rPr>
          <w:b/>
          <w:bCs/>
        </w:rPr>
        <w:t>e vähendamise</w:t>
      </w:r>
      <w:r w:rsidR="1390F45D" w:rsidRPr="07986AF3">
        <w:rPr>
          <w:b/>
          <w:bCs/>
        </w:rPr>
        <w:t xml:space="preserve"> </w:t>
      </w:r>
      <w:r w:rsidR="0FD8C928" w:rsidRPr="07986AF3">
        <w:rPr>
          <w:b/>
          <w:bCs/>
        </w:rPr>
        <w:t>ning</w:t>
      </w:r>
      <w:r w:rsidR="1390F45D" w:rsidRPr="07986AF3">
        <w:rPr>
          <w:b/>
          <w:bCs/>
        </w:rPr>
        <w:t xml:space="preserve"> kasvuhoonegaaside sidumise</w:t>
      </w:r>
      <w:r w:rsidR="66DBF643" w:rsidRPr="07986AF3">
        <w:rPr>
          <w:b/>
          <w:bCs/>
        </w:rPr>
        <w:t xml:space="preserve"> eesmärgid</w:t>
      </w:r>
    </w:p>
    <w:p w14:paraId="6482958D" w14:textId="13F21C83" w:rsidR="7713A23B" w:rsidRDefault="7713A23B" w:rsidP="00E111C9">
      <w:pPr>
        <w:spacing w:after="0" w:line="240" w:lineRule="auto"/>
        <w:rPr>
          <w:b/>
          <w:bCs/>
        </w:rPr>
      </w:pPr>
    </w:p>
    <w:p w14:paraId="325B90D9" w14:textId="7F0CFBC1" w:rsidR="5C115B8F" w:rsidRDefault="4AD3656C" w:rsidP="00E111C9">
      <w:pPr>
        <w:spacing w:after="0" w:line="240" w:lineRule="auto"/>
        <w:jc w:val="both"/>
      </w:pPr>
      <w:r>
        <w:t xml:space="preserve">(1) </w:t>
      </w:r>
      <w:r w:rsidR="001E4EB5">
        <w:t xml:space="preserve">Maakasutussektori netoheide </w:t>
      </w:r>
      <w:r w:rsidR="511E5690">
        <w:t>või netosidumine</w:t>
      </w:r>
      <w:r w:rsidR="001E4EB5">
        <w:t xml:space="preserve"> koosneb metsamaa</w:t>
      </w:r>
      <w:r w:rsidR="00086A5E">
        <w:t>l</w:t>
      </w:r>
      <w:r w:rsidR="00E65D04">
        <w:t xml:space="preserve">, </w:t>
      </w:r>
      <w:r w:rsidR="001E4EB5">
        <w:t>puittoo</w:t>
      </w:r>
      <w:r w:rsidR="00E65D04">
        <w:t>dete</w:t>
      </w:r>
      <w:r w:rsidR="00086A5E">
        <w:t>s</w:t>
      </w:r>
      <w:r w:rsidR="001313E7">
        <w:t>,</w:t>
      </w:r>
      <w:r w:rsidR="001E4EB5">
        <w:t xml:space="preserve"> </w:t>
      </w:r>
      <w:r w:rsidR="00B87B3B">
        <w:t>põllumaa</w:t>
      </w:r>
      <w:r w:rsidR="00086A5E">
        <w:t>l</w:t>
      </w:r>
      <w:r w:rsidR="00B87B3B">
        <w:t>, rohumaa</w:t>
      </w:r>
      <w:r w:rsidR="00086A5E">
        <w:t>l</w:t>
      </w:r>
      <w:r w:rsidR="001313E7">
        <w:t>,</w:t>
      </w:r>
      <w:r w:rsidR="001E4EB5">
        <w:t xml:space="preserve"> </w:t>
      </w:r>
      <w:proofErr w:type="spellStart"/>
      <w:r w:rsidR="001E4EB5">
        <w:t>turbatootmisalad</w:t>
      </w:r>
      <w:r w:rsidR="00E65D04">
        <w:t>e</w:t>
      </w:r>
      <w:r w:rsidR="00086A5E">
        <w:t>l</w:t>
      </w:r>
      <w:proofErr w:type="spellEnd"/>
      <w:r w:rsidR="009559F1">
        <w:t>,</w:t>
      </w:r>
      <w:r w:rsidR="001E4EB5">
        <w:t xml:space="preserve"> aiandusturba kasutami</w:t>
      </w:r>
      <w:r w:rsidR="00086A5E">
        <w:t>s</w:t>
      </w:r>
      <w:r w:rsidR="001E4EB5">
        <w:t>e</w:t>
      </w:r>
      <w:r w:rsidR="00086A5E">
        <w:t>l</w:t>
      </w:r>
      <w:r w:rsidR="009559F1">
        <w:t xml:space="preserve">, </w:t>
      </w:r>
      <w:r w:rsidR="001E4EB5">
        <w:t>asula</w:t>
      </w:r>
      <w:r w:rsidR="001313E7">
        <w:t>te</w:t>
      </w:r>
      <w:r w:rsidR="00086A5E">
        <w:t>s</w:t>
      </w:r>
      <w:r w:rsidR="001E4EB5">
        <w:t xml:space="preserve"> ja maakasutuse muutus</w:t>
      </w:r>
      <w:r w:rsidR="001313E7">
        <w:t>est</w:t>
      </w:r>
      <w:r w:rsidR="001E4EB5">
        <w:t xml:space="preserve"> muudeks märgaladeks </w:t>
      </w:r>
      <w:r w:rsidR="009559F1">
        <w:t>nin</w:t>
      </w:r>
      <w:r w:rsidR="00C20F2B">
        <w:t>g</w:t>
      </w:r>
      <w:r w:rsidR="001E4EB5">
        <w:t xml:space="preserve"> muu</w:t>
      </w:r>
      <w:r w:rsidR="00086A5E">
        <w:t>l</w:t>
      </w:r>
      <w:r w:rsidR="001E4EB5">
        <w:t xml:space="preserve"> maa</w:t>
      </w:r>
      <w:r w:rsidR="00086A5E">
        <w:t>l tekkivate</w:t>
      </w:r>
      <w:r w:rsidR="001E4EB5">
        <w:t xml:space="preserve"> kasvuhoonegaaside heite ja sidumise vahest.</w:t>
      </w:r>
    </w:p>
    <w:p w14:paraId="461165C2" w14:textId="20FFC304" w:rsidR="429DF3D9" w:rsidRDefault="429DF3D9" w:rsidP="00E111C9">
      <w:pPr>
        <w:spacing w:after="0" w:line="240" w:lineRule="auto"/>
        <w:jc w:val="both"/>
      </w:pPr>
    </w:p>
    <w:p w14:paraId="232AFBBD" w14:textId="223FAD74" w:rsidR="429DF3D9" w:rsidRDefault="46AD4CF1" w:rsidP="00E111C9">
      <w:pPr>
        <w:spacing w:after="0" w:line="240" w:lineRule="auto"/>
        <w:jc w:val="both"/>
        <w:rPr>
          <w:rFonts w:eastAsia="Times New Roman"/>
          <w:color w:val="000000" w:themeColor="text1"/>
        </w:rPr>
      </w:pPr>
      <w:r w:rsidRPr="7855B869">
        <w:rPr>
          <w:rFonts w:eastAsia="Times New Roman"/>
          <w:color w:val="000000" w:themeColor="text1"/>
        </w:rPr>
        <w:t xml:space="preserve">(2) </w:t>
      </w:r>
      <w:r w:rsidR="0F0E50EF" w:rsidRPr="7855B869">
        <w:rPr>
          <w:rFonts w:eastAsia="Times New Roman"/>
          <w:color w:val="000000" w:themeColor="text1"/>
        </w:rPr>
        <w:t xml:space="preserve">Maakasutussektori heitkoguste vähendamise eesmärk aastaks 2030 on saavutada </w:t>
      </w:r>
      <w:r w:rsidR="18ACEAD8" w:rsidRPr="7855B869">
        <w:rPr>
          <w:rFonts w:eastAsia="Times New Roman"/>
          <w:color w:val="000000" w:themeColor="text1"/>
        </w:rPr>
        <w:t>kasvuhoonegaaside heite ja sidumise tasakaal</w:t>
      </w:r>
      <w:r w:rsidR="525F74C0" w:rsidRPr="7855B869">
        <w:rPr>
          <w:rFonts w:eastAsia="Times New Roman"/>
          <w:color w:val="000000" w:themeColor="text1"/>
        </w:rPr>
        <w:t>.</w:t>
      </w:r>
    </w:p>
    <w:p w14:paraId="721E1591" w14:textId="7222D205" w:rsidR="429DF3D9" w:rsidRDefault="6B85847C" w:rsidP="00E111C9">
      <w:pPr>
        <w:spacing w:after="0" w:line="240" w:lineRule="auto"/>
        <w:jc w:val="both"/>
        <w:rPr>
          <w:rFonts w:eastAsia="Times New Roman"/>
          <w:color w:val="000000" w:themeColor="text1"/>
        </w:rPr>
      </w:pPr>
      <w:r w:rsidRPr="2DA361DC">
        <w:rPr>
          <w:rFonts w:eastAsia="Times New Roman"/>
          <w:color w:val="000000" w:themeColor="text1"/>
        </w:rPr>
        <w:t xml:space="preserve">(3) </w:t>
      </w:r>
      <w:r w:rsidR="7BF6BB1A" w:rsidRPr="2DA361DC">
        <w:rPr>
          <w:rFonts w:eastAsia="Times New Roman"/>
          <w:color w:val="000000" w:themeColor="text1"/>
        </w:rPr>
        <w:t xml:space="preserve">Maakasutussektori eesmärk on olla </w:t>
      </w:r>
      <w:r w:rsidR="7411BCD9" w:rsidRPr="2DA361DC">
        <w:rPr>
          <w:rFonts w:eastAsia="Times New Roman"/>
          <w:color w:val="000000" w:themeColor="text1"/>
        </w:rPr>
        <w:t xml:space="preserve">kasvuhoonegaaside </w:t>
      </w:r>
      <w:proofErr w:type="spellStart"/>
      <w:r w:rsidR="0336B070" w:rsidRPr="2DA361DC">
        <w:rPr>
          <w:rFonts w:eastAsia="Times New Roman"/>
          <w:color w:val="000000" w:themeColor="text1"/>
        </w:rPr>
        <w:t>neto</w:t>
      </w:r>
      <w:r w:rsidR="26B965C7" w:rsidRPr="2DA361DC">
        <w:rPr>
          <w:rFonts w:eastAsia="Times New Roman"/>
          <w:color w:val="000000" w:themeColor="text1"/>
        </w:rPr>
        <w:t>sidu</w:t>
      </w:r>
      <w:r w:rsidR="00BA9664" w:rsidRPr="2DA361DC">
        <w:rPr>
          <w:rFonts w:eastAsia="Times New Roman"/>
          <w:color w:val="000000" w:themeColor="text1"/>
        </w:rPr>
        <w:t>ja</w:t>
      </w:r>
      <w:proofErr w:type="spellEnd"/>
      <w:r w:rsidR="77701C2C" w:rsidRPr="2DA361DC">
        <w:rPr>
          <w:rFonts w:eastAsia="Times New Roman"/>
          <w:color w:val="000000" w:themeColor="text1"/>
        </w:rPr>
        <w:t xml:space="preserve"> a</w:t>
      </w:r>
      <w:r w:rsidR="26B965C7" w:rsidRPr="2DA361DC">
        <w:rPr>
          <w:rFonts w:eastAsia="Times New Roman"/>
          <w:color w:val="000000" w:themeColor="text1"/>
        </w:rPr>
        <w:t>lates</w:t>
      </w:r>
      <w:r w:rsidR="7BF6BB1A" w:rsidRPr="2DA361DC">
        <w:rPr>
          <w:rFonts w:eastAsia="Times New Roman"/>
          <w:color w:val="000000" w:themeColor="text1"/>
        </w:rPr>
        <w:t xml:space="preserve"> 2035. aastast.</w:t>
      </w:r>
    </w:p>
    <w:p w14:paraId="3CCD4377" w14:textId="7996A59C" w:rsidR="6F3900BB" w:rsidRDefault="6F3900BB" w:rsidP="00E111C9">
      <w:pPr>
        <w:spacing w:after="0" w:line="240" w:lineRule="auto"/>
        <w:jc w:val="both"/>
        <w:rPr>
          <w:rFonts w:eastAsia="Times New Roman"/>
          <w:color w:val="000000" w:themeColor="text1"/>
        </w:rPr>
      </w:pPr>
    </w:p>
    <w:p w14:paraId="3C4A43F3" w14:textId="2C7E243D" w:rsidR="56B4F13D" w:rsidRDefault="3104EAD1" w:rsidP="00E111C9">
      <w:pPr>
        <w:spacing w:after="0" w:line="240" w:lineRule="auto"/>
        <w:jc w:val="both"/>
      </w:pPr>
      <w:r w:rsidRPr="00322B0D">
        <w:rPr>
          <w:rFonts w:eastAsia="Times New Roman"/>
          <w:color w:val="000000" w:themeColor="text1"/>
        </w:rPr>
        <w:t>(</w:t>
      </w:r>
      <w:r w:rsidR="00322B0D" w:rsidRPr="00322B0D">
        <w:rPr>
          <w:rFonts w:eastAsia="Times New Roman"/>
          <w:color w:val="000000" w:themeColor="text1"/>
        </w:rPr>
        <w:t>4</w:t>
      </w:r>
      <w:r w:rsidRPr="00322B0D">
        <w:rPr>
          <w:rFonts w:eastAsia="Times New Roman"/>
          <w:color w:val="000000" w:themeColor="text1"/>
        </w:rPr>
        <w:t>)</w:t>
      </w:r>
      <w:r w:rsidRPr="07986AF3">
        <w:rPr>
          <w:rFonts w:eastAsia="Times New Roman"/>
          <w:color w:val="000000" w:themeColor="text1"/>
        </w:rPr>
        <w:t xml:space="preserve"> </w:t>
      </w:r>
      <w:r w:rsidR="6DCA93D0" w:rsidRPr="07986AF3">
        <w:rPr>
          <w:rFonts w:eastAsia="Times New Roman"/>
          <w:color w:val="000000" w:themeColor="text1"/>
        </w:rPr>
        <w:t xml:space="preserve">Turbasektori heitkoguste </w:t>
      </w:r>
      <w:r w:rsidR="2FB39034" w:rsidRPr="07986AF3">
        <w:rPr>
          <w:rFonts w:eastAsia="Times New Roman"/>
          <w:color w:val="000000" w:themeColor="text1"/>
        </w:rPr>
        <w:t>vähendamise</w:t>
      </w:r>
      <w:r w:rsidR="7611B22C" w:rsidRPr="07986AF3">
        <w:rPr>
          <w:rFonts w:eastAsia="Times New Roman"/>
          <w:color w:val="000000" w:themeColor="text1"/>
        </w:rPr>
        <w:t xml:space="preserve"> eesmärgid </w:t>
      </w:r>
      <w:r w:rsidR="7611B22C">
        <w:t>võrreldes 2022. aasta heitkogusega</w:t>
      </w:r>
      <w:r w:rsidR="59CDE1AA">
        <w:t xml:space="preserve"> on järgmised:</w:t>
      </w:r>
    </w:p>
    <w:p w14:paraId="687F9EF4" w14:textId="04DF8B2F" w:rsidR="56B4F13D" w:rsidRDefault="567CC67C" w:rsidP="00E111C9">
      <w:pPr>
        <w:spacing w:after="0" w:line="240" w:lineRule="auto"/>
        <w:jc w:val="both"/>
        <w:rPr>
          <w:rFonts w:eastAsia="Times New Roman"/>
          <w:color w:val="000000" w:themeColor="text1"/>
        </w:rPr>
      </w:pPr>
      <w:r>
        <w:t>1) heitkogust vähendatakse</w:t>
      </w:r>
      <w:r w:rsidR="009968D6">
        <w:t xml:space="preserve"> </w:t>
      </w:r>
      <w:r w:rsidR="3C567E1E" w:rsidRPr="6F54DC22">
        <w:rPr>
          <w:rFonts w:eastAsia="Times New Roman"/>
          <w:color w:val="000000" w:themeColor="text1"/>
        </w:rPr>
        <w:t>2030</w:t>
      </w:r>
      <w:r w:rsidR="3A66FE8C" w:rsidRPr="6F54DC22">
        <w:rPr>
          <w:rFonts w:eastAsia="Times New Roman"/>
          <w:color w:val="000000" w:themeColor="text1"/>
        </w:rPr>
        <w:t>. aastaks</w:t>
      </w:r>
      <w:r w:rsidR="3C567E1E" w:rsidRPr="6F54DC22">
        <w:rPr>
          <w:rFonts w:eastAsia="Times New Roman"/>
          <w:color w:val="000000" w:themeColor="text1"/>
        </w:rPr>
        <w:t xml:space="preserve"> 12%</w:t>
      </w:r>
      <w:r w:rsidR="41852071" w:rsidRPr="6F54DC22">
        <w:rPr>
          <w:rFonts w:eastAsia="Times New Roman"/>
          <w:color w:val="000000" w:themeColor="text1"/>
        </w:rPr>
        <w:t>;</w:t>
      </w:r>
    </w:p>
    <w:p w14:paraId="0BAAD9FB" w14:textId="69DDB309" w:rsidR="56B4F13D" w:rsidRDefault="5625EFBF" w:rsidP="00E111C9">
      <w:pPr>
        <w:spacing w:after="0" w:line="240" w:lineRule="auto"/>
        <w:jc w:val="both"/>
        <w:rPr>
          <w:rFonts w:eastAsia="Times New Roman"/>
          <w:color w:val="000000" w:themeColor="text1"/>
        </w:rPr>
      </w:pPr>
      <w:r w:rsidRPr="2DA361DC">
        <w:rPr>
          <w:rFonts w:eastAsia="Times New Roman"/>
          <w:color w:val="000000" w:themeColor="text1"/>
        </w:rPr>
        <w:t>2) heitkogust vähendatakse</w:t>
      </w:r>
      <w:r w:rsidR="009968D6" w:rsidRPr="2DA361DC">
        <w:rPr>
          <w:rFonts w:eastAsia="Times New Roman"/>
          <w:color w:val="000000" w:themeColor="text1"/>
        </w:rPr>
        <w:t xml:space="preserve"> </w:t>
      </w:r>
      <w:r w:rsidR="376ED539" w:rsidRPr="2DA361DC">
        <w:rPr>
          <w:rFonts w:eastAsia="Times New Roman"/>
          <w:color w:val="000000" w:themeColor="text1"/>
        </w:rPr>
        <w:t>2040</w:t>
      </w:r>
      <w:r w:rsidR="3E865CF1" w:rsidRPr="2DA361DC">
        <w:rPr>
          <w:rFonts w:eastAsia="Times New Roman"/>
          <w:color w:val="000000" w:themeColor="text1"/>
        </w:rPr>
        <w:t>. aastaks</w:t>
      </w:r>
      <w:r w:rsidR="43EAD276" w:rsidRPr="2DA361DC">
        <w:rPr>
          <w:rFonts w:eastAsia="Times New Roman"/>
          <w:color w:val="000000" w:themeColor="text1"/>
        </w:rPr>
        <w:t xml:space="preserve"> </w:t>
      </w:r>
      <w:r w:rsidR="376ED539" w:rsidRPr="2DA361DC">
        <w:rPr>
          <w:rFonts w:eastAsia="Times New Roman"/>
          <w:color w:val="000000" w:themeColor="text1"/>
        </w:rPr>
        <w:t>50%</w:t>
      </w:r>
      <w:r w:rsidR="664FBBCA" w:rsidRPr="2DA361DC">
        <w:rPr>
          <w:rFonts w:eastAsia="Times New Roman"/>
          <w:color w:val="000000" w:themeColor="text1"/>
        </w:rPr>
        <w:t>;</w:t>
      </w:r>
    </w:p>
    <w:p w14:paraId="5715BFA5" w14:textId="4F11AA8D" w:rsidR="56B4F13D" w:rsidRDefault="61850EBF" w:rsidP="00E111C9">
      <w:pPr>
        <w:spacing w:after="0" w:line="240" w:lineRule="auto"/>
        <w:jc w:val="both"/>
        <w:rPr>
          <w:rFonts w:eastAsia="Times New Roman"/>
          <w:color w:val="000000" w:themeColor="text1"/>
        </w:rPr>
      </w:pPr>
      <w:r w:rsidRPr="15BE0D89">
        <w:rPr>
          <w:rFonts w:eastAsia="Times New Roman"/>
          <w:color w:val="000000" w:themeColor="text1"/>
        </w:rPr>
        <w:t xml:space="preserve">3) </w:t>
      </w:r>
      <w:r w:rsidR="2E205C29" w:rsidRPr="15BE0D89">
        <w:rPr>
          <w:rFonts w:eastAsia="Times New Roman"/>
          <w:color w:val="000000" w:themeColor="text1"/>
        </w:rPr>
        <w:t>2050</w:t>
      </w:r>
      <w:r w:rsidR="46B43661" w:rsidRPr="15BE0D89">
        <w:rPr>
          <w:rFonts w:eastAsia="Times New Roman"/>
          <w:color w:val="000000" w:themeColor="text1"/>
        </w:rPr>
        <w:t>. aastaks</w:t>
      </w:r>
      <w:r w:rsidR="2E205C29" w:rsidRPr="15BE0D89">
        <w:rPr>
          <w:rFonts w:eastAsia="Times New Roman"/>
          <w:color w:val="000000" w:themeColor="text1"/>
        </w:rPr>
        <w:t xml:space="preserve"> </w:t>
      </w:r>
      <w:r w:rsidR="0003436E" w:rsidRPr="15BE0D89">
        <w:rPr>
          <w:rFonts w:eastAsia="Times New Roman"/>
          <w:color w:val="000000" w:themeColor="text1"/>
        </w:rPr>
        <w:t>saavutatakse kasvuhoonegaaside heite ja sidumise tasakaal</w:t>
      </w:r>
      <w:r w:rsidR="00711DAD" w:rsidRPr="15BE0D89">
        <w:rPr>
          <w:rFonts w:eastAsia="Times New Roman"/>
          <w:color w:val="000000" w:themeColor="text1"/>
        </w:rPr>
        <w:t>.</w:t>
      </w:r>
    </w:p>
    <w:p w14:paraId="08B79EFA" w14:textId="7C95DBD7" w:rsidR="6F3900BB" w:rsidRDefault="6F3900BB" w:rsidP="00E111C9">
      <w:pPr>
        <w:spacing w:after="0" w:line="240" w:lineRule="auto"/>
        <w:jc w:val="both"/>
        <w:rPr>
          <w:rFonts w:eastAsia="Times New Roman"/>
          <w:color w:val="000000" w:themeColor="text1"/>
        </w:rPr>
      </w:pPr>
    </w:p>
    <w:p w14:paraId="5CBC3A87" w14:textId="28A33C8A" w:rsidR="00FF5B9E" w:rsidRDefault="53A43E93" w:rsidP="00E111C9">
      <w:pPr>
        <w:spacing w:after="0" w:line="240" w:lineRule="auto"/>
        <w:jc w:val="both"/>
        <w:rPr>
          <w:b/>
          <w:bCs/>
        </w:rPr>
      </w:pPr>
      <w:r w:rsidRPr="6D907548">
        <w:rPr>
          <w:b/>
          <w:bCs/>
        </w:rPr>
        <w:t xml:space="preserve">§ </w:t>
      </w:r>
      <w:r w:rsidR="5FE27723" w:rsidRPr="6D907548">
        <w:rPr>
          <w:b/>
          <w:bCs/>
        </w:rPr>
        <w:t>3</w:t>
      </w:r>
      <w:r w:rsidR="008C33C4">
        <w:rPr>
          <w:b/>
          <w:bCs/>
        </w:rPr>
        <w:t>5</w:t>
      </w:r>
      <w:r w:rsidR="5FE27723" w:rsidRPr="6D907548">
        <w:rPr>
          <w:b/>
          <w:bCs/>
        </w:rPr>
        <w:t>.</w:t>
      </w:r>
      <w:r w:rsidRPr="6D907548">
        <w:rPr>
          <w:b/>
          <w:bCs/>
        </w:rPr>
        <w:t xml:space="preserve"> </w:t>
      </w:r>
      <w:r w:rsidR="6251885D" w:rsidRPr="6D907548">
        <w:rPr>
          <w:b/>
          <w:bCs/>
        </w:rPr>
        <w:t>K</w:t>
      </w:r>
      <w:r w:rsidRPr="6D907548">
        <w:rPr>
          <w:b/>
          <w:bCs/>
        </w:rPr>
        <w:t>liimamuutus</w:t>
      </w:r>
      <w:r w:rsidR="755632CA" w:rsidRPr="6D907548">
        <w:rPr>
          <w:b/>
          <w:bCs/>
        </w:rPr>
        <w:t xml:space="preserve">tega </w:t>
      </w:r>
      <w:r w:rsidRPr="6D907548">
        <w:rPr>
          <w:b/>
          <w:bCs/>
        </w:rPr>
        <w:t>kohanemi</w:t>
      </w:r>
      <w:r w:rsidR="31F968CA" w:rsidRPr="6D907548">
        <w:rPr>
          <w:b/>
          <w:bCs/>
        </w:rPr>
        <w:t>se</w:t>
      </w:r>
      <w:r w:rsidR="6620FCF3" w:rsidRPr="6D907548">
        <w:rPr>
          <w:b/>
          <w:bCs/>
        </w:rPr>
        <w:t xml:space="preserve"> eesmärgid</w:t>
      </w:r>
    </w:p>
    <w:p w14:paraId="4CFA5C66" w14:textId="629A6DC1" w:rsidR="6D907548" w:rsidRDefault="6D907548" w:rsidP="00E111C9">
      <w:pPr>
        <w:spacing w:after="0" w:line="240" w:lineRule="auto"/>
        <w:jc w:val="both"/>
        <w:rPr>
          <w:rFonts w:eastAsia="Times New Roman"/>
        </w:rPr>
      </w:pPr>
    </w:p>
    <w:p w14:paraId="191C0817" w14:textId="484AA464" w:rsidR="3FF9DADC" w:rsidRDefault="27C00C7A" w:rsidP="00E111C9">
      <w:pPr>
        <w:spacing w:after="0" w:line="240" w:lineRule="auto"/>
        <w:jc w:val="both"/>
        <w:rPr>
          <w:rFonts w:eastAsia="Times New Roman"/>
        </w:rPr>
      </w:pPr>
      <w:r w:rsidRPr="07986AF3">
        <w:rPr>
          <w:rFonts w:eastAsia="Times New Roman"/>
        </w:rPr>
        <w:t xml:space="preserve">(1) </w:t>
      </w:r>
      <w:r w:rsidR="381D8964" w:rsidRPr="07986AF3">
        <w:rPr>
          <w:rFonts w:eastAsia="Times New Roman"/>
        </w:rPr>
        <w:t>Kliimamuutustega kohanemise eesmär</w:t>
      </w:r>
      <w:r w:rsidR="4BA29043" w:rsidRPr="07986AF3">
        <w:rPr>
          <w:rFonts w:eastAsia="Times New Roman"/>
        </w:rPr>
        <w:t>k</w:t>
      </w:r>
      <w:r w:rsidR="381D8964" w:rsidRPr="07986AF3">
        <w:rPr>
          <w:rFonts w:eastAsia="Times New Roman"/>
        </w:rPr>
        <w:t xml:space="preserve"> on </w:t>
      </w:r>
      <w:commentRangeStart w:id="82"/>
      <w:ins w:id="83" w:author="Aili Sandre - JUSTDIGI" w:date="2025-01-14T09:01:00Z" w16du:dateUtc="2025-01-14T07:01:00Z">
        <w:r w:rsidR="00846367">
          <w:rPr>
            <w:rFonts w:eastAsia="Times New Roman"/>
          </w:rPr>
          <w:t>parand</w:t>
        </w:r>
      </w:ins>
      <w:ins w:id="84" w:author="Aili Sandre - JUSTDIGI" w:date="2025-01-14T09:02:00Z" w16du:dateUtc="2025-01-14T07:02:00Z">
        <w:r w:rsidR="00846367">
          <w:rPr>
            <w:rFonts w:eastAsia="Times New Roman"/>
          </w:rPr>
          <w:t>ada</w:t>
        </w:r>
      </w:ins>
      <w:del w:id="85" w:author="Aili Sandre - JUSTDIGI" w:date="2025-01-14T09:01:00Z" w16du:dateUtc="2025-01-14T07:01:00Z">
        <w:r w:rsidR="7DB01F6B" w:rsidRPr="07986AF3" w:rsidDel="00846367">
          <w:rPr>
            <w:rFonts w:eastAsia="Times New Roman"/>
          </w:rPr>
          <w:delText>t</w:delText>
        </w:r>
        <w:r w:rsidR="000E3BA6" w:rsidDel="00846367">
          <w:rPr>
            <w:rFonts w:eastAsia="Times New Roman"/>
          </w:rPr>
          <w:delText>õst</w:delText>
        </w:r>
        <w:r w:rsidR="7DB01F6B" w:rsidRPr="07986AF3" w:rsidDel="00846367">
          <w:rPr>
            <w:rFonts w:eastAsia="Times New Roman"/>
          </w:rPr>
          <w:delText>a</w:delText>
        </w:r>
      </w:del>
      <w:commentRangeEnd w:id="82"/>
      <w:r w:rsidR="00846367">
        <w:rPr>
          <w:rStyle w:val="Kommentaariviide"/>
        </w:rPr>
        <w:commentReference w:id="82"/>
      </w:r>
      <w:r w:rsidR="7DB01F6B" w:rsidRPr="07986AF3">
        <w:rPr>
          <w:rFonts w:eastAsia="Times New Roman"/>
        </w:rPr>
        <w:t xml:space="preserve"> </w:t>
      </w:r>
      <w:r w:rsidR="615DD11B" w:rsidRPr="07986AF3">
        <w:rPr>
          <w:rFonts w:eastAsia="Times New Roman"/>
        </w:rPr>
        <w:t xml:space="preserve">elanikkonna </w:t>
      </w:r>
      <w:r w:rsidR="52C69F6E" w:rsidRPr="66377473">
        <w:rPr>
          <w:rFonts w:eastAsia="Times New Roman"/>
        </w:rPr>
        <w:t>teadlikkus</w:t>
      </w:r>
      <w:r w:rsidR="26478FEC" w:rsidRPr="66377473">
        <w:rPr>
          <w:rFonts w:eastAsia="Times New Roman"/>
        </w:rPr>
        <w:t>t</w:t>
      </w:r>
      <w:r w:rsidR="7EBE4069" w:rsidRPr="07986AF3">
        <w:rPr>
          <w:rFonts w:eastAsia="Times New Roman"/>
        </w:rPr>
        <w:t xml:space="preserve"> kliimamuutuste</w:t>
      </w:r>
      <w:r w:rsidR="1237CF41" w:rsidRPr="07986AF3">
        <w:rPr>
          <w:rFonts w:eastAsia="Times New Roman"/>
        </w:rPr>
        <w:t>st ja kliimariskidest</w:t>
      </w:r>
      <w:r w:rsidR="615DD11B" w:rsidRPr="07986AF3">
        <w:rPr>
          <w:rFonts w:eastAsia="Times New Roman"/>
        </w:rPr>
        <w:t>, suurendada</w:t>
      </w:r>
      <w:r w:rsidR="381D8964" w:rsidRPr="07986AF3">
        <w:rPr>
          <w:rFonts w:eastAsia="Times New Roman"/>
        </w:rPr>
        <w:t xml:space="preserve"> ühiskonna</w:t>
      </w:r>
      <w:r w:rsidR="07722E23" w:rsidRPr="07986AF3">
        <w:rPr>
          <w:rFonts w:eastAsia="Times New Roman"/>
        </w:rPr>
        <w:t>, majanduse</w:t>
      </w:r>
      <w:r w:rsidR="381D8964" w:rsidRPr="07986AF3">
        <w:rPr>
          <w:rFonts w:eastAsia="Times New Roman"/>
        </w:rPr>
        <w:t xml:space="preserve"> ja ökosüsteemide vastupanuvõimet ning vähendada haavatavust kliimamuutuste ebasoodsate mõjude</w:t>
      </w:r>
      <w:r w:rsidR="006E70EC">
        <w:rPr>
          <w:rFonts w:eastAsia="Times New Roman"/>
        </w:rPr>
        <w:t xml:space="preserve"> </w:t>
      </w:r>
      <w:r w:rsidR="000A1461">
        <w:rPr>
          <w:rFonts w:eastAsia="Times New Roman"/>
        </w:rPr>
        <w:t>suhtes</w:t>
      </w:r>
      <w:r w:rsidR="0A0D4922" w:rsidRPr="07986AF3">
        <w:rPr>
          <w:rFonts w:eastAsia="Times New Roman"/>
        </w:rPr>
        <w:t>.</w:t>
      </w:r>
    </w:p>
    <w:p w14:paraId="72B1144D" w14:textId="77777777" w:rsidR="00C75F6B" w:rsidRDefault="00C75F6B" w:rsidP="00E111C9">
      <w:pPr>
        <w:spacing w:after="0" w:line="240" w:lineRule="auto"/>
        <w:jc w:val="both"/>
        <w:rPr>
          <w:rFonts w:eastAsia="Times New Roman"/>
        </w:rPr>
      </w:pPr>
    </w:p>
    <w:p w14:paraId="5B192E04" w14:textId="76172F58" w:rsidR="3FF9DADC" w:rsidRDefault="6ACFBB58">
      <w:pPr>
        <w:spacing w:after="0" w:line="240" w:lineRule="auto"/>
        <w:jc w:val="both"/>
        <w:rPr>
          <w:rFonts w:eastAsia="Times New Roman"/>
        </w:rPr>
        <w:pPrChange w:id="86" w:author="Aili Sandre - JUSTDIGI" w:date="2025-01-14T14:51:00Z" w16du:dateUtc="2025-01-14T12:51:00Z">
          <w:pPr>
            <w:spacing w:after="0" w:line="257" w:lineRule="auto"/>
            <w:jc w:val="both"/>
          </w:pPr>
        </w:pPrChange>
      </w:pPr>
      <w:r w:rsidRPr="2DA361DC">
        <w:rPr>
          <w:rFonts w:eastAsia="Times New Roman"/>
        </w:rPr>
        <w:t>(2)</w:t>
      </w:r>
      <w:r w:rsidR="003649FA">
        <w:rPr>
          <w:rFonts w:eastAsia="Times New Roman"/>
        </w:rPr>
        <w:t xml:space="preserve"> </w:t>
      </w:r>
      <w:r w:rsidR="00504A82">
        <w:rPr>
          <w:rFonts w:eastAsia="Times New Roman"/>
        </w:rPr>
        <w:t>Kliimamuutustega kohanemise eesmärgist lähtu</w:t>
      </w:r>
      <w:ins w:id="87" w:author="Aili Sandre - JUSTDIGI" w:date="2025-01-14T09:02:00Z" w16du:dateUtc="2025-01-14T07:02:00Z">
        <w:r w:rsidR="00E77BBF">
          <w:rPr>
            <w:rFonts w:eastAsia="Times New Roman"/>
          </w:rPr>
          <w:t>des</w:t>
        </w:r>
      </w:ins>
      <w:del w:id="88" w:author="Aili Sandre - JUSTDIGI" w:date="2025-01-14T09:02:00Z" w16du:dateUtc="2025-01-14T07:02:00Z">
        <w:r w:rsidR="00504A82" w:rsidDel="00E77BBF">
          <w:rPr>
            <w:rFonts w:eastAsia="Times New Roman"/>
          </w:rPr>
          <w:delText>valt</w:delText>
        </w:r>
      </w:del>
      <w:r w:rsidR="00504A82">
        <w:rPr>
          <w:rFonts w:eastAsia="Times New Roman"/>
        </w:rPr>
        <w:t xml:space="preserve"> on </w:t>
      </w:r>
      <w:r w:rsidR="69AD3423" w:rsidRPr="66377473">
        <w:rPr>
          <w:rFonts w:eastAsia="Times New Roman"/>
        </w:rPr>
        <w:t>vaja</w:t>
      </w:r>
      <w:del w:id="89" w:author="Aili Sandre - JUSTDIGI" w:date="2025-01-14T09:02:00Z" w16du:dateUtc="2025-01-14T07:02:00Z">
        <w:r w:rsidR="69AD3423" w:rsidRPr="66377473" w:rsidDel="00E77BBF">
          <w:rPr>
            <w:rFonts w:eastAsia="Times New Roman"/>
          </w:rPr>
          <w:delText>lik</w:delText>
        </w:r>
      </w:del>
      <w:r w:rsidR="15A68B75" w:rsidRPr="2DA361DC">
        <w:rPr>
          <w:rFonts w:eastAsia="Times New Roman"/>
        </w:rPr>
        <w:t xml:space="preserve"> tagada</w:t>
      </w:r>
      <w:r w:rsidR="006B8312" w:rsidRPr="2DA361DC">
        <w:rPr>
          <w:rFonts w:eastAsia="Times New Roman"/>
        </w:rPr>
        <w:t>:</w:t>
      </w:r>
    </w:p>
    <w:p w14:paraId="73FAFE5E" w14:textId="1CB81A78" w:rsidR="06BA38A7" w:rsidRDefault="53069A0F" w:rsidP="00E111C9">
      <w:pPr>
        <w:spacing w:after="0" w:line="240" w:lineRule="auto"/>
        <w:jc w:val="both"/>
      </w:pPr>
      <w:r>
        <w:t xml:space="preserve">1) </w:t>
      </w:r>
      <w:r w:rsidR="140A765A">
        <w:t xml:space="preserve">majanduse ja taristute toimimine mistahes </w:t>
      </w:r>
      <w:r w:rsidR="00CC53FB">
        <w:t>ilmastikunähtuse</w:t>
      </w:r>
      <w:r w:rsidR="00731B93">
        <w:t xml:space="preserve"> </w:t>
      </w:r>
      <w:r w:rsidR="140A765A">
        <w:t>avaldumisel nii, et taristust sõltuvad</w:t>
      </w:r>
      <w:r w:rsidR="009968D6">
        <w:t xml:space="preserve"> </w:t>
      </w:r>
      <w:r w:rsidR="140A765A">
        <w:t>teenused on inimestele kättesaadavad</w:t>
      </w:r>
      <w:r w:rsidR="00CC53FB">
        <w:t xml:space="preserve"> ja ligipääsetavad</w:t>
      </w:r>
      <w:r w:rsidR="140A765A">
        <w:t>;</w:t>
      </w:r>
    </w:p>
    <w:p w14:paraId="41CBF9F6" w14:textId="322F26DA" w:rsidR="06BA38A7" w:rsidRPr="00837A5B" w:rsidRDefault="14844625" w:rsidP="00E111C9">
      <w:pPr>
        <w:spacing w:after="0" w:line="240" w:lineRule="auto"/>
        <w:jc w:val="both"/>
        <w:rPr>
          <w:rFonts w:eastAsia="Times New Roman"/>
        </w:rPr>
      </w:pPr>
      <w:r w:rsidRPr="16DDD711">
        <w:rPr>
          <w:rFonts w:eastAsia="Times New Roman"/>
        </w:rPr>
        <w:t xml:space="preserve">2) </w:t>
      </w:r>
      <w:r w:rsidR="604ED01B" w:rsidRPr="16DDD711">
        <w:rPr>
          <w:rFonts w:eastAsia="Times New Roman"/>
        </w:rPr>
        <w:t>inimeste õiguste</w:t>
      </w:r>
      <w:r w:rsidR="2CC0B5F1" w:rsidRPr="16DDD711">
        <w:rPr>
          <w:rFonts w:eastAsia="Times New Roman"/>
        </w:rPr>
        <w:t xml:space="preserve"> ja tervise</w:t>
      </w:r>
      <w:r w:rsidR="604ED01B" w:rsidRPr="16DDD711">
        <w:rPr>
          <w:rFonts w:eastAsia="Times New Roman"/>
        </w:rPr>
        <w:t xml:space="preserve"> kaitse, </w:t>
      </w:r>
      <w:r w:rsidR="1453E8DC" w:rsidRPr="16DDD711">
        <w:rPr>
          <w:rFonts w:eastAsia="Times New Roman"/>
        </w:rPr>
        <w:t xml:space="preserve">pöörates </w:t>
      </w:r>
      <w:r w:rsidR="604ED01B" w:rsidRPr="16DDD711">
        <w:rPr>
          <w:rFonts w:eastAsia="Times New Roman"/>
        </w:rPr>
        <w:t xml:space="preserve">eriti </w:t>
      </w:r>
      <w:r w:rsidR="1096D124" w:rsidRPr="16DDD711">
        <w:rPr>
          <w:rFonts w:eastAsia="Times New Roman"/>
        </w:rPr>
        <w:t xml:space="preserve">tähelepanu </w:t>
      </w:r>
      <w:r w:rsidR="604ED01B" w:rsidRPr="16DDD711">
        <w:rPr>
          <w:rFonts w:eastAsia="Times New Roman"/>
        </w:rPr>
        <w:t xml:space="preserve">enim </w:t>
      </w:r>
      <w:r w:rsidR="1949E760" w:rsidRPr="16DDD711">
        <w:rPr>
          <w:rFonts w:eastAsia="Times New Roman"/>
        </w:rPr>
        <w:t>haavatavate</w:t>
      </w:r>
      <w:r w:rsidR="5A231AF1" w:rsidRPr="16DDD711">
        <w:rPr>
          <w:rFonts w:eastAsia="Times New Roman"/>
        </w:rPr>
        <w:t>le</w:t>
      </w:r>
      <w:r w:rsidR="1949E760" w:rsidRPr="16DDD711">
        <w:rPr>
          <w:rFonts w:eastAsia="Times New Roman"/>
        </w:rPr>
        <w:t xml:space="preserve"> </w:t>
      </w:r>
      <w:r w:rsidR="1949E760" w:rsidRPr="00D84CE4">
        <w:rPr>
          <w:rFonts w:eastAsia="Times New Roman"/>
        </w:rPr>
        <w:t>inim</w:t>
      </w:r>
      <w:r w:rsidR="00C75F6B">
        <w:rPr>
          <w:rFonts w:eastAsia="Times New Roman"/>
        </w:rPr>
        <w:t>rühmadele</w:t>
      </w:r>
      <w:r w:rsidR="1949E760" w:rsidRPr="16DDD711">
        <w:rPr>
          <w:rFonts w:eastAsia="Times New Roman"/>
        </w:rPr>
        <w:t xml:space="preserve">, </w:t>
      </w:r>
      <w:r w:rsidR="604ED01B" w:rsidRPr="16DDD711">
        <w:rPr>
          <w:rFonts w:eastAsia="Times New Roman"/>
        </w:rPr>
        <w:t xml:space="preserve">keda kliimamuutuste negatiivsed mõjud kõige enam ohustavad, </w:t>
      </w:r>
      <w:r w:rsidR="1949E760" w:rsidRPr="16DDD711">
        <w:rPr>
          <w:rFonts w:eastAsia="Times New Roman"/>
        </w:rPr>
        <w:t>s</w:t>
      </w:r>
      <w:r w:rsidR="7191ED1E" w:rsidRPr="16DDD711">
        <w:rPr>
          <w:rFonts w:eastAsia="Times New Roman"/>
        </w:rPr>
        <w:t>ealhulgas</w:t>
      </w:r>
      <w:r w:rsidR="604ED01B" w:rsidRPr="16DDD711">
        <w:rPr>
          <w:rFonts w:eastAsia="Times New Roman"/>
        </w:rPr>
        <w:t xml:space="preserve"> </w:t>
      </w:r>
      <w:r w:rsidR="00AA6893">
        <w:rPr>
          <w:rFonts w:eastAsia="Times New Roman"/>
        </w:rPr>
        <w:t xml:space="preserve">ennetades, </w:t>
      </w:r>
      <w:r w:rsidR="604ED01B" w:rsidRPr="16DDD711">
        <w:rPr>
          <w:rFonts w:eastAsia="Times New Roman"/>
        </w:rPr>
        <w:t>vähendades või leevendades negatiivset tervisemõju, haigestumust ja suremust, mis on tingitud ebasoodsatest ekstreemsetest ilmastikuoludest</w:t>
      </w:r>
      <w:r w:rsidR="34600EA9" w:rsidRPr="16DDD711">
        <w:rPr>
          <w:rFonts w:eastAsia="Times New Roman"/>
        </w:rPr>
        <w:t xml:space="preserve"> ja teistest kliimariskidest</w:t>
      </w:r>
      <w:ins w:id="90" w:author="Aili Sandre - JUSTDIGI" w:date="2025-01-14T09:03:00Z" w16du:dateUtc="2025-01-14T07:03:00Z">
        <w:r w:rsidR="006F050F">
          <w:rPr>
            <w:rFonts w:eastAsia="Times New Roman"/>
          </w:rPr>
          <w:t>,</w:t>
        </w:r>
      </w:ins>
      <w:r w:rsidR="00AA6893">
        <w:rPr>
          <w:rFonts w:eastAsia="Times New Roman"/>
        </w:rPr>
        <w:t xml:space="preserve"> ning kliimamuutustest </w:t>
      </w:r>
      <w:commentRangeStart w:id="91"/>
      <w:r w:rsidR="00AA6893">
        <w:rPr>
          <w:rFonts w:eastAsia="Times New Roman"/>
        </w:rPr>
        <w:t>tulenevat</w:t>
      </w:r>
      <w:commentRangeEnd w:id="91"/>
      <w:r w:rsidR="00F772FD">
        <w:rPr>
          <w:rStyle w:val="Kommentaariviide"/>
        </w:rPr>
        <w:commentReference w:id="91"/>
      </w:r>
      <w:r w:rsidR="00AA6893">
        <w:rPr>
          <w:rFonts w:eastAsia="Times New Roman"/>
        </w:rPr>
        <w:t xml:space="preserve"> vaesusriski</w:t>
      </w:r>
      <w:r w:rsidR="604ED01B" w:rsidRPr="16DDD711">
        <w:rPr>
          <w:rFonts w:eastAsia="Times New Roman"/>
        </w:rPr>
        <w:t>;</w:t>
      </w:r>
    </w:p>
    <w:p w14:paraId="0833547A" w14:textId="75A90C6C" w:rsidR="13BF4FD4" w:rsidRDefault="13BF4FD4" w:rsidP="00E111C9">
      <w:pPr>
        <w:spacing w:after="0" w:line="240" w:lineRule="auto"/>
        <w:jc w:val="both"/>
        <w:rPr>
          <w:rFonts w:eastAsia="Times New Roman"/>
        </w:rPr>
      </w:pPr>
      <w:r w:rsidRPr="137A8032">
        <w:rPr>
          <w:rFonts w:eastAsia="Times New Roman"/>
        </w:rPr>
        <w:t>3</w:t>
      </w:r>
      <w:r w:rsidR="5F93F111" w:rsidRPr="137A8032">
        <w:rPr>
          <w:rFonts w:eastAsia="Times New Roman"/>
        </w:rPr>
        <w:t xml:space="preserve">) </w:t>
      </w:r>
      <w:r w:rsidRPr="137A8032">
        <w:rPr>
          <w:rFonts w:eastAsia="Times New Roman"/>
        </w:rPr>
        <w:t xml:space="preserve">elanike </w:t>
      </w:r>
      <w:r w:rsidR="4840E4AD" w:rsidRPr="137A8032">
        <w:rPr>
          <w:rFonts w:eastAsia="Times New Roman"/>
        </w:rPr>
        <w:t xml:space="preserve">ning </w:t>
      </w:r>
      <w:commentRangeStart w:id="92"/>
      <w:r w:rsidR="4840E4AD" w:rsidRPr="137A8032">
        <w:rPr>
          <w:rFonts w:eastAsia="Times New Roman"/>
        </w:rPr>
        <w:t xml:space="preserve">ettevõtete </w:t>
      </w:r>
      <w:commentRangeEnd w:id="92"/>
      <w:r w:rsidR="00F772FD">
        <w:rPr>
          <w:rStyle w:val="Kommentaariviide"/>
        </w:rPr>
        <w:commentReference w:id="92"/>
      </w:r>
      <w:r w:rsidRPr="137A8032">
        <w:rPr>
          <w:rFonts w:eastAsia="Times New Roman"/>
        </w:rPr>
        <w:t>teadlikkus</w:t>
      </w:r>
      <w:r w:rsidR="008437A5">
        <w:rPr>
          <w:rFonts w:eastAsia="Times New Roman"/>
        </w:rPr>
        <w:t xml:space="preserve">e </w:t>
      </w:r>
      <w:commentRangeStart w:id="93"/>
      <w:ins w:id="94" w:author="Aili Sandre - JUSTDIGI" w:date="2025-01-14T09:04:00Z" w16du:dateUtc="2025-01-14T07:04:00Z">
        <w:r w:rsidR="00F772FD">
          <w:rPr>
            <w:rFonts w:eastAsia="Times New Roman"/>
          </w:rPr>
          <w:t>pa</w:t>
        </w:r>
      </w:ins>
      <w:ins w:id="95" w:author="Aili Sandre - JUSTDIGI" w:date="2025-01-14T09:05:00Z" w16du:dateUtc="2025-01-14T07:05:00Z">
        <w:r w:rsidR="00F772FD">
          <w:rPr>
            <w:rFonts w:eastAsia="Times New Roman"/>
          </w:rPr>
          <w:t>randamine</w:t>
        </w:r>
      </w:ins>
      <w:del w:id="96" w:author="Aili Sandre - JUSTDIGI" w:date="2025-01-14T09:05:00Z" w16du:dateUtc="2025-01-14T07:05:00Z">
        <w:r w:rsidR="008437A5" w:rsidDel="00F772FD">
          <w:rPr>
            <w:rFonts w:eastAsia="Times New Roman"/>
          </w:rPr>
          <w:delText>tõstmine</w:delText>
        </w:r>
      </w:del>
      <w:commentRangeEnd w:id="93"/>
      <w:r w:rsidR="00F772FD">
        <w:rPr>
          <w:rStyle w:val="Kommentaariviide"/>
        </w:rPr>
        <w:commentReference w:id="93"/>
      </w:r>
      <w:r w:rsidR="4BB4B72C" w:rsidRPr="137A8032">
        <w:rPr>
          <w:rFonts w:eastAsia="Times New Roman"/>
        </w:rPr>
        <w:t xml:space="preserve"> </w:t>
      </w:r>
      <w:r w:rsidR="2F5ED3BA" w:rsidRPr="137A8032">
        <w:rPr>
          <w:rFonts w:eastAsia="Times New Roman"/>
        </w:rPr>
        <w:t xml:space="preserve">kliimamuutustest </w:t>
      </w:r>
      <w:r w:rsidR="059D4E3F" w:rsidRPr="137A8032">
        <w:rPr>
          <w:rFonts w:eastAsia="Times New Roman"/>
        </w:rPr>
        <w:t xml:space="preserve">ja valmisolek </w:t>
      </w:r>
      <w:r w:rsidRPr="137A8032">
        <w:rPr>
          <w:rFonts w:eastAsia="Times New Roman"/>
        </w:rPr>
        <w:t>võimalik</w:t>
      </w:r>
      <w:r w:rsidR="7ACEB383" w:rsidRPr="137A8032">
        <w:rPr>
          <w:rFonts w:eastAsia="Times New Roman"/>
        </w:rPr>
        <w:t>e ohtlike tagajärgede</w:t>
      </w:r>
      <w:r w:rsidR="5B849F96" w:rsidRPr="137A8032">
        <w:rPr>
          <w:rFonts w:eastAsia="Times New Roman"/>
        </w:rPr>
        <w:t xml:space="preserve"> ennetamiseks ja vastupanuvõime suurendamiseks</w:t>
      </w:r>
      <w:r w:rsidR="7ACEB383" w:rsidRPr="137A8032">
        <w:rPr>
          <w:rFonts w:eastAsia="Times New Roman"/>
        </w:rPr>
        <w:t>;</w:t>
      </w:r>
    </w:p>
    <w:p w14:paraId="428E8867" w14:textId="1BA67FED" w:rsidR="06BA38A7" w:rsidRPr="00837A5B" w:rsidRDefault="31B4E9A8" w:rsidP="00E111C9">
      <w:pPr>
        <w:spacing w:after="0" w:line="240" w:lineRule="auto"/>
        <w:jc w:val="both"/>
        <w:rPr>
          <w:rFonts w:eastAsia="Times New Roman"/>
        </w:rPr>
      </w:pPr>
      <w:r w:rsidRPr="16DDD711">
        <w:rPr>
          <w:rFonts w:eastAsia="Times New Roman"/>
        </w:rPr>
        <w:t>4</w:t>
      </w:r>
      <w:r w:rsidR="15D7CE1A" w:rsidRPr="16DDD711">
        <w:rPr>
          <w:rFonts w:eastAsia="Times New Roman"/>
        </w:rPr>
        <w:t xml:space="preserve">) </w:t>
      </w:r>
      <w:r w:rsidR="594CE93D" w:rsidRPr="16DDD711">
        <w:rPr>
          <w:rFonts w:eastAsia="Times New Roman"/>
        </w:rPr>
        <w:t>elurikkuse</w:t>
      </w:r>
      <w:r w:rsidR="7EB3337C" w:rsidRPr="16DDD711">
        <w:rPr>
          <w:rFonts w:eastAsia="Times New Roman"/>
        </w:rPr>
        <w:t xml:space="preserve"> hea seisund, </w:t>
      </w:r>
      <w:r w:rsidR="6E3C617E" w:rsidRPr="16DDD711">
        <w:rPr>
          <w:rFonts w:eastAsia="Times New Roman"/>
        </w:rPr>
        <w:t xml:space="preserve">ökosüsteemide kaitse </w:t>
      </w:r>
      <w:r w:rsidR="0E39BE56" w:rsidRPr="16DDD711">
        <w:rPr>
          <w:rFonts w:eastAsia="Times New Roman"/>
        </w:rPr>
        <w:t xml:space="preserve">ja taastamine </w:t>
      </w:r>
      <w:r w:rsidR="6E3C617E" w:rsidRPr="16DDD711">
        <w:rPr>
          <w:rFonts w:eastAsia="Times New Roman"/>
        </w:rPr>
        <w:t xml:space="preserve">ning looduskeskkonna parem valmisolek kliima muutumisega kaasnevate mõjudega </w:t>
      </w:r>
      <w:r w:rsidR="62296AF0" w:rsidRPr="16DDD711">
        <w:rPr>
          <w:rFonts w:eastAsia="Times New Roman"/>
        </w:rPr>
        <w:t>toimetulekuks</w:t>
      </w:r>
      <w:r w:rsidR="6E3C617E" w:rsidRPr="16DDD711">
        <w:rPr>
          <w:rFonts w:eastAsia="Times New Roman"/>
        </w:rPr>
        <w:t xml:space="preserve">, aidates </w:t>
      </w:r>
      <w:commentRangeStart w:id="97"/>
      <w:r w:rsidR="3C5073D0" w:rsidRPr="16DDD711">
        <w:rPr>
          <w:rFonts w:eastAsia="Times New Roman"/>
        </w:rPr>
        <w:t>m</w:t>
      </w:r>
      <w:r w:rsidR="1BDA77AF" w:rsidRPr="16DDD711">
        <w:rPr>
          <w:rFonts w:eastAsia="Times New Roman"/>
        </w:rPr>
        <w:t>uu</w:t>
      </w:r>
      <w:ins w:id="98" w:author="Katariina Kärsten - JUSTDIGI" w:date="2025-01-27T21:39:00Z" w16du:dateUtc="2025-01-27T19:39:00Z">
        <w:r w:rsidR="00F851BA">
          <w:rPr>
            <w:rFonts w:eastAsia="Times New Roman"/>
          </w:rPr>
          <w:t xml:space="preserve"> </w:t>
        </w:r>
      </w:ins>
      <w:r w:rsidR="1BDA77AF" w:rsidRPr="16DDD711">
        <w:rPr>
          <w:rFonts w:eastAsia="Times New Roman"/>
        </w:rPr>
        <w:t>hulgas</w:t>
      </w:r>
      <w:r w:rsidR="1D2FDF32" w:rsidRPr="16DDD711">
        <w:rPr>
          <w:rFonts w:eastAsia="Times New Roman"/>
        </w:rPr>
        <w:t xml:space="preserve"> </w:t>
      </w:r>
      <w:commentRangeEnd w:id="97"/>
      <w:r w:rsidR="00F851BA">
        <w:rPr>
          <w:rStyle w:val="Kommentaariviide"/>
        </w:rPr>
        <w:commentReference w:id="97"/>
      </w:r>
      <w:r w:rsidR="492781CD" w:rsidRPr="16DDD711">
        <w:rPr>
          <w:rFonts w:eastAsia="Times New Roman"/>
        </w:rPr>
        <w:t xml:space="preserve">kaitse- ja </w:t>
      </w:r>
      <w:r w:rsidR="1D2FDF32" w:rsidRPr="16DDD711">
        <w:rPr>
          <w:rFonts w:eastAsia="Times New Roman"/>
        </w:rPr>
        <w:t>taastamistegevustega</w:t>
      </w:r>
      <w:r w:rsidR="595D5D54" w:rsidRPr="16DDD711">
        <w:rPr>
          <w:rFonts w:eastAsia="Times New Roman"/>
        </w:rPr>
        <w:t xml:space="preserve"> </w:t>
      </w:r>
      <w:r w:rsidR="6E3C617E" w:rsidRPr="16DDD711">
        <w:rPr>
          <w:rFonts w:eastAsia="Times New Roman"/>
        </w:rPr>
        <w:t>kaasa looduslike liikide, elupaikade ning ökosüsteemide kohanemisele</w:t>
      </w:r>
      <w:r w:rsidR="5A591191" w:rsidRPr="16DDD711">
        <w:rPr>
          <w:rFonts w:eastAsia="Times New Roman"/>
        </w:rPr>
        <w:t xml:space="preserve"> ja</w:t>
      </w:r>
      <w:r w:rsidR="3291BF7D" w:rsidRPr="16DDD711">
        <w:rPr>
          <w:rFonts w:eastAsia="Times New Roman"/>
        </w:rPr>
        <w:t xml:space="preserve"> nende</w:t>
      </w:r>
      <w:r w:rsidR="5A591191" w:rsidRPr="16DDD711">
        <w:rPr>
          <w:rFonts w:eastAsia="Times New Roman"/>
        </w:rPr>
        <w:t xml:space="preserve"> hea seisundi säilitamisele või taastumisele</w:t>
      </w:r>
      <w:r w:rsidR="6E3C617E" w:rsidRPr="16DDD711">
        <w:rPr>
          <w:rFonts w:eastAsia="Times New Roman"/>
        </w:rPr>
        <w:t>;</w:t>
      </w:r>
    </w:p>
    <w:p w14:paraId="7E8C6A6A" w14:textId="528D107E" w:rsidR="06BA38A7" w:rsidRPr="00837A5B" w:rsidRDefault="6F92D2AB" w:rsidP="00E111C9">
      <w:pPr>
        <w:spacing w:after="0" w:line="240" w:lineRule="auto"/>
        <w:jc w:val="both"/>
        <w:rPr>
          <w:rFonts w:eastAsia="Times New Roman"/>
        </w:rPr>
      </w:pPr>
      <w:r w:rsidRPr="16DDD711">
        <w:rPr>
          <w:rFonts w:eastAsia="Times New Roman"/>
        </w:rPr>
        <w:t>5</w:t>
      </w:r>
      <w:r w:rsidR="71D8ABCE" w:rsidRPr="16DDD711">
        <w:rPr>
          <w:rFonts w:eastAsia="Times New Roman"/>
        </w:rPr>
        <w:t xml:space="preserve">) </w:t>
      </w:r>
      <w:r w:rsidR="009700BA">
        <w:rPr>
          <w:rFonts w:eastAsia="Times New Roman"/>
        </w:rPr>
        <w:t>toidujulgeolek ja toidu isevarustustase ning</w:t>
      </w:r>
      <w:r w:rsidR="71D8ABCE" w:rsidRPr="16DDD711">
        <w:rPr>
          <w:rFonts w:eastAsia="Times New Roman"/>
        </w:rPr>
        <w:t xml:space="preserve"> </w:t>
      </w:r>
      <w:proofErr w:type="spellStart"/>
      <w:r w:rsidR="73C13623" w:rsidRPr="16DDD711">
        <w:rPr>
          <w:rFonts w:eastAsia="Times New Roman"/>
        </w:rPr>
        <w:t>biomajanduse</w:t>
      </w:r>
      <w:proofErr w:type="spellEnd"/>
      <w:r w:rsidR="73C13623" w:rsidRPr="16DDD711">
        <w:rPr>
          <w:rFonts w:eastAsia="Times New Roman"/>
        </w:rPr>
        <w:t xml:space="preserve"> sektorite jätkusuutlik ja muutuvaid kliimatingimusi arvestav toimimine;</w:t>
      </w:r>
    </w:p>
    <w:p w14:paraId="6C6704D4" w14:textId="7C21370B" w:rsidR="06BA38A7" w:rsidRPr="00837A5B" w:rsidRDefault="1D7EEA40" w:rsidP="00E111C9">
      <w:pPr>
        <w:spacing w:after="0" w:line="240" w:lineRule="auto"/>
        <w:jc w:val="both"/>
        <w:rPr>
          <w:rFonts w:eastAsia="Times New Roman"/>
        </w:rPr>
      </w:pPr>
      <w:r w:rsidRPr="16DDD711">
        <w:rPr>
          <w:rFonts w:eastAsia="Times New Roman"/>
        </w:rPr>
        <w:t>6</w:t>
      </w:r>
      <w:r w:rsidR="0F9E2E3A" w:rsidRPr="16DDD711">
        <w:rPr>
          <w:rFonts w:eastAsia="Times New Roman"/>
        </w:rPr>
        <w:t xml:space="preserve">) </w:t>
      </w:r>
      <w:r w:rsidR="17395578" w:rsidRPr="16DDD711">
        <w:rPr>
          <w:rFonts w:eastAsia="Times New Roman"/>
        </w:rPr>
        <w:t>tõhus kliimamuutuste pikaajaliste mõjudega arvestamine maakasutuses</w:t>
      </w:r>
      <w:r w:rsidR="114C0E90" w:rsidRPr="16DDD711">
        <w:rPr>
          <w:rFonts w:eastAsia="Times New Roman"/>
        </w:rPr>
        <w:t xml:space="preserve">, </w:t>
      </w:r>
      <w:r w:rsidR="00EC0F3C">
        <w:rPr>
          <w:rFonts w:eastAsia="Times New Roman"/>
        </w:rPr>
        <w:t xml:space="preserve">põllumajanduses, </w:t>
      </w:r>
      <w:r w:rsidR="114C0E90" w:rsidRPr="16DDD711">
        <w:rPr>
          <w:rFonts w:eastAsia="Times New Roman"/>
        </w:rPr>
        <w:t>toidutootmises</w:t>
      </w:r>
      <w:r w:rsidR="25D09BD4" w:rsidRPr="16DDD711">
        <w:rPr>
          <w:rFonts w:eastAsia="Times New Roman"/>
        </w:rPr>
        <w:t>,</w:t>
      </w:r>
      <w:r w:rsidR="145CE2FE" w:rsidRPr="16DDD711">
        <w:rPr>
          <w:rFonts w:eastAsia="Times New Roman"/>
        </w:rPr>
        <w:t xml:space="preserve"> veega varustatuses,</w:t>
      </w:r>
      <w:r w:rsidR="1FAF8A38" w:rsidRPr="16DDD711">
        <w:rPr>
          <w:rFonts w:eastAsia="Times New Roman"/>
        </w:rPr>
        <w:t xml:space="preserve"> metsanduses,</w:t>
      </w:r>
      <w:r w:rsidR="17395578" w:rsidRPr="16DDD711">
        <w:rPr>
          <w:rFonts w:eastAsia="Times New Roman"/>
        </w:rPr>
        <w:t xml:space="preserve"> planeeringutes</w:t>
      </w:r>
      <w:r w:rsidR="66F4B258" w:rsidRPr="16DDD711">
        <w:rPr>
          <w:rFonts w:eastAsia="Times New Roman"/>
        </w:rPr>
        <w:t xml:space="preserve"> ning ehituses</w:t>
      </w:r>
      <w:r w:rsidR="5D61386D" w:rsidRPr="16DDD711">
        <w:rPr>
          <w:rFonts w:eastAsia="Times New Roman"/>
        </w:rPr>
        <w:t>;</w:t>
      </w:r>
    </w:p>
    <w:p w14:paraId="73817B7E" w14:textId="57621595" w:rsidR="00FA4111" w:rsidRDefault="11B6B736" w:rsidP="00E111C9">
      <w:pPr>
        <w:spacing w:after="0" w:line="240" w:lineRule="auto"/>
        <w:jc w:val="both"/>
        <w:rPr>
          <w:rFonts w:eastAsia="Times New Roman"/>
        </w:rPr>
      </w:pPr>
      <w:r w:rsidRPr="6F54DC22">
        <w:rPr>
          <w:rFonts w:eastAsia="Times New Roman"/>
        </w:rPr>
        <w:t>7</w:t>
      </w:r>
      <w:r w:rsidR="2D82940C" w:rsidRPr="6F54DC22">
        <w:rPr>
          <w:rFonts w:eastAsia="Times New Roman"/>
        </w:rPr>
        <w:t xml:space="preserve">) </w:t>
      </w:r>
      <w:r w:rsidR="1A85494E" w:rsidRPr="6F54DC22">
        <w:rPr>
          <w:rFonts w:eastAsia="Times New Roman"/>
        </w:rPr>
        <w:t>looduspõhiste kohanemislahenduste</w:t>
      </w:r>
      <w:r w:rsidR="4D1C0D0C" w:rsidRPr="6F54DC22">
        <w:rPr>
          <w:rFonts w:eastAsia="Times New Roman"/>
        </w:rPr>
        <w:t xml:space="preserve"> edendamine ja</w:t>
      </w:r>
      <w:r w:rsidR="1A85494E" w:rsidRPr="6F54DC22">
        <w:rPr>
          <w:rFonts w:eastAsia="Times New Roman"/>
        </w:rPr>
        <w:t xml:space="preserve"> eelistamine, </w:t>
      </w:r>
      <w:r w:rsidR="53336B1C" w:rsidRPr="6F54DC22">
        <w:rPr>
          <w:rFonts w:eastAsia="Times New Roman"/>
        </w:rPr>
        <w:t>eriti</w:t>
      </w:r>
      <w:r w:rsidR="16ED3B3A" w:rsidRPr="6F54DC22">
        <w:rPr>
          <w:rFonts w:eastAsia="Times New Roman"/>
        </w:rPr>
        <w:t xml:space="preserve"> </w:t>
      </w:r>
      <w:r w:rsidR="53336B1C" w:rsidRPr="6F54DC22">
        <w:rPr>
          <w:rFonts w:eastAsia="Times New Roman"/>
        </w:rPr>
        <w:t>tiheasustusaladel</w:t>
      </w:r>
      <w:r w:rsidR="03125F82" w:rsidRPr="6F54DC22">
        <w:rPr>
          <w:rFonts w:eastAsia="Times New Roman"/>
        </w:rPr>
        <w:t xml:space="preserve"> ning põllumajandusmaastikel</w:t>
      </w:r>
      <w:r w:rsidR="53336B1C" w:rsidRPr="6F54DC22">
        <w:rPr>
          <w:rFonts w:eastAsia="Times New Roman"/>
        </w:rPr>
        <w:t xml:space="preserve">, </w:t>
      </w:r>
      <w:del w:id="99" w:author="Aili Sandre - JUSTDIGI" w:date="2025-01-14T09:08:00Z" w16du:dateUtc="2025-01-14T07:08:00Z">
        <w:r w:rsidR="716CD3BD" w:rsidRPr="6F54DC22" w:rsidDel="0086738E">
          <w:rPr>
            <w:rFonts w:eastAsia="Times New Roman"/>
          </w:rPr>
          <w:delText xml:space="preserve">nii </w:delText>
        </w:r>
      </w:del>
      <w:r w:rsidR="716CD3BD" w:rsidRPr="6F54DC22">
        <w:rPr>
          <w:rFonts w:eastAsia="Times New Roman"/>
        </w:rPr>
        <w:t xml:space="preserve">et need toetaksid </w:t>
      </w:r>
      <w:r w:rsidR="1A85494E" w:rsidRPr="6F54DC22">
        <w:rPr>
          <w:rFonts w:eastAsia="Times New Roman"/>
        </w:rPr>
        <w:t>elurikkust</w:t>
      </w:r>
      <w:r w:rsidR="52DC6ED5" w:rsidRPr="6F54DC22">
        <w:rPr>
          <w:rFonts w:eastAsia="Times New Roman"/>
        </w:rPr>
        <w:t>, looduse hüvede säilimist</w:t>
      </w:r>
      <w:r w:rsidR="1A85494E" w:rsidRPr="6F54DC22">
        <w:rPr>
          <w:rFonts w:eastAsia="Times New Roman"/>
        </w:rPr>
        <w:t xml:space="preserve"> ja inimeste heaolu</w:t>
      </w:r>
      <w:r w:rsidR="00FA4111" w:rsidRPr="6F54DC22">
        <w:rPr>
          <w:rFonts w:eastAsia="Times New Roman"/>
        </w:rPr>
        <w:t>;</w:t>
      </w:r>
    </w:p>
    <w:p w14:paraId="762BE547" w14:textId="367A9B3F" w:rsidR="000E3BA6" w:rsidRDefault="0087557C" w:rsidP="00E111C9">
      <w:pPr>
        <w:spacing w:after="0" w:line="240" w:lineRule="auto"/>
        <w:jc w:val="both"/>
        <w:rPr>
          <w:rFonts w:eastAsia="Times New Roman"/>
        </w:rPr>
      </w:pPr>
      <w:r>
        <w:rPr>
          <w:rFonts w:eastAsia="Times New Roman"/>
        </w:rPr>
        <w:t>8) k</w:t>
      </w:r>
      <w:r w:rsidR="003C757D">
        <w:rPr>
          <w:rFonts w:eastAsia="Times New Roman"/>
        </w:rPr>
        <w:t xml:space="preserve">ultuuripärandi </w:t>
      </w:r>
      <w:r w:rsidR="00C24B36">
        <w:rPr>
          <w:rFonts w:eastAsia="Times New Roman"/>
        </w:rPr>
        <w:t xml:space="preserve">kaitse ja </w:t>
      </w:r>
      <w:r w:rsidR="003C757D">
        <w:rPr>
          <w:rFonts w:eastAsia="Times New Roman"/>
        </w:rPr>
        <w:t>säilimine</w:t>
      </w:r>
      <w:r w:rsidR="00867C37">
        <w:rPr>
          <w:rFonts w:eastAsia="Times New Roman"/>
        </w:rPr>
        <w:t xml:space="preserve"> </w:t>
      </w:r>
      <w:r w:rsidR="00867C37" w:rsidRPr="00867C37">
        <w:rPr>
          <w:rFonts w:eastAsia="Times New Roman"/>
        </w:rPr>
        <w:t>ning parem valmisolek kliima muutumisega kaasnevate mõjudega toimetulekuks</w:t>
      </w:r>
      <w:r w:rsidR="003C757D">
        <w:rPr>
          <w:rFonts w:eastAsia="Times New Roman"/>
        </w:rPr>
        <w:t>.</w:t>
      </w:r>
    </w:p>
    <w:p w14:paraId="1E1CD031" w14:textId="15693A1B" w:rsidR="771F83A8" w:rsidRDefault="771F83A8" w:rsidP="00E111C9">
      <w:pPr>
        <w:spacing w:after="0" w:line="240" w:lineRule="auto"/>
        <w:jc w:val="both"/>
        <w:rPr>
          <w:rFonts w:eastAsia="Times New Roman"/>
        </w:rPr>
      </w:pPr>
    </w:p>
    <w:p w14:paraId="3F22EDE6" w14:textId="70C9475C" w:rsidR="00211E43" w:rsidRDefault="00211E43" w:rsidP="00E111C9">
      <w:pPr>
        <w:spacing w:after="0" w:line="240" w:lineRule="auto"/>
        <w:jc w:val="both"/>
        <w:rPr>
          <w:rFonts w:eastAsia="Times New Roman"/>
        </w:rPr>
      </w:pPr>
      <w:r w:rsidRPr="771F83A8">
        <w:rPr>
          <w:rFonts w:eastAsia="Times New Roman"/>
        </w:rPr>
        <w:t>(</w:t>
      </w:r>
      <w:r w:rsidR="009B4FEA">
        <w:rPr>
          <w:rFonts w:eastAsia="Times New Roman"/>
        </w:rPr>
        <w:t>3</w:t>
      </w:r>
      <w:r>
        <w:rPr>
          <w:rFonts w:eastAsia="Times New Roman"/>
        </w:rPr>
        <w:t>) Täpsemad kliimamuutustega kohanemise eesmärgid seatakse valdkonna arengukavades ja programmides</w:t>
      </w:r>
      <w:r w:rsidR="00504A82">
        <w:rPr>
          <w:rFonts w:eastAsia="Times New Roman"/>
        </w:rPr>
        <w:t>.</w:t>
      </w:r>
      <w:del w:id="100" w:author="Aili Sandre - JUSTDIGI" w:date="2025-01-14T09:14:00Z" w16du:dateUtc="2025-01-14T07:14:00Z">
        <w:r w:rsidR="009F71C9" w:rsidDel="0025396C">
          <w:rPr>
            <w:rFonts w:eastAsia="Times New Roman"/>
          </w:rPr>
          <w:delText xml:space="preserve"> </w:delText>
        </w:r>
      </w:del>
    </w:p>
    <w:p w14:paraId="6BF7BD8F" w14:textId="6EF04F0F" w:rsidR="00FA0165" w:rsidRPr="00245F3C" w:rsidRDefault="00FA0165" w:rsidP="00E111C9">
      <w:pPr>
        <w:spacing w:after="0" w:line="240" w:lineRule="auto"/>
        <w:jc w:val="both"/>
        <w:rPr>
          <w:rFonts w:eastAsia="Times New Roman"/>
        </w:rPr>
      </w:pPr>
    </w:p>
    <w:p w14:paraId="4D78E1A3" w14:textId="4C7E355A" w:rsidR="7D9ACA90" w:rsidDel="002B5B0A" w:rsidRDefault="7D9ACA90" w:rsidP="00E111C9">
      <w:pPr>
        <w:spacing w:after="0" w:line="240" w:lineRule="auto"/>
        <w:jc w:val="both"/>
        <w:rPr>
          <w:del w:id="101" w:author="Aili Sandre - JUSTDIGI" w:date="2025-01-14T09:08:00Z" w16du:dateUtc="2025-01-14T07:08:00Z"/>
          <w:rFonts w:eastAsia="Times New Roman"/>
        </w:rPr>
      </w:pPr>
    </w:p>
    <w:p w14:paraId="599B9377" w14:textId="1CEEB969" w:rsidR="06BA38A7" w:rsidRDefault="00AB47DE" w:rsidP="00E111C9">
      <w:pPr>
        <w:spacing w:after="0" w:line="240" w:lineRule="auto"/>
        <w:jc w:val="center"/>
        <w:rPr>
          <w:b/>
          <w:bCs/>
        </w:rPr>
      </w:pPr>
      <w:r>
        <w:rPr>
          <w:b/>
          <w:bCs/>
        </w:rPr>
        <w:t>4</w:t>
      </w:r>
      <w:r w:rsidR="051D984C" w:rsidRPr="7D9ACA90">
        <w:rPr>
          <w:b/>
          <w:bCs/>
        </w:rPr>
        <w:t>. peatükk</w:t>
      </w:r>
    </w:p>
    <w:p w14:paraId="1A13EDB5" w14:textId="30441AC4" w:rsidR="06BA38A7" w:rsidRDefault="0649E33E" w:rsidP="00E111C9">
      <w:pPr>
        <w:spacing w:after="0" w:line="240" w:lineRule="auto"/>
        <w:jc w:val="center"/>
        <w:rPr>
          <w:b/>
          <w:bCs/>
        </w:rPr>
      </w:pPr>
      <w:r w:rsidRPr="676E63A6">
        <w:rPr>
          <w:b/>
          <w:bCs/>
        </w:rPr>
        <w:t>Avaliku sektori eesmärgid ja</w:t>
      </w:r>
      <w:r w:rsidR="0C58A3A7" w:rsidRPr="676E63A6">
        <w:rPr>
          <w:b/>
          <w:bCs/>
        </w:rPr>
        <w:t xml:space="preserve"> koh</w:t>
      </w:r>
      <w:r w:rsidR="46F4ADEF" w:rsidRPr="676E63A6">
        <w:rPr>
          <w:b/>
          <w:bCs/>
        </w:rPr>
        <w:t>u</w:t>
      </w:r>
      <w:r w:rsidR="0C58A3A7" w:rsidRPr="676E63A6">
        <w:rPr>
          <w:b/>
          <w:bCs/>
        </w:rPr>
        <w:t>s</w:t>
      </w:r>
      <w:r w:rsidR="188D8604" w:rsidRPr="676E63A6">
        <w:rPr>
          <w:b/>
          <w:bCs/>
        </w:rPr>
        <w:t>t</w:t>
      </w:r>
      <w:r w:rsidR="0C58A3A7" w:rsidRPr="676E63A6">
        <w:rPr>
          <w:b/>
          <w:bCs/>
        </w:rPr>
        <w:t>used kliimamuutuste leevendamisel ja kliimamuutustega kohanemisel</w:t>
      </w:r>
    </w:p>
    <w:p w14:paraId="365B4A3B" w14:textId="77777777" w:rsidR="00C75F6B" w:rsidRDefault="00C75F6B" w:rsidP="00E111C9">
      <w:pPr>
        <w:spacing w:after="0" w:line="240" w:lineRule="auto"/>
        <w:jc w:val="both"/>
        <w:rPr>
          <w:b/>
          <w:bCs/>
        </w:rPr>
      </w:pPr>
    </w:p>
    <w:p w14:paraId="0FC5B5B9" w14:textId="2BC9E37F" w:rsidR="06BA38A7" w:rsidRPr="0025396C" w:rsidRDefault="0122F765">
      <w:pPr>
        <w:spacing w:after="0" w:line="240" w:lineRule="auto"/>
        <w:jc w:val="both"/>
        <w:rPr>
          <w:b/>
          <w:bCs/>
          <w:rPrChange w:id="102" w:author="Aili Sandre - JUSTDIGI" w:date="2025-01-14T09:14:00Z" w16du:dateUtc="2025-01-14T07:14:00Z">
            <w:rPr/>
          </w:rPrChange>
        </w:rPr>
        <w:pPrChange w:id="103" w:author="Aili Sandre - JUSTDIGI" w:date="2025-01-14T14:51:00Z" w16du:dateUtc="2025-01-14T12:51:00Z">
          <w:pPr>
            <w:pStyle w:val="Loendilik"/>
            <w:spacing w:after="0" w:line="240" w:lineRule="auto"/>
            <w:ind w:left="390"/>
            <w:jc w:val="both"/>
          </w:pPr>
        </w:pPrChange>
      </w:pPr>
      <w:r w:rsidRPr="0025396C">
        <w:rPr>
          <w:b/>
          <w:bCs/>
          <w:rPrChange w:id="104" w:author="Aili Sandre - JUSTDIGI" w:date="2025-01-14T09:14:00Z" w16du:dateUtc="2025-01-14T07:14:00Z">
            <w:rPr/>
          </w:rPrChange>
        </w:rPr>
        <w:t xml:space="preserve">§ </w:t>
      </w:r>
      <w:r w:rsidR="35E5EF8C" w:rsidRPr="0025396C">
        <w:rPr>
          <w:b/>
          <w:bCs/>
          <w:rPrChange w:id="105" w:author="Aili Sandre - JUSTDIGI" w:date="2025-01-14T09:14:00Z" w16du:dateUtc="2025-01-14T07:14:00Z">
            <w:rPr/>
          </w:rPrChange>
        </w:rPr>
        <w:t>3</w:t>
      </w:r>
      <w:r w:rsidR="00863136" w:rsidRPr="0025396C">
        <w:rPr>
          <w:b/>
          <w:bCs/>
          <w:rPrChange w:id="106" w:author="Aili Sandre - JUSTDIGI" w:date="2025-01-14T09:14:00Z" w16du:dateUtc="2025-01-14T07:14:00Z">
            <w:rPr/>
          </w:rPrChange>
        </w:rPr>
        <w:t>6</w:t>
      </w:r>
      <w:r w:rsidR="6F0194FA" w:rsidRPr="0025396C">
        <w:rPr>
          <w:b/>
          <w:bCs/>
          <w:rPrChange w:id="107" w:author="Aili Sandre - JUSTDIGI" w:date="2025-01-14T09:14:00Z" w16du:dateUtc="2025-01-14T07:14:00Z">
            <w:rPr/>
          </w:rPrChange>
        </w:rPr>
        <w:t xml:space="preserve">. </w:t>
      </w:r>
      <w:r w:rsidR="74E3E4E6" w:rsidRPr="0025396C">
        <w:rPr>
          <w:b/>
          <w:bCs/>
          <w:rPrChange w:id="108" w:author="Aili Sandre - JUSTDIGI" w:date="2025-01-14T09:14:00Z" w16du:dateUtc="2025-01-14T07:14:00Z">
            <w:rPr/>
          </w:rPrChange>
        </w:rPr>
        <w:t>Avaliku sektori</w:t>
      </w:r>
      <w:r w:rsidR="6F25EB02" w:rsidRPr="0025396C">
        <w:rPr>
          <w:b/>
          <w:bCs/>
          <w:rPrChange w:id="109" w:author="Aili Sandre - JUSTDIGI" w:date="2025-01-14T09:14:00Z" w16du:dateUtc="2025-01-14T07:14:00Z">
            <w:rPr/>
          </w:rPrChange>
        </w:rPr>
        <w:t xml:space="preserve"> </w:t>
      </w:r>
      <w:r w:rsidR="3BC5AAC9" w:rsidRPr="0025396C">
        <w:rPr>
          <w:b/>
          <w:bCs/>
          <w:rPrChange w:id="110" w:author="Aili Sandre - JUSTDIGI" w:date="2025-01-14T09:14:00Z" w16du:dateUtc="2025-01-14T07:14:00Z">
            <w:rPr/>
          </w:rPrChange>
        </w:rPr>
        <w:t>eesmärgid</w:t>
      </w:r>
    </w:p>
    <w:p w14:paraId="50445D46" w14:textId="40A7C8BF" w:rsidR="06BA38A7" w:rsidRPr="00837A5B" w:rsidRDefault="06BA38A7">
      <w:pPr>
        <w:spacing w:after="0" w:line="240" w:lineRule="auto"/>
        <w:jc w:val="both"/>
        <w:pPrChange w:id="111" w:author="Aili Sandre - JUSTDIGI" w:date="2025-01-14T14:51:00Z" w16du:dateUtc="2025-01-14T12:51:00Z">
          <w:pPr>
            <w:pStyle w:val="Loendilik"/>
            <w:spacing w:after="0" w:line="240" w:lineRule="auto"/>
            <w:ind w:left="390"/>
            <w:jc w:val="both"/>
          </w:pPr>
        </w:pPrChange>
      </w:pPr>
    </w:p>
    <w:p w14:paraId="76240FC4" w14:textId="3D2F6221" w:rsidR="14C64E75" w:rsidRDefault="0074656A">
      <w:pPr>
        <w:spacing w:after="0" w:line="240" w:lineRule="auto"/>
        <w:jc w:val="both"/>
        <w:pPrChange w:id="112" w:author="Aili Sandre - JUSTDIGI" w:date="2025-01-14T14:51:00Z" w16du:dateUtc="2025-01-14T12:51:00Z">
          <w:pPr>
            <w:pStyle w:val="Loendilik"/>
            <w:numPr>
              <w:numId w:val="54"/>
            </w:numPr>
            <w:spacing w:after="0" w:line="240" w:lineRule="auto"/>
            <w:ind w:left="390" w:hanging="390"/>
            <w:jc w:val="both"/>
          </w:pPr>
        </w:pPrChange>
      </w:pPr>
      <w:ins w:id="113" w:author="Aili Sandre - JUSTDIGI" w:date="2025-01-14T09:12:00Z" w16du:dateUtc="2025-01-14T07:12:00Z">
        <w:r>
          <w:t xml:space="preserve">(1) </w:t>
        </w:r>
      </w:ins>
      <w:r w:rsidR="27FD53BC">
        <w:t xml:space="preserve">Kliimaneutraalsuse eesmärgi saavutamiseks lõpetab avalik sektor, välja arvatud </w:t>
      </w:r>
      <w:proofErr w:type="spellStart"/>
      <w:r w:rsidR="27FD53BC">
        <w:t>siseturvalisus</w:t>
      </w:r>
      <w:ins w:id="114" w:author="Aili Sandre - JUSTDIGI" w:date="2025-01-14T09:16:00Z" w16du:dateUtc="2025-01-14T07:16:00Z">
        <w:r w:rsidR="00D55A38">
          <w:t>e</w:t>
        </w:r>
        <w:proofErr w:type="spellEnd"/>
        <w:r w:rsidR="00D55A38">
          <w:t xml:space="preserve"> ja</w:t>
        </w:r>
      </w:ins>
      <w:del w:id="115" w:author="Aili Sandre - JUSTDIGI" w:date="2025-01-14T09:16:00Z" w16du:dateUtc="2025-01-14T07:16:00Z">
        <w:r w:rsidR="27FD53BC" w:rsidDel="00D55A38">
          <w:delText>e</w:delText>
        </w:r>
      </w:del>
      <w:del w:id="116" w:author="Aili Sandre - JUSTDIGI" w:date="2025-01-14T09:15:00Z" w16du:dateUtc="2025-01-14T07:15:00Z">
        <w:r w:rsidR="27FD53BC" w:rsidDel="00472051">
          <w:delText>-</w:delText>
        </w:r>
      </w:del>
      <w:del w:id="117" w:author="Aili Sandre - JUSTDIGI" w:date="2025-01-14T09:16:00Z" w16du:dateUtc="2025-01-14T07:16:00Z">
        <w:r w:rsidR="27FD53BC" w:rsidDel="00D55A38">
          <w:delText>,</w:delText>
        </w:r>
      </w:del>
      <w:r w:rsidR="27FD53BC">
        <w:t xml:space="preserve"> riigikaitse</w:t>
      </w:r>
      <w:ins w:id="118" w:author="Aili Sandre - JUSTDIGI" w:date="2025-01-14T09:16:00Z" w16du:dateUtc="2025-01-14T07:16:00Z">
        <w:r w:rsidR="00D55A38">
          <w:t>ga tegele</w:t>
        </w:r>
      </w:ins>
      <w:ins w:id="119" w:author="Aili Sandre - JUSTDIGI" w:date="2025-01-14T09:17:00Z" w16du:dateUtc="2025-01-14T07:17:00Z">
        <w:r w:rsidR="00D55A38">
          <w:t>va</w:t>
        </w:r>
        <w:r w:rsidR="00C03AE4">
          <w:t>d ning</w:t>
        </w:r>
      </w:ins>
      <w:del w:id="120" w:author="Aili Sandre - JUSTDIGI" w:date="2025-01-14T09:17:00Z" w16du:dateUtc="2025-01-14T07:17:00Z">
        <w:r w:rsidR="27FD53BC" w:rsidDel="00C03AE4">
          <w:delText>- ja</w:delText>
        </w:r>
      </w:del>
      <w:r w:rsidR="27FD53BC">
        <w:t xml:space="preserve"> </w:t>
      </w:r>
      <w:r w:rsidR="001D77B0">
        <w:t>tervishoiu</w:t>
      </w:r>
      <w:r w:rsidR="27FD53BC">
        <w:t xml:space="preserve">teenuseid </w:t>
      </w:r>
      <w:ins w:id="121" w:author="Aili Sandre - JUSTDIGI" w:date="2025-01-14T09:17:00Z" w16du:dateUtc="2025-01-14T07:17:00Z">
        <w:r w:rsidR="00C03AE4">
          <w:t>osutavad</w:t>
        </w:r>
      </w:ins>
      <w:del w:id="122" w:author="Aili Sandre - JUSTDIGI" w:date="2025-01-14T09:17:00Z" w16du:dateUtc="2025-01-14T07:17:00Z">
        <w:r w:rsidR="27FD53BC" w:rsidDel="00C03AE4">
          <w:delText>pakkuvad</w:delText>
        </w:r>
      </w:del>
      <w:r w:rsidR="27FD53BC">
        <w:t xml:space="preserve"> avaliku sektori asutused</w:t>
      </w:r>
      <w:r w:rsidR="2C80A3FC">
        <w:t>, avalik õiguslikud juriidilised isikud</w:t>
      </w:r>
      <w:r w:rsidR="27FD53BC">
        <w:t xml:space="preserve"> ning välisriikides asuvad Välisministeeriumi struktuuriüksused</w:t>
      </w:r>
      <w:r w:rsidR="00323ED2">
        <w:t>,</w:t>
      </w:r>
      <w:r w:rsidR="27FD53BC">
        <w:t xml:space="preserve"> fossiilkütuste kasutamise alates 2040. </w:t>
      </w:r>
      <w:r w:rsidR="000C0E1B">
        <w:t>a</w:t>
      </w:r>
      <w:r w:rsidR="27FD53BC">
        <w:t>astast</w:t>
      </w:r>
      <w:r w:rsidR="4529DFF5">
        <w:t>.</w:t>
      </w:r>
    </w:p>
    <w:p w14:paraId="458876D4" w14:textId="13EF6F1B" w:rsidR="7C588B5C" w:rsidRDefault="7C588B5C" w:rsidP="00E111C9">
      <w:pPr>
        <w:spacing w:after="0" w:line="240" w:lineRule="auto"/>
        <w:jc w:val="both"/>
      </w:pPr>
    </w:p>
    <w:p w14:paraId="1623A47C" w14:textId="0F9C7E4E" w:rsidR="51A00602" w:rsidRPr="00EB0D60" w:rsidRDefault="36E30901" w:rsidP="00E111C9">
      <w:pPr>
        <w:spacing w:after="0" w:line="240" w:lineRule="auto"/>
        <w:jc w:val="both"/>
        <w:rPr>
          <w:rFonts w:eastAsia="Times New Roman"/>
        </w:rPr>
      </w:pPr>
      <w:r w:rsidRPr="00EB0D60">
        <w:rPr>
          <w:rFonts w:eastAsia="Times New Roman"/>
        </w:rPr>
        <w:t xml:space="preserve">(2) </w:t>
      </w:r>
      <w:r w:rsidR="51A00602" w:rsidRPr="00EB0D60">
        <w:rPr>
          <w:rFonts w:eastAsia="Times New Roman"/>
        </w:rPr>
        <w:t>Avalik sektor käesoleva seaduse tähenduses on:</w:t>
      </w:r>
    </w:p>
    <w:p w14:paraId="125C0253" w14:textId="77777777" w:rsidR="51A00602" w:rsidRPr="0074656A" w:rsidRDefault="51A00602">
      <w:pPr>
        <w:spacing w:after="0" w:line="240" w:lineRule="auto"/>
        <w:jc w:val="both"/>
        <w:rPr>
          <w:rFonts w:eastAsia="Times New Roman"/>
          <w:rPrChange w:id="123" w:author="Aili Sandre - JUSTDIGI" w:date="2025-01-14T09:12:00Z" w16du:dateUtc="2025-01-14T07:12:00Z">
            <w:rPr/>
          </w:rPrChange>
        </w:rPr>
        <w:pPrChange w:id="124" w:author="Aili Sandre - JUSTDIGI" w:date="2025-01-14T14:51:00Z" w16du:dateUtc="2025-01-14T12:51:00Z">
          <w:pPr>
            <w:pStyle w:val="Loendilik"/>
            <w:spacing w:after="0" w:line="240" w:lineRule="auto"/>
            <w:ind w:left="390"/>
            <w:jc w:val="both"/>
          </w:pPr>
        </w:pPrChange>
      </w:pPr>
      <w:r w:rsidRPr="0074656A">
        <w:rPr>
          <w:rFonts w:eastAsia="Times New Roman"/>
          <w:rPrChange w:id="125" w:author="Aili Sandre - JUSTDIGI" w:date="2025-01-14T09:12:00Z" w16du:dateUtc="2025-01-14T07:12:00Z">
            <w:rPr/>
          </w:rPrChange>
        </w:rPr>
        <w:t>1) riik või riigiasutus;</w:t>
      </w:r>
    </w:p>
    <w:p w14:paraId="1F4E3389" w14:textId="77777777" w:rsidR="51A00602" w:rsidRPr="0074656A" w:rsidRDefault="51A00602">
      <w:pPr>
        <w:spacing w:after="0" w:line="240" w:lineRule="auto"/>
        <w:jc w:val="both"/>
        <w:rPr>
          <w:rFonts w:eastAsia="Times New Roman"/>
          <w:rPrChange w:id="126" w:author="Aili Sandre - JUSTDIGI" w:date="2025-01-14T09:12:00Z" w16du:dateUtc="2025-01-14T07:12:00Z">
            <w:rPr/>
          </w:rPrChange>
        </w:rPr>
        <w:pPrChange w:id="127" w:author="Aili Sandre - JUSTDIGI" w:date="2025-01-14T14:51:00Z" w16du:dateUtc="2025-01-14T12:51:00Z">
          <w:pPr>
            <w:pStyle w:val="Loendilik"/>
            <w:spacing w:after="0" w:line="240" w:lineRule="auto"/>
            <w:ind w:left="390"/>
            <w:jc w:val="both"/>
          </w:pPr>
        </w:pPrChange>
      </w:pPr>
      <w:r w:rsidRPr="0074656A">
        <w:rPr>
          <w:rFonts w:eastAsia="Times New Roman"/>
          <w:rPrChange w:id="128" w:author="Aili Sandre - JUSTDIGI" w:date="2025-01-14T09:12:00Z" w16du:dateUtc="2025-01-14T07:12:00Z">
            <w:rPr/>
          </w:rPrChange>
        </w:rPr>
        <w:t>2) kohaliku omavalitsuse üksus, kohaliku omavalitsuse asutus või kohaliku omavalitsuse üksuste ühendus;</w:t>
      </w:r>
    </w:p>
    <w:p w14:paraId="19F94B04" w14:textId="5A22AAE7" w:rsidR="271E995A" w:rsidRPr="0074656A" w:rsidRDefault="51A00602">
      <w:pPr>
        <w:spacing w:after="0" w:line="240" w:lineRule="auto"/>
        <w:jc w:val="both"/>
        <w:rPr>
          <w:rFonts w:eastAsia="Times New Roman"/>
          <w:rPrChange w:id="129" w:author="Aili Sandre - JUSTDIGI" w:date="2025-01-14T09:12:00Z" w16du:dateUtc="2025-01-14T07:12:00Z">
            <w:rPr/>
          </w:rPrChange>
        </w:rPr>
        <w:pPrChange w:id="130" w:author="Aili Sandre - JUSTDIGI" w:date="2025-01-14T14:51:00Z" w16du:dateUtc="2025-01-14T12:51:00Z">
          <w:pPr>
            <w:pStyle w:val="Loendilik"/>
            <w:spacing w:after="0" w:line="240" w:lineRule="auto"/>
            <w:ind w:left="390"/>
            <w:jc w:val="both"/>
          </w:pPr>
        </w:pPrChange>
      </w:pPr>
      <w:r w:rsidRPr="0074656A">
        <w:rPr>
          <w:rFonts w:eastAsia="Times New Roman"/>
          <w:rPrChange w:id="131" w:author="Aili Sandre - JUSTDIGI" w:date="2025-01-14T09:12:00Z" w16du:dateUtc="2025-01-14T07:12:00Z">
            <w:rPr/>
          </w:rPrChange>
        </w:rPr>
        <w:t>3) muu avalik-õiguslik juriidiline isik või avalik-õigusliku juriidilise isiku asutus.</w:t>
      </w:r>
    </w:p>
    <w:p w14:paraId="3249771A" w14:textId="77777777" w:rsidR="06BA38A7" w:rsidRPr="00837A5B" w:rsidRDefault="06BA38A7" w:rsidP="00E111C9">
      <w:pPr>
        <w:spacing w:after="0" w:line="240" w:lineRule="auto"/>
        <w:jc w:val="both"/>
      </w:pPr>
    </w:p>
    <w:p w14:paraId="639E91BC" w14:textId="7A3B5F34" w:rsidR="06BA38A7" w:rsidRPr="00837A5B" w:rsidRDefault="69E1CE57" w:rsidP="00E111C9">
      <w:pPr>
        <w:spacing w:after="0" w:line="240" w:lineRule="auto"/>
        <w:jc w:val="both"/>
      </w:pPr>
      <w:r>
        <w:t>(</w:t>
      </w:r>
      <w:r w:rsidR="00E14746">
        <w:t>3</w:t>
      </w:r>
      <w:r>
        <w:t xml:space="preserve">) </w:t>
      </w:r>
      <w:r w:rsidR="27FD53BC">
        <w:t>Avalik sektor eelistab võimaluse</w:t>
      </w:r>
      <w:ins w:id="132" w:author="Aili Sandre - JUSTDIGI" w:date="2025-01-14T09:18:00Z" w16du:dateUtc="2025-01-14T07:18:00Z">
        <w:r w:rsidR="00492931">
          <w:t xml:space="preserve"> korra</w:t>
        </w:r>
      </w:ins>
      <w:r w:rsidR="27FD53BC">
        <w:t>l olemasoleva hoone renoveerimist või uusehituse</w:t>
      </w:r>
      <w:r w:rsidR="00177A3E">
        <w:t xml:space="preserve"> planeerimisel</w:t>
      </w:r>
      <w:r w:rsidR="27FD53BC">
        <w:t xml:space="preserve"> arvestab teenusvõrgustiku ja asularuumi kompaktsust.</w:t>
      </w:r>
    </w:p>
    <w:p w14:paraId="43A6B1D5" w14:textId="5B5D0AD6" w:rsidR="06BA38A7" w:rsidRPr="00837A5B" w:rsidRDefault="06BA38A7" w:rsidP="00E111C9">
      <w:pPr>
        <w:spacing w:after="0" w:line="240" w:lineRule="auto"/>
        <w:jc w:val="both"/>
      </w:pPr>
    </w:p>
    <w:p w14:paraId="10A334BA" w14:textId="5B2A6B7F" w:rsidR="06BA38A7" w:rsidRPr="00837A5B" w:rsidRDefault="4039D09B" w:rsidP="00E111C9">
      <w:pPr>
        <w:spacing w:after="0" w:line="240" w:lineRule="auto"/>
        <w:jc w:val="both"/>
        <w:rPr>
          <w:rFonts w:eastAsia="Times New Roman"/>
        </w:rPr>
      </w:pPr>
      <w:r>
        <w:t>(</w:t>
      </w:r>
      <w:r w:rsidR="00E14746">
        <w:t>4</w:t>
      </w:r>
      <w:r>
        <w:t>)</w:t>
      </w:r>
      <w:r w:rsidR="00966AFB">
        <w:t xml:space="preserve"> </w:t>
      </w:r>
      <w:r w:rsidR="00ED1841">
        <w:t xml:space="preserve">Täidesaatva </w:t>
      </w:r>
      <w:r w:rsidR="00FA04C6">
        <w:t xml:space="preserve">riigivõimu </w:t>
      </w:r>
      <w:r w:rsidR="00824FD5">
        <w:t>asutuste</w:t>
      </w:r>
      <w:r w:rsidR="00ED1841">
        <w:t xml:space="preserve"> </w:t>
      </w:r>
      <w:r w:rsidR="27FD53BC">
        <w:t>auto</w:t>
      </w:r>
      <w:r w:rsidR="5404469D">
        <w:t>d</w:t>
      </w:r>
      <w:r w:rsidR="25D0AD39">
        <w:t xml:space="preserve"> </w:t>
      </w:r>
      <w:r w:rsidR="27FD53BC">
        <w:t>on 2035. aastaks kasvuhoonegaaside heitevaba</w:t>
      </w:r>
      <w:r w:rsidR="14EFE7CC">
        <w:t>d,</w:t>
      </w:r>
      <w:r w:rsidR="27FD53BC">
        <w:t xml:space="preserve"> välja arvatud alarm- ja eriotstarbelised sõidukid.</w:t>
      </w:r>
    </w:p>
    <w:p w14:paraId="29672694" w14:textId="234DA736" w:rsidR="403CADDE" w:rsidRDefault="403CADDE">
      <w:pPr>
        <w:spacing w:after="0" w:line="240" w:lineRule="auto"/>
        <w:jc w:val="both"/>
        <w:pPrChange w:id="133" w:author="Aili Sandre - JUSTDIGI" w:date="2025-01-14T14:51:00Z" w16du:dateUtc="2025-01-14T12:51:00Z">
          <w:pPr>
            <w:pStyle w:val="Loendilik"/>
            <w:spacing w:after="0" w:line="240" w:lineRule="auto"/>
            <w:ind w:left="390"/>
            <w:jc w:val="both"/>
          </w:pPr>
        </w:pPrChange>
      </w:pPr>
    </w:p>
    <w:p w14:paraId="1F51C8EB" w14:textId="47455A78" w:rsidR="06BA38A7" w:rsidRPr="00EB0D60" w:rsidRDefault="67B1D5E9" w:rsidP="00E111C9">
      <w:pPr>
        <w:spacing w:after="0" w:line="240" w:lineRule="auto"/>
        <w:jc w:val="both"/>
        <w:rPr>
          <w:rFonts w:eastAsia="Times New Roman"/>
        </w:rPr>
      </w:pPr>
      <w:r w:rsidRPr="00EB0D60">
        <w:rPr>
          <w:rFonts w:eastAsia="Times New Roman"/>
          <w:color w:val="000000" w:themeColor="text1"/>
        </w:rPr>
        <w:t>(</w:t>
      </w:r>
      <w:r w:rsidR="00E14746">
        <w:rPr>
          <w:rFonts w:eastAsia="Times New Roman"/>
          <w:color w:val="000000" w:themeColor="text1"/>
        </w:rPr>
        <w:t>5</w:t>
      </w:r>
      <w:r w:rsidRPr="00EB0D60">
        <w:rPr>
          <w:rFonts w:eastAsia="Times New Roman"/>
          <w:color w:val="000000" w:themeColor="text1"/>
        </w:rPr>
        <w:t xml:space="preserve">) </w:t>
      </w:r>
      <w:r w:rsidR="27FD53BC" w:rsidRPr="00EB0D60">
        <w:rPr>
          <w:rFonts w:eastAsia="Times New Roman"/>
          <w:color w:val="000000" w:themeColor="text1"/>
        </w:rPr>
        <w:t xml:space="preserve">Kliimaneutraalsuse eesmärgi saavutamiseks ei toeta avalik sektor fossiilkütustel töötavate </w:t>
      </w:r>
      <w:del w:id="134" w:author="Aili Sandre - JUSTDIGI" w:date="2025-01-14T13:54:00Z" w16du:dateUtc="2025-01-14T11:54:00Z">
        <w:r w:rsidR="27FD53BC" w:rsidRPr="0046719C" w:rsidDel="00560681">
          <w:rPr>
            <w:rFonts w:eastAsia="Times New Roman"/>
            <w:color w:val="000000" w:themeColor="text1"/>
            <w:highlight w:val="yellow"/>
            <w:rPrChange w:id="135" w:author="Aili Sandre - JUSTDIGI" w:date="2025-01-14T09:20:00Z" w16du:dateUtc="2025-01-14T07:20:00Z">
              <w:rPr>
                <w:rFonts w:eastAsia="Times New Roman"/>
                <w:color w:val="000000" w:themeColor="text1"/>
              </w:rPr>
            </w:rPrChange>
          </w:rPr>
          <w:delText>eraldiseisvate</w:delText>
        </w:r>
        <w:r w:rsidR="27FD53BC" w:rsidRPr="00EB0D60" w:rsidDel="00560681">
          <w:rPr>
            <w:rFonts w:eastAsia="Times New Roman"/>
            <w:color w:val="000000" w:themeColor="text1"/>
          </w:rPr>
          <w:delText xml:space="preserve"> </w:delText>
        </w:r>
      </w:del>
      <w:r w:rsidR="27FD53BC" w:rsidRPr="00EB0D60">
        <w:rPr>
          <w:rFonts w:eastAsia="Times New Roman"/>
          <w:color w:val="000000" w:themeColor="text1"/>
        </w:rPr>
        <w:t>katelde paigaldamist hoonetesse, välja arvatud need, mis on enne 2025. aastat valitud investeeringute tegemiseks kooskõlas määrusega (EL) 2021/241, määruse (EL) 2021/1058 artikli 7 lõike 1 punkti h alapunkti i kolmanda taandega ning Euroopa Parlamendi ja nõukogu määruse (EL) 2021/2115 artikliga 73.</w:t>
      </w:r>
    </w:p>
    <w:p w14:paraId="668670B9" w14:textId="64CB5823" w:rsidR="00242E8C" w:rsidRDefault="00242E8C" w:rsidP="00E111C9">
      <w:pPr>
        <w:spacing w:after="0" w:line="240" w:lineRule="auto"/>
        <w:jc w:val="both"/>
        <w:rPr>
          <w:rFonts w:eastAsia="Times New Roman"/>
        </w:rPr>
      </w:pPr>
    </w:p>
    <w:p w14:paraId="631CC0BC" w14:textId="153F22F4" w:rsidR="00C75F6B" w:rsidRPr="00B91F68" w:rsidRDefault="00242E8C" w:rsidP="00E111C9">
      <w:pPr>
        <w:spacing w:after="0" w:line="240" w:lineRule="auto"/>
        <w:jc w:val="both"/>
        <w:rPr>
          <w:b/>
        </w:rPr>
      </w:pPr>
      <w:r>
        <w:rPr>
          <w:b/>
          <w:bCs/>
        </w:rPr>
        <w:t xml:space="preserve">§ 37. </w:t>
      </w:r>
      <w:r w:rsidR="00896342" w:rsidRPr="007A0B21">
        <w:rPr>
          <w:b/>
          <w:bCs/>
        </w:rPr>
        <w:t>K</w:t>
      </w:r>
      <w:r w:rsidR="09B22F25" w:rsidRPr="007A0B21">
        <w:rPr>
          <w:b/>
          <w:bCs/>
        </w:rPr>
        <w:t xml:space="preserve">asvuhoonegaaside </w:t>
      </w:r>
      <w:commentRangeStart w:id="136"/>
      <w:r w:rsidR="09B22F25" w:rsidRPr="007A0B21">
        <w:rPr>
          <w:b/>
          <w:bCs/>
        </w:rPr>
        <w:t>jalajälje</w:t>
      </w:r>
      <w:commentRangeEnd w:id="136"/>
      <w:r w:rsidR="00E67704" w:rsidRPr="007A0B21">
        <w:rPr>
          <w:rStyle w:val="Kommentaariviide"/>
        </w:rPr>
        <w:commentReference w:id="136"/>
      </w:r>
      <w:r w:rsidR="09B22F25" w:rsidRPr="00B91F68">
        <w:rPr>
          <w:b/>
          <w:bCs/>
        </w:rPr>
        <w:t xml:space="preserve"> hindamine</w:t>
      </w:r>
      <w:r w:rsidR="63535E79" w:rsidRPr="25E57673">
        <w:rPr>
          <w:b/>
          <w:bCs/>
        </w:rPr>
        <w:t xml:space="preserve"> ja vähendamine</w:t>
      </w:r>
    </w:p>
    <w:p w14:paraId="54991C9B" w14:textId="76A561AC" w:rsidR="25E57673" w:rsidRPr="00B91F68" w:rsidRDefault="25E57673" w:rsidP="00E111C9">
      <w:pPr>
        <w:spacing w:after="0" w:line="240" w:lineRule="auto"/>
        <w:jc w:val="both"/>
        <w:rPr>
          <w:b/>
          <w:bCs/>
        </w:rPr>
      </w:pPr>
    </w:p>
    <w:p w14:paraId="37A1D393" w14:textId="4696DC49" w:rsidR="004D29EF" w:rsidRDefault="002959B7">
      <w:pPr>
        <w:spacing w:after="0" w:line="240" w:lineRule="auto"/>
        <w:jc w:val="both"/>
        <w:pPrChange w:id="137" w:author="Aili Sandre - JUSTDIGI" w:date="2025-01-14T14:51:00Z" w16du:dateUtc="2025-01-14T12:51:00Z">
          <w:pPr>
            <w:spacing w:after="0"/>
            <w:jc w:val="both"/>
          </w:pPr>
        </w:pPrChange>
      </w:pPr>
      <w:r>
        <w:t xml:space="preserve">(1) </w:t>
      </w:r>
      <w:r w:rsidR="6E2D90FD">
        <w:t>Täidesaatva riigivõimu asutus</w:t>
      </w:r>
      <w:r w:rsidR="57216C35">
        <w:t>te</w:t>
      </w:r>
      <w:r w:rsidR="00A360BC">
        <w:t xml:space="preserve"> </w:t>
      </w:r>
      <w:del w:id="138" w:author="Aili Sandre - JUSTDIGI" w:date="2025-01-14T09:21:00Z" w16du:dateUtc="2025-01-14T07:21:00Z">
        <w:r w:rsidR="003F4F81" w:rsidDel="002F539E">
          <w:delText xml:space="preserve"> </w:delText>
        </w:r>
      </w:del>
      <w:r w:rsidR="003F4F81">
        <w:t>ning riigile kuuluvate äriühingute</w:t>
      </w:r>
      <w:r w:rsidR="0032626D">
        <w:t>,</w:t>
      </w:r>
      <w:r w:rsidR="004D29EF">
        <w:t xml:space="preserve"> </w:t>
      </w:r>
      <w:ins w:id="139" w:author="Aili Sandre - JUSTDIGI" w:date="2025-01-14T09:21:00Z" w16du:dateUtc="2025-01-14T07:21:00Z">
        <w:r w:rsidR="002F539E">
          <w:t>mille</w:t>
        </w:r>
      </w:ins>
      <w:del w:id="140" w:author="Aili Sandre - JUSTDIGI" w:date="2025-01-14T09:21:00Z" w16du:dateUtc="2025-01-14T07:21:00Z">
        <w:r w:rsidR="004D29EF" w:rsidDel="002F539E">
          <w:delText>kelle</w:delText>
        </w:r>
      </w:del>
      <w:r w:rsidR="004D29EF">
        <w:t xml:space="preserve"> põhitegevus</w:t>
      </w:r>
      <w:del w:id="141" w:author="Aili Sandre - JUSTDIGI" w:date="2025-01-14T09:21:00Z" w16du:dateUtc="2025-01-14T07:21:00Z">
        <w:r w:rsidR="004D29EF" w:rsidDel="002F539E">
          <w:delText>eks</w:delText>
        </w:r>
      </w:del>
      <w:r w:rsidR="004D29EF">
        <w:t xml:space="preserve"> on ministeeriumite infotehnoloogia haldus ja arend</w:t>
      </w:r>
      <w:r w:rsidR="000D18F6">
        <w:t>us</w:t>
      </w:r>
      <w:r w:rsidR="00A360BC">
        <w:t xml:space="preserve"> </w:t>
      </w:r>
      <w:r w:rsidR="0032626D">
        <w:t>ning</w:t>
      </w:r>
      <w:r w:rsidR="00CF1B2C">
        <w:t xml:space="preserve"> riigi </w:t>
      </w:r>
      <w:r w:rsidR="00390B0F">
        <w:t>kinnisvara haldus ja arendus</w:t>
      </w:r>
      <w:r w:rsidR="000D18F6">
        <w:t>,</w:t>
      </w:r>
      <w:r w:rsidR="00390B0F">
        <w:t xml:space="preserve"> </w:t>
      </w:r>
      <w:r w:rsidR="004D29EF" w:rsidRPr="007A0B21">
        <w:t xml:space="preserve">kasvuhoonegaaside </w:t>
      </w:r>
      <w:r w:rsidR="0058FDF0" w:rsidRPr="007A0B21">
        <w:t>jalajäl</w:t>
      </w:r>
      <w:r w:rsidR="05B0915A" w:rsidRPr="007A0B21">
        <w:t>g</w:t>
      </w:r>
      <w:r w:rsidR="0058FDF0" w:rsidRPr="007A0B21">
        <w:t>e</w:t>
      </w:r>
      <w:r w:rsidR="0058FDF0">
        <w:t xml:space="preserve"> hin</w:t>
      </w:r>
      <w:r w:rsidR="77AEE4D0">
        <w:t>natakse kord aastas.</w:t>
      </w:r>
      <w:del w:id="142" w:author="Aili Sandre - JUSTDIGI" w:date="2025-01-14T09:21:00Z" w16du:dateUtc="2025-01-14T07:21:00Z">
        <w:r w:rsidR="000B710F" w:rsidDel="002F539E">
          <w:delText xml:space="preserve"> </w:delText>
        </w:r>
      </w:del>
    </w:p>
    <w:p w14:paraId="534ACE1E" w14:textId="77777777" w:rsidR="005C6285" w:rsidRDefault="005C6285">
      <w:pPr>
        <w:spacing w:after="0" w:line="240" w:lineRule="auto"/>
        <w:jc w:val="both"/>
        <w:pPrChange w:id="143" w:author="Aili Sandre - JUSTDIGI" w:date="2025-01-14T14:51:00Z" w16du:dateUtc="2025-01-14T12:51:00Z">
          <w:pPr>
            <w:spacing w:after="0"/>
            <w:jc w:val="both"/>
          </w:pPr>
        </w:pPrChange>
      </w:pPr>
    </w:p>
    <w:p w14:paraId="1D77BDFC" w14:textId="33C2B941" w:rsidR="004D29EF" w:rsidRDefault="002959B7">
      <w:pPr>
        <w:spacing w:after="0" w:line="240" w:lineRule="auto"/>
        <w:jc w:val="both"/>
        <w:pPrChange w:id="144" w:author="Aili Sandre - JUSTDIGI" w:date="2025-01-14T14:51:00Z" w16du:dateUtc="2025-01-14T12:51:00Z">
          <w:pPr>
            <w:spacing w:after="0"/>
            <w:jc w:val="both"/>
          </w:pPr>
        </w:pPrChange>
      </w:pPr>
      <w:r>
        <w:t>(2)</w:t>
      </w:r>
      <w:r w:rsidR="0058FDF0">
        <w:t xml:space="preserve"> </w:t>
      </w:r>
      <w:r w:rsidR="0188B2B4">
        <w:t xml:space="preserve">Lõikes 1 nimetatud </w:t>
      </w:r>
      <w:r w:rsidR="26F00DF6">
        <w:t>hindamist</w:t>
      </w:r>
      <w:r w:rsidR="26F00DF6" w:rsidDel="003928C5">
        <w:t xml:space="preserve"> </w:t>
      </w:r>
      <w:r w:rsidR="004D29EF">
        <w:t>korraldab Kliimaministeerium</w:t>
      </w:r>
      <w:r w:rsidR="4E33ACF5">
        <w:t>, välja arvatud juhul</w:t>
      </w:r>
      <w:r w:rsidR="3D503123">
        <w:t>,</w:t>
      </w:r>
      <w:r w:rsidR="73C7E6C7">
        <w:t xml:space="preserve"> </w:t>
      </w:r>
      <w:r w:rsidR="4E33ACF5">
        <w:t xml:space="preserve">kui </w:t>
      </w:r>
      <w:del w:id="145" w:author="Aili Sandre - JUSTDIGI" w:date="2025-01-14T09:23:00Z" w16du:dateUtc="2025-01-14T07:23:00Z">
        <w:r w:rsidR="4E33ACF5" w:rsidDel="00E67704">
          <w:delText xml:space="preserve">vastav </w:delText>
        </w:r>
      </w:del>
      <w:r w:rsidR="70E696AE">
        <w:t>valitsusasutus, hallatav</w:t>
      </w:r>
      <w:r w:rsidR="4E33ACF5">
        <w:t xml:space="preserve"> riigiasutus või äriühing </w:t>
      </w:r>
      <w:r w:rsidR="519C5A4A">
        <w:t>avaldab soovi seda ise korraldada</w:t>
      </w:r>
      <w:r w:rsidR="004D29EF">
        <w:t>.</w:t>
      </w:r>
    </w:p>
    <w:p w14:paraId="4CF6E058" w14:textId="59E374AB" w:rsidR="004D29EF" w:rsidRPr="00632C8F" w:rsidRDefault="004D29EF">
      <w:pPr>
        <w:spacing w:after="0" w:line="240" w:lineRule="auto"/>
        <w:jc w:val="both"/>
        <w:pPrChange w:id="146" w:author="Aili Sandre - JUSTDIGI" w:date="2025-01-14T14:51:00Z" w16du:dateUtc="2025-01-14T12:51:00Z">
          <w:pPr>
            <w:spacing w:after="0"/>
            <w:jc w:val="both"/>
          </w:pPr>
        </w:pPrChange>
      </w:pPr>
    </w:p>
    <w:p w14:paraId="58817905" w14:textId="31847038" w:rsidR="004D29EF" w:rsidRPr="00632C8F" w:rsidRDefault="003C1A09">
      <w:pPr>
        <w:spacing w:after="0" w:line="240" w:lineRule="auto"/>
        <w:jc w:val="both"/>
        <w:rPr>
          <w:highlight w:val="lightGray"/>
        </w:rPr>
        <w:pPrChange w:id="147" w:author="Aili Sandre - JUSTDIGI" w:date="2025-01-14T14:51:00Z" w16du:dateUtc="2025-01-14T12:51:00Z">
          <w:pPr>
            <w:spacing w:after="0"/>
            <w:jc w:val="both"/>
          </w:pPr>
        </w:pPrChange>
      </w:pPr>
      <w:r>
        <w:t xml:space="preserve">(3) </w:t>
      </w:r>
      <w:r w:rsidR="004D29EF" w:rsidRPr="002C1B12">
        <w:t>Kliima</w:t>
      </w:r>
      <w:r w:rsidR="004D29EF">
        <w:t>m</w:t>
      </w:r>
      <w:r w:rsidR="004D29EF" w:rsidRPr="002C1B12">
        <w:t xml:space="preserve">inisteerium </w:t>
      </w:r>
      <w:r w:rsidR="004D29EF">
        <w:t xml:space="preserve">võib </w:t>
      </w:r>
      <w:r w:rsidR="6322D9D9" w:rsidRPr="007A0B21">
        <w:t>kasvuhoonegaaside jalajälje</w:t>
      </w:r>
      <w:r w:rsidR="6322D9D9">
        <w:t xml:space="preserve"> hindamiseks </w:t>
      </w:r>
      <w:r w:rsidR="004D29EF">
        <w:t xml:space="preserve">sõlmida halduskoostöö seaduses sätestatud korras halduslepingu riigi omandis oleva äriühinguga, </w:t>
      </w:r>
      <w:ins w:id="148" w:author="Aili Sandre - JUSTDIGI" w:date="2025-01-14T09:23:00Z" w16du:dateUtc="2025-01-14T07:23:00Z">
        <w:r w:rsidR="00E67704">
          <w:t>mille</w:t>
        </w:r>
      </w:ins>
      <w:del w:id="149" w:author="Aili Sandre - JUSTDIGI" w:date="2025-01-14T09:23:00Z" w16du:dateUtc="2025-01-14T07:23:00Z">
        <w:r w:rsidR="004D29EF" w:rsidDel="00E67704">
          <w:delText>kelle</w:delText>
        </w:r>
      </w:del>
      <w:r w:rsidR="004D29EF">
        <w:t xml:space="preserve"> põhitegevus on keskkonnauuringute </w:t>
      </w:r>
      <w:ins w:id="150" w:author="Aili Sandre - JUSTDIGI" w:date="2025-01-14T09:23:00Z" w16du:dateUtc="2025-01-14T07:23:00Z">
        <w:r w:rsidR="00577308">
          <w:t>tegemine</w:t>
        </w:r>
      </w:ins>
      <w:del w:id="151" w:author="Aili Sandre - JUSTDIGI" w:date="2025-01-14T09:23:00Z" w16du:dateUtc="2025-01-14T07:23:00Z">
        <w:r w:rsidR="004D29EF" w:rsidDel="00577308">
          <w:delText>läbiviimine</w:delText>
        </w:r>
      </w:del>
      <w:r w:rsidR="004D29EF">
        <w:t>.</w:t>
      </w:r>
    </w:p>
    <w:p w14:paraId="5071C8FC" w14:textId="77777777" w:rsidR="00E75843" w:rsidRDefault="00E75843">
      <w:pPr>
        <w:spacing w:after="0" w:line="240" w:lineRule="auto"/>
        <w:jc w:val="both"/>
        <w:pPrChange w:id="152" w:author="Aili Sandre - JUSTDIGI" w:date="2025-01-14T14:51:00Z" w16du:dateUtc="2025-01-14T12:51:00Z">
          <w:pPr>
            <w:spacing w:after="0"/>
            <w:jc w:val="both"/>
          </w:pPr>
        </w:pPrChange>
      </w:pPr>
    </w:p>
    <w:p w14:paraId="5E2A72E3" w14:textId="2847D397" w:rsidR="004D29EF" w:rsidRDefault="00E75843">
      <w:pPr>
        <w:spacing w:after="0" w:line="240" w:lineRule="auto"/>
        <w:jc w:val="both"/>
        <w:pPrChange w:id="153" w:author="Aili Sandre - JUSTDIGI" w:date="2025-01-14T14:51:00Z" w16du:dateUtc="2025-01-14T12:51:00Z">
          <w:pPr>
            <w:spacing w:after="0"/>
            <w:jc w:val="both"/>
          </w:pPr>
        </w:pPrChange>
      </w:pPr>
      <w:r>
        <w:t xml:space="preserve">(4) </w:t>
      </w:r>
      <w:r w:rsidR="15DC6FD4">
        <w:t xml:space="preserve">Käesoleva paragrahvi </w:t>
      </w:r>
      <w:r w:rsidR="46E48F5C">
        <w:t>l</w:t>
      </w:r>
      <w:r w:rsidR="00A74B1D">
        <w:t>õi</w:t>
      </w:r>
      <w:r w:rsidR="006F41F6">
        <w:t>k</w:t>
      </w:r>
      <w:r w:rsidR="00A74B1D">
        <w:t xml:space="preserve">es 1 </w:t>
      </w:r>
      <w:r w:rsidR="00D008E1">
        <w:t xml:space="preserve">nimetatud </w:t>
      </w:r>
      <w:r w:rsidR="00303528">
        <w:t xml:space="preserve">asutused </w:t>
      </w:r>
      <w:r w:rsidR="001849B1">
        <w:t xml:space="preserve">planeerivad ja rakendavad </w:t>
      </w:r>
      <w:r w:rsidR="000C6BAC">
        <w:t>lõikes 1 sätestatud hindamise alusel</w:t>
      </w:r>
      <w:r w:rsidR="004463F6">
        <w:t xml:space="preserve"> </w:t>
      </w:r>
      <w:r w:rsidR="0020220E" w:rsidRPr="007A0B21">
        <w:t>kasvuhoon</w:t>
      </w:r>
      <w:r w:rsidR="00F61410" w:rsidRPr="007A0B21">
        <w:t>e</w:t>
      </w:r>
      <w:r w:rsidR="0020220E" w:rsidRPr="007A0B21">
        <w:t xml:space="preserve">gaaside </w:t>
      </w:r>
      <w:r w:rsidR="00407A9C" w:rsidRPr="007A0B21">
        <w:t>jalajälje</w:t>
      </w:r>
      <w:r w:rsidR="00407A9C">
        <w:t xml:space="preserve"> vähendamise </w:t>
      </w:r>
      <w:r w:rsidR="621E8143">
        <w:t>meetme</w:t>
      </w:r>
      <w:r w:rsidR="001849B1">
        <w:t>id</w:t>
      </w:r>
      <w:r w:rsidR="00590B42">
        <w:t>.</w:t>
      </w:r>
    </w:p>
    <w:p w14:paraId="1BBBE381" w14:textId="05CAF84A" w:rsidR="00970CF1" w:rsidRDefault="00970CF1">
      <w:pPr>
        <w:spacing w:after="0" w:line="240" w:lineRule="auto"/>
        <w:jc w:val="both"/>
        <w:pPrChange w:id="154" w:author="Aili Sandre - JUSTDIGI" w:date="2025-01-14T14:51:00Z" w16du:dateUtc="2025-01-14T12:51:00Z">
          <w:pPr>
            <w:spacing w:after="0"/>
            <w:jc w:val="both"/>
          </w:pPr>
        </w:pPrChange>
      </w:pPr>
    </w:p>
    <w:p w14:paraId="5AF59B00" w14:textId="2B2181A5" w:rsidR="00C75F6B" w:rsidRPr="001B30F3" w:rsidRDefault="00970CF1">
      <w:pPr>
        <w:spacing w:after="0" w:line="240" w:lineRule="auto"/>
        <w:jc w:val="both"/>
        <w:pPrChange w:id="155" w:author="Aili Sandre - JUSTDIGI" w:date="2025-01-14T14:51:00Z" w16du:dateUtc="2025-01-14T12:51:00Z">
          <w:pPr>
            <w:spacing w:after="0"/>
            <w:jc w:val="both"/>
          </w:pPr>
        </w:pPrChange>
      </w:pPr>
      <w:r w:rsidRPr="000A1F0D">
        <w:t xml:space="preserve">(5) </w:t>
      </w:r>
      <w:r w:rsidR="004D29EF" w:rsidRPr="007A0B21">
        <w:t>Kasvuhoonegaaside jalajälje</w:t>
      </w:r>
      <w:r w:rsidR="004D29EF" w:rsidRPr="000A1F0D">
        <w:t xml:space="preserve"> </w:t>
      </w:r>
      <w:r w:rsidR="003314B8" w:rsidRPr="000A1F0D">
        <w:t xml:space="preserve">hindamise tulemused </w:t>
      </w:r>
      <w:r w:rsidR="004D29EF" w:rsidRPr="000A1F0D">
        <w:t>avalikustatakse asutuse kodulehel, arvestades põhitegevuse</w:t>
      </w:r>
      <w:ins w:id="156" w:author="Aili Sandre - JUSTDIGI" w:date="2025-01-14T09:25:00Z" w16du:dateUtc="2025-01-14T07:25:00Z">
        <w:r w:rsidR="00BF3872">
          <w:t xml:space="preserve"> </w:t>
        </w:r>
        <w:r w:rsidR="008F3606">
          <w:t>kohaste</w:t>
        </w:r>
      </w:ins>
      <w:del w:id="157" w:author="Aili Sandre - JUSTDIGI" w:date="2025-01-14T09:25:00Z" w16du:dateUtc="2025-01-14T07:25:00Z">
        <w:r w:rsidR="004D29EF" w:rsidRPr="000A1F0D" w:rsidDel="008F3606">
          <w:delText>st tulenevate</w:delText>
        </w:r>
      </w:del>
      <w:r w:rsidR="004D29EF" w:rsidRPr="000A1F0D">
        <w:t xml:space="preserve"> avalikustamise piirangutega.</w:t>
      </w:r>
    </w:p>
    <w:p w14:paraId="21438470" w14:textId="2B397036" w:rsidR="429DF3D9" w:rsidRDefault="429DF3D9">
      <w:pPr>
        <w:spacing w:after="0" w:line="240" w:lineRule="auto"/>
        <w:jc w:val="both"/>
        <w:pPrChange w:id="158" w:author="Aili Sandre - JUSTDIGI" w:date="2025-01-14T14:51:00Z" w16du:dateUtc="2025-01-14T12:51:00Z">
          <w:pPr>
            <w:spacing w:after="0"/>
            <w:jc w:val="both"/>
          </w:pPr>
        </w:pPrChange>
      </w:pPr>
    </w:p>
    <w:p w14:paraId="6DB43CF9" w14:textId="4B57C725" w:rsidR="429DF3D9" w:rsidRDefault="14E366D0" w:rsidP="00E111C9">
      <w:pPr>
        <w:spacing w:after="0" w:line="240" w:lineRule="auto"/>
        <w:jc w:val="both"/>
        <w:rPr>
          <w:b/>
          <w:bCs/>
        </w:rPr>
      </w:pPr>
      <w:r w:rsidRPr="6D907548">
        <w:rPr>
          <w:b/>
          <w:bCs/>
        </w:rPr>
        <w:t xml:space="preserve">§ </w:t>
      </w:r>
      <w:r w:rsidR="67754AA1" w:rsidRPr="6D907548">
        <w:rPr>
          <w:b/>
          <w:bCs/>
        </w:rPr>
        <w:t>3</w:t>
      </w:r>
      <w:r w:rsidR="00B80E91">
        <w:rPr>
          <w:b/>
          <w:bCs/>
        </w:rPr>
        <w:t>8</w:t>
      </w:r>
      <w:r w:rsidRPr="6D907548">
        <w:rPr>
          <w:b/>
          <w:bCs/>
        </w:rPr>
        <w:t>. Avaliku sektori kohustused kliimamuutuste leevendamisel ja kliimamuutustega kohanemisel</w:t>
      </w:r>
    </w:p>
    <w:p w14:paraId="0FD3F4FB" w14:textId="77777777" w:rsidR="00C75F6B" w:rsidRDefault="00C75F6B" w:rsidP="00E111C9">
      <w:pPr>
        <w:spacing w:after="0" w:line="240" w:lineRule="auto"/>
        <w:jc w:val="both"/>
        <w:rPr>
          <w:rFonts w:eastAsia="Times New Roman"/>
          <w:color w:val="000000" w:themeColor="text1"/>
        </w:rPr>
      </w:pPr>
    </w:p>
    <w:p w14:paraId="4232755B" w14:textId="149EE605" w:rsidR="61B0C24C" w:rsidRDefault="69B2A2C7">
      <w:pPr>
        <w:spacing w:afterAutospacing="1" w:line="240" w:lineRule="auto"/>
        <w:jc w:val="both"/>
        <w:rPr>
          <w:rFonts w:eastAsia="Times New Roman"/>
          <w:color w:val="000000" w:themeColor="text1"/>
        </w:rPr>
        <w:pPrChange w:id="159" w:author="Aili Sandre - JUSTDIGI" w:date="2025-01-14T14:51:00Z" w16du:dateUtc="2025-01-14T12:51:00Z">
          <w:pPr>
            <w:spacing w:afterAutospacing="1"/>
            <w:jc w:val="both"/>
          </w:pPr>
        </w:pPrChange>
      </w:pPr>
      <w:r w:rsidRPr="231A5E90">
        <w:rPr>
          <w:rFonts w:eastAsia="Times New Roman"/>
          <w:color w:val="000000" w:themeColor="text1"/>
        </w:rPr>
        <w:t xml:space="preserve">(1) </w:t>
      </w:r>
      <w:r w:rsidR="00F2656D">
        <w:rPr>
          <w:rFonts w:eastAsia="Times New Roman"/>
          <w:color w:val="000000" w:themeColor="text1"/>
        </w:rPr>
        <w:t xml:space="preserve">Riigiasutustel ja </w:t>
      </w:r>
      <w:r w:rsidR="005C2B7A">
        <w:rPr>
          <w:rFonts w:eastAsia="Times New Roman"/>
          <w:color w:val="000000" w:themeColor="text1"/>
        </w:rPr>
        <w:t>kohaliku omavalitsuse üksustel</w:t>
      </w:r>
      <w:r w:rsidRPr="231A5E90">
        <w:rPr>
          <w:rFonts w:eastAsia="Times New Roman"/>
          <w:color w:val="000000" w:themeColor="text1"/>
        </w:rPr>
        <w:t xml:space="preserve"> on kohustus planeeringute, strateegiliste arengudokumentide ja </w:t>
      </w:r>
      <w:r w:rsidRPr="006925EB">
        <w:rPr>
          <w:rFonts w:eastAsia="Times New Roman"/>
          <w:color w:val="000000" w:themeColor="text1"/>
        </w:rPr>
        <w:t>tegevusplaanide</w:t>
      </w:r>
      <w:r w:rsidRPr="231A5E90">
        <w:rPr>
          <w:rFonts w:eastAsia="Times New Roman"/>
          <w:color w:val="000000" w:themeColor="text1"/>
        </w:rPr>
        <w:t xml:space="preserve"> koostamisel ja elluviimisel ning </w:t>
      </w:r>
      <w:r w:rsidR="5941817C" w:rsidRPr="231A5E90">
        <w:rPr>
          <w:rFonts w:eastAsia="Times New Roman"/>
          <w:color w:val="000000" w:themeColor="text1"/>
        </w:rPr>
        <w:t xml:space="preserve">nii palju kui võimalik </w:t>
      </w:r>
      <w:r w:rsidRPr="231A5E90">
        <w:rPr>
          <w:rFonts w:eastAsia="Times New Roman"/>
          <w:color w:val="000000" w:themeColor="text1"/>
        </w:rPr>
        <w:t>haldusotsuste tegemisel arvestada käesolevas seaduses sätestatud kliimamuutuste leevendamise ning kliimamuutustega kohanemise põhimõtete ja eesmärkidega</w:t>
      </w:r>
      <w:r w:rsidR="00CF409B">
        <w:rPr>
          <w:rFonts w:eastAsia="Times New Roman"/>
          <w:color w:val="000000" w:themeColor="text1"/>
        </w:rPr>
        <w:t xml:space="preserve"> ning</w:t>
      </w:r>
      <w:r w:rsidR="63557790" w:rsidRPr="231A5E90">
        <w:rPr>
          <w:rFonts w:eastAsia="Times New Roman"/>
          <w:color w:val="000000" w:themeColor="text1"/>
        </w:rPr>
        <w:t xml:space="preserve"> </w:t>
      </w:r>
      <w:r w:rsidRPr="231A5E90">
        <w:rPr>
          <w:rFonts w:eastAsia="Times New Roman"/>
          <w:color w:val="000000" w:themeColor="text1"/>
        </w:rPr>
        <w:t xml:space="preserve">kliimariskide </w:t>
      </w:r>
      <w:r w:rsidR="55FA7510" w:rsidRPr="231A5E90">
        <w:rPr>
          <w:rFonts w:eastAsia="Times New Roman"/>
          <w:color w:val="000000" w:themeColor="text1"/>
        </w:rPr>
        <w:t>hinnanguga</w:t>
      </w:r>
      <w:r w:rsidR="00A11872">
        <w:rPr>
          <w:rFonts w:eastAsia="Times New Roman"/>
          <w:color w:val="000000" w:themeColor="text1"/>
        </w:rPr>
        <w:t>.</w:t>
      </w:r>
      <w:del w:id="160" w:author="Aili Sandre - JUSTDIGI" w:date="2025-01-14T09:26:00Z" w16du:dateUtc="2025-01-14T07:26:00Z">
        <w:r w:rsidRPr="231A5E90" w:rsidDel="00BF3872">
          <w:rPr>
            <w:rFonts w:eastAsia="Times New Roman"/>
            <w:color w:val="000000" w:themeColor="text1"/>
          </w:rPr>
          <w:delText xml:space="preserve"> </w:delText>
        </w:r>
      </w:del>
    </w:p>
    <w:p w14:paraId="0A36A81D" w14:textId="09CA1A13" w:rsidR="00370C78" w:rsidRPr="00370C78" w:rsidRDefault="279322F9" w:rsidP="00E111C9">
      <w:pPr>
        <w:spacing w:after="0" w:line="240" w:lineRule="auto"/>
        <w:jc w:val="both"/>
        <w:rPr>
          <w:rFonts w:eastAsia="Times New Roman"/>
          <w:color w:val="000000" w:themeColor="text1"/>
        </w:rPr>
      </w:pPr>
      <w:r w:rsidRPr="0B349655">
        <w:rPr>
          <w:rFonts w:eastAsia="Times New Roman"/>
          <w:color w:val="000000" w:themeColor="text1"/>
        </w:rPr>
        <w:t>(2)</w:t>
      </w:r>
      <w:r w:rsidR="00370C78" w:rsidRPr="00370C78">
        <w:rPr>
          <w:rFonts w:eastAsia="Times New Roman"/>
          <w:color w:val="000000" w:themeColor="text1"/>
        </w:rPr>
        <w:t xml:space="preserve"> Riigiasutustel ja kohaliku omavalitsuste üksustel on kohustus planeeringute, strateegiliste arengudokumentide ja tegevusplaanide koostamisel ja elluviimisel ning nii palju kui võimalik haldusotsuste tegemisel:</w:t>
      </w:r>
    </w:p>
    <w:p w14:paraId="6DDC0E3D" w14:textId="7E558889" w:rsidR="00370C78" w:rsidRPr="00370C78" w:rsidRDefault="00370C78" w:rsidP="00E111C9">
      <w:pPr>
        <w:spacing w:after="0" w:line="240" w:lineRule="auto"/>
        <w:jc w:val="both"/>
        <w:rPr>
          <w:rFonts w:eastAsia="Times New Roman"/>
          <w:color w:val="000000" w:themeColor="text1"/>
        </w:rPr>
      </w:pPr>
      <w:r w:rsidRPr="00370C78">
        <w:rPr>
          <w:rFonts w:eastAsia="Times New Roman"/>
          <w:color w:val="000000" w:themeColor="text1"/>
        </w:rPr>
        <w:t xml:space="preserve">1) </w:t>
      </w:r>
      <w:r w:rsidRPr="00CB482C">
        <w:rPr>
          <w:rFonts w:eastAsia="Times New Roman"/>
          <w:color w:val="000000" w:themeColor="text1"/>
        </w:rPr>
        <w:t>tagada kliimakindlus</w:t>
      </w:r>
      <w:del w:id="161" w:author="Aili Sandre - JUSTDIGI" w:date="2025-01-15T08:50:00Z" w16du:dateUtc="2025-01-15T06:50:00Z">
        <w:r w:rsidRPr="00CB482C" w:rsidDel="00CB482C">
          <w:rPr>
            <w:rFonts w:eastAsia="Times New Roman"/>
            <w:color w:val="000000" w:themeColor="text1"/>
          </w:rPr>
          <w:delText xml:space="preserve">e </w:delText>
        </w:r>
        <w:commentRangeStart w:id="162"/>
        <w:r w:rsidRPr="00CB482C" w:rsidDel="00CB482C">
          <w:rPr>
            <w:rFonts w:eastAsia="Times New Roman"/>
            <w:color w:val="000000" w:themeColor="text1"/>
          </w:rPr>
          <w:delText>integreerimine</w:delText>
        </w:r>
      </w:del>
      <w:commentRangeEnd w:id="162"/>
      <w:r w:rsidR="00695E0E" w:rsidRPr="00CB482C">
        <w:rPr>
          <w:rStyle w:val="Kommentaariviide"/>
        </w:rPr>
        <w:commentReference w:id="162"/>
      </w:r>
      <w:r w:rsidRPr="003410E4">
        <w:rPr>
          <w:rFonts w:eastAsia="Times New Roman"/>
          <w:color w:val="000000" w:themeColor="text1"/>
          <w:highlight w:val="yellow"/>
          <w:rPrChange w:id="163" w:author="Aili Sandre - JUSTDIGI" w:date="2025-01-14T09:28:00Z" w16du:dateUtc="2025-01-14T07:28:00Z">
            <w:rPr>
              <w:rFonts w:eastAsia="Times New Roman"/>
              <w:color w:val="000000" w:themeColor="text1"/>
            </w:rPr>
          </w:rPrChange>
        </w:rPr>
        <w:t>;</w:t>
      </w:r>
    </w:p>
    <w:p w14:paraId="2E1B32B9" w14:textId="6D5C1A03" w:rsidR="00370C78" w:rsidRPr="00370C78" w:rsidRDefault="00370C78" w:rsidP="00E111C9">
      <w:pPr>
        <w:spacing w:after="0" w:line="240" w:lineRule="auto"/>
        <w:jc w:val="both"/>
        <w:rPr>
          <w:rFonts w:eastAsia="Times New Roman"/>
          <w:color w:val="000000" w:themeColor="text1"/>
        </w:rPr>
      </w:pPr>
      <w:r w:rsidRPr="00370C78">
        <w:rPr>
          <w:rFonts w:eastAsia="Times New Roman"/>
          <w:color w:val="000000" w:themeColor="text1"/>
        </w:rPr>
        <w:t>2) edendada ja eelistada loodus</w:t>
      </w:r>
      <w:ins w:id="164" w:author="Aili Sandre - JUSTDIGI" w:date="2025-01-14T09:29:00Z" w16du:dateUtc="2025-01-14T07:29:00Z">
        <w:r w:rsidR="00517615">
          <w:rPr>
            <w:rFonts w:eastAsia="Times New Roman"/>
            <w:color w:val="000000" w:themeColor="text1"/>
          </w:rPr>
          <w:t>likke</w:t>
        </w:r>
      </w:ins>
      <w:del w:id="165" w:author="Aili Sandre - JUSTDIGI" w:date="2025-01-14T09:29:00Z" w16du:dateUtc="2025-01-14T07:29:00Z">
        <w:r w:rsidRPr="00370C78" w:rsidDel="00517615">
          <w:rPr>
            <w:rFonts w:eastAsia="Times New Roman"/>
            <w:color w:val="000000" w:themeColor="text1"/>
          </w:rPr>
          <w:delText>põhiseid</w:delText>
        </w:r>
      </w:del>
      <w:r w:rsidRPr="00370C78">
        <w:rPr>
          <w:rFonts w:eastAsia="Times New Roman"/>
          <w:color w:val="000000" w:themeColor="text1"/>
        </w:rPr>
        <w:t xml:space="preserve"> lahendusi, mis toetavad inimeste heaolu ja tervist, looduslikku mitmekesisust, kasvuhoonegaaside sidumist, süsinikuvaru hoidmist, ökosüsteemide hea seisundi säilimist ja toimimist;</w:t>
      </w:r>
    </w:p>
    <w:p w14:paraId="6475A0B9" w14:textId="77777777" w:rsidR="00370C78" w:rsidRPr="00370C78" w:rsidRDefault="00370C78" w:rsidP="00E111C9">
      <w:pPr>
        <w:spacing w:after="0" w:line="240" w:lineRule="auto"/>
        <w:jc w:val="both"/>
        <w:rPr>
          <w:rFonts w:eastAsia="Times New Roman"/>
          <w:color w:val="000000" w:themeColor="text1"/>
        </w:rPr>
      </w:pPr>
      <w:r w:rsidRPr="00370C78">
        <w:rPr>
          <w:rFonts w:eastAsia="Times New Roman"/>
          <w:color w:val="000000" w:themeColor="text1"/>
        </w:rPr>
        <w:t>3) arendada elukeskkonda, looduse hüvesid ja kliimamuutuste mõjuga kohanemist toetavat rohevõrgustikku;</w:t>
      </w:r>
    </w:p>
    <w:p w14:paraId="0FA3B7EB" w14:textId="602BC840" w:rsidR="00370C78" w:rsidRPr="00370C78" w:rsidRDefault="00370C78" w:rsidP="00E111C9">
      <w:pPr>
        <w:spacing w:after="0" w:line="240" w:lineRule="auto"/>
        <w:jc w:val="both"/>
        <w:rPr>
          <w:rFonts w:eastAsia="Times New Roman"/>
          <w:color w:val="000000" w:themeColor="text1"/>
        </w:rPr>
      </w:pPr>
      <w:r w:rsidRPr="00370C78">
        <w:rPr>
          <w:rFonts w:eastAsia="Times New Roman"/>
          <w:color w:val="000000" w:themeColor="text1"/>
        </w:rPr>
        <w:t>4) edendada elanikkonna teadlikkust, tagada kliimavaldkonna teadmiste lõimimine iga haridustaseme õppekavasse, sealhulgas elukestvasse õppesse ning suurendada kohalike kogukondade ja ühiskonna valmisolekut kliimariskidega toime</w:t>
      </w:r>
      <w:del w:id="166" w:author="Aili Sandre - JUSTDIGI" w:date="2025-01-14T09:32:00Z" w16du:dateUtc="2025-01-14T07:32:00Z">
        <w:r w:rsidRPr="00370C78" w:rsidDel="00E0330B">
          <w:rPr>
            <w:rFonts w:eastAsia="Times New Roman"/>
            <w:color w:val="000000" w:themeColor="text1"/>
          </w:rPr>
          <w:delText xml:space="preserve"> </w:delText>
        </w:r>
      </w:del>
      <w:r w:rsidRPr="00370C78">
        <w:rPr>
          <w:rFonts w:eastAsia="Times New Roman"/>
          <w:color w:val="000000" w:themeColor="text1"/>
        </w:rPr>
        <w:t>tulekuks;</w:t>
      </w:r>
    </w:p>
    <w:p w14:paraId="16D37CA1" w14:textId="77777777" w:rsidR="00370C78" w:rsidRPr="00370C78" w:rsidRDefault="00370C78" w:rsidP="00E111C9">
      <w:pPr>
        <w:spacing w:after="0" w:line="240" w:lineRule="auto"/>
        <w:jc w:val="both"/>
        <w:rPr>
          <w:rFonts w:eastAsia="Times New Roman"/>
          <w:color w:val="000000" w:themeColor="text1"/>
        </w:rPr>
      </w:pPr>
      <w:r w:rsidRPr="00370C78">
        <w:rPr>
          <w:rFonts w:eastAsia="Times New Roman"/>
          <w:color w:val="000000" w:themeColor="text1"/>
        </w:rPr>
        <w:t>5) maandada ja leevendada ekstreemsetest ilmaoludest ja kliimariskidest tekkivaid ohte, sealhulgas tormi- ja üleujutusriske, ohte veevarudele ning kuumalainete ja põudade mõju;</w:t>
      </w:r>
    </w:p>
    <w:p w14:paraId="68964398" w14:textId="4A60E030" w:rsidR="6C3B78E6" w:rsidRDefault="00370C78" w:rsidP="00E111C9">
      <w:pPr>
        <w:spacing w:after="0" w:line="240" w:lineRule="auto"/>
        <w:jc w:val="both"/>
      </w:pPr>
      <w:r w:rsidRPr="00370C78">
        <w:rPr>
          <w:rFonts w:eastAsia="Times New Roman"/>
          <w:color w:val="000000" w:themeColor="text1"/>
        </w:rPr>
        <w:t xml:space="preserve">6) soodustada </w:t>
      </w:r>
      <w:proofErr w:type="spellStart"/>
      <w:r w:rsidRPr="00370C78">
        <w:rPr>
          <w:rFonts w:eastAsia="Times New Roman"/>
          <w:color w:val="000000" w:themeColor="text1"/>
        </w:rPr>
        <w:t>kestlikke</w:t>
      </w:r>
      <w:proofErr w:type="spellEnd"/>
      <w:r w:rsidRPr="00370C78">
        <w:rPr>
          <w:rFonts w:eastAsia="Times New Roman"/>
          <w:color w:val="000000" w:themeColor="text1"/>
        </w:rPr>
        <w:t xml:space="preserve"> liikumisvalikuid.</w:t>
      </w:r>
    </w:p>
    <w:p w14:paraId="40B9D0D8" w14:textId="77777777" w:rsidR="00017DA9" w:rsidRDefault="00017DA9" w:rsidP="00E111C9">
      <w:pPr>
        <w:spacing w:after="0" w:line="240" w:lineRule="auto"/>
        <w:jc w:val="both"/>
      </w:pPr>
    </w:p>
    <w:p w14:paraId="15CB38DE" w14:textId="58D4DD34" w:rsidR="009473C2" w:rsidRDefault="3B6404F6">
      <w:pPr>
        <w:spacing w:line="240" w:lineRule="auto"/>
        <w:jc w:val="both"/>
        <w:pPrChange w:id="167" w:author="Aili Sandre - JUSTDIGI" w:date="2025-01-14T14:51:00Z" w16du:dateUtc="2025-01-14T12:51:00Z">
          <w:pPr>
            <w:jc w:val="both"/>
          </w:pPr>
        </w:pPrChange>
      </w:pPr>
      <w:r w:rsidRPr="2DA361DC">
        <w:rPr>
          <w:b/>
          <w:bCs/>
        </w:rPr>
        <w:t xml:space="preserve">§ </w:t>
      </w:r>
      <w:r w:rsidR="5D7A0968" w:rsidRPr="2DA361DC">
        <w:rPr>
          <w:b/>
          <w:bCs/>
        </w:rPr>
        <w:t>3</w:t>
      </w:r>
      <w:r w:rsidR="00B80E91">
        <w:rPr>
          <w:b/>
          <w:bCs/>
        </w:rPr>
        <w:t>9</w:t>
      </w:r>
      <w:r w:rsidR="637AE5F5" w:rsidRPr="2DA361DC">
        <w:rPr>
          <w:b/>
          <w:bCs/>
        </w:rPr>
        <w:t>.</w:t>
      </w:r>
      <w:r w:rsidR="00245F3C" w:rsidRPr="2DA361DC">
        <w:rPr>
          <w:b/>
          <w:bCs/>
        </w:rPr>
        <w:t xml:space="preserve"> </w:t>
      </w:r>
      <w:r w:rsidRPr="2DA361DC">
        <w:rPr>
          <w:b/>
          <w:bCs/>
        </w:rPr>
        <w:t>Riiklik energia</w:t>
      </w:r>
      <w:r w:rsidR="3CCFC1DA" w:rsidRPr="2DA361DC">
        <w:rPr>
          <w:b/>
          <w:bCs/>
        </w:rPr>
        <w:t>- ja kliima</w:t>
      </w:r>
      <w:r w:rsidRPr="2DA361DC">
        <w:rPr>
          <w:b/>
          <w:bCs/>
        </w:rPr>
        <w:t>kava</w:t>
      </w:r>
    </w:p>
    <w:p w14:paraId="35D5DE0A" w14:textId="44A4B1F7" w:rsidR="429DF3D9" w:rsidRDefault="79808203" w:rsidP="00E111C9">
      <w:pPr>
        <w:spacing w:after="0" w:line="240" w:lineRule="auto"/>
        <w:jc w:val="both"/>
      </w:pPr>
      <w:r>
        <w:t xml:space="preserve">(1) </w:t>
      </w:r>
      <w:r w:rsidR="5418F558">
        <w:t>Riiklik energia</w:t>
      </w:r>
      <w:r w:rsidR="2520FB23">
        <w:t>- ja kliima</w:t>
      </w:r>
      <w:r w:rsidR="5418F558">
        <w:t xml:space="preserve">kava on </w:t>
      </w:r>
      <w:r w:rsidR="0DC7B679">
        <w:t>E</w:t>
      </w:r>
      <w:r w:rsidR="02B43E74">
        <w:t xml:space="preserve">uroopa Parlamendi ja </w:t>
      </w:r>
      <w:r w:rsidR="304FE148">
        <w:t>n</w:t>
      </w:r>
      <w:r w:rsidR="02B43E74">
        <w:t>õukogu (E</w:t>
      </w:r>
      <w:r w:rsidR="0DC7B679">
        <w:t>L</w:t>
      </w:r>
      <w:r w:rsidR="2AB05E1F">
        <w:t>)</w:t>
      </w:r>
      <w:r w:rsidR="0DC7B679">
        <w:t xml:space="preserve"> määruse 2018/1999</w:t>
      </w:r>
      <w:r w:rsidR="15EAE9E9">
        <w:t xml:space="preserve">, </w:t>
      </w:r>
      <w:r w:rsidR="15EAE9E9" w:rsidRPr="676E63A6">
        <w:rPr>
          <w:rFonts w:eastAsiaTheme="minorEastAsia"/>
        </w:rPr>
        <w:t>milles käsitletakse energialiidu ja kliimameetmete juhtimist ning millega muudetakse Euroopa Parlamendi ja nõukogu määrusi (EÜ) nr 663/2009 ja (EÜ) nr 715/2009, Euroopa Parlamendi ja nõukogu direktiive 94/22/EÜ, 98/70/EÜ, 2009/31/EÜ, 2009/73/EÜ, 2010/31/EL, 2012/27/EL ja 2013/30/EL ning nõukogu direktiive 2009/119/EÜ ja (EL) 2015/652 ning tunnistatakse kehtetuks Euroopa Parlamendi ja nõukogu määrus (EL) nr 525/2013 (ELT L 328, 21.12.2018, lk 1–77),</w:t>
      </w:r>
      <w:r w:rsidR="0DC7B679" w:rsidRPr="676E63A6">
        <w:rPr>
          <w:rFonts w:eastAsiaTheme="minorEastAsia"/>
        </w:rPr>
        <w:t xml:space="preserve"> </w:t>
      </w:r>
      <w:r w:rsidR="0DC7B679">
        <w:t>art</w:t>
      </w:r>
      <w:r w:rsidR="5ED8A72A">
        <w:t>ikli</w:t>
      </w:r>
      <w:r w:rsidR="0DC7B679">
        <w:t xml:space="preserve"> 3 l</w:t>
      </w:r>
      <w:r w:rsidR="19D9BA82">
        <w:t>õike</w:t>
      </w:r>
      <w:r w:rsidR="0DC7B679">
        <w:t xml:space="preserve"> 1 kohane </w:t>
      </w:r>
      <w:r w:rsidR="5418F558">
        <w:t xml:space="preserve">kliimameetmete </w:t>
      </w:r>
      <w:r w:rsidR="5E39B2BF">
        <w:t>ülevaade</w:t>
      </w:r>
      <w:r w:rsidR="5418F558">
        <w:t xml:space="preserve">, </w:t>
      </w:r>
      <w:r w:rsidR="158A3869">
        <w:t>kuhu koondatakse</w:t>
      </w:r>
      <w:r w:rsidR="02E84A25">
        <w:t xml:space="preserve"> valdkon</w:t>
      </w:r>
      <w:r w:rsidR="646F0AC2">
        <w:t xml:space="preserve">na </w:t>
      </w:r>
      <w:r w:rsidR="158A3869">
        <w:t>arengukavade, programmid</w:t>
      </w:r>
      <w:r w:rsidR="4CC4627F">
        <w:t>e</w:t>
      </w:r>
      <w:r w:rsidR="158A3869">
        <w:t xml:space="preserve"> ja riigieelarve</w:t>
      </w:r>
      <w:r w:rsidR="6F13B3B9">
        <w:t xml:space="preserve"> </w:t>
      </w:r>
      <w:r w:rsidR="158A3869">
        <w:t xml:space="preserve">strateegia </w:t>
      </w:r>
      <w:r w:rsidR="3C52772D">
        <w:t>energia- ja kliimam</w:t>
      </w:r>
      <w:r w:rsidR="158A3869">
        <w:t>eetmed</w:t>
      </w:r>
      <w:r w:rsidR="106A1680">
        <w:t>.</w:t>
      </w:r>
    </w:p>
    <w:p w14:paraId="6D104B76" w14:textId="77777777" w:rsidR="009473C2" w:rsidRDefault="009473C2" w:rsidP="00E111C9">
      <w:pPr>
        <w:spacing w:after="0" w:line="240" w:lineRule="auto"/>
        <w:jc w:val="both"/>
      </w:pPr>
    </w:p>
    <w:p w14:paraId="0B35F8D7" w14:textId="5D9B3E62" w:rsidR="1BC9EF24" w:rsidRDefault="710F2E01" w:rsidP="00E111C9">
      <w:pPr>
        <w:spacing w:after="0" w:line="240" w:lineRule="auto"/>
        <w:jc w:val="both"/>
      </w:pPr>
      <w:r>
        <w:t>(2) Riikliku energia- ja kliimakava koostamise algatab ja selle koostamist korraldab Kliimaministeerium.</w:t>
      </w:r>
    </w:p>
    <w:p w14:paraId="38302E56" w14:textId="77777777" w:rsidR="009473C2" w:rsidRDefault="009473C2" w:rsidP="00E111C9">
      <w:pPr>
        <w:spacing w:after="0" w:line="240" w:lineRule="auto"/>
        <w:jc w:val="both"/>
      </w:pPr>
    </w:p>
    <w:p w14:paraId="16113319" w14:textId="2F1F4BFB" w:rsidR="00245F3C" w:rsidRDefault="7CED884F" w:rsidP="00E111C9">
      <w:pPr>
        <w:spacing w:after="0" w:line="240" w:lineRule="auto"/>
        <w:jc w:val="both"/>
      </w:pPr>
      <w:r>
        <w:t>(3) Riikliku energia- ja kliimakava k</w:t>
      </w:r>
      <w:r w:rsidR="33CFFD0C">
        <w:t>innitab</w:t>
      </w:r>
      <w:r>
        <w:t xml:space="preserve"> Vabariigi Valitsus.</w:t>
      </w:r>
    </w:p>
    <w:p w14:paraId="29F623FC" w14:textId="1642C4F5" w:rsidR="00245F3C" w:rsidRDefault="00245F3C">
      <w:pPr>
        <w:spacing w:after="0" w:line="240" w:lineRule="auto"/>
        <w:jc w:val="both"/>
        <w:pPrChange w:id="168" w:author="Aili Sandre - JUSTDIGI" w:date="2025-01-14T14:51:00Z" w16du:dateUtc="2025-01-14T12:51:00Z">
          <w:pPr>
            <w:spacing w:after="0"/>
            <w:jc w:val="both"/>
          </w:pPr>
        </w:pPrChange>
      </w:pPr>
    </w:p>
    <w:p w14:paraId="0191D47B" w14:textId="55BC1BD2" w:rsidR="429DF3D9" w:rsidRDefault="1A6E5FFE" w:rsidP="00E111C9">
      <w:pPr>
        <w:spacing w:after="0" w:line="240" w:lineRule="auto"/>
        <w:jc w:val="both"/>
        <w:rPr>
          <w:b/>
          <w:bCs/>
        </w:rPr>
      </w:pPr>
      <w:r w:rsidRPr="6D907548">
        <w:rPr>
          <w:b/>
          <w:bCs/>
        </w:rPr>
        <w:t xml:space="preserve">§ </w:t>
      </w:r>
      <w:r w:rsidR="00B80E91">
        <w:rPr>
          <w:b/>
          <w:bCs/>
        </w:rPr>
        <w:t>40</w:t>
      </w:r>
      <w:r w:rsidRPr="6D907548">
        <w:rPr>
          <w:b/>
          <w:bCs/>
        </w:rPr>
        <w:t>. Kohaliku omavalitsuse energia</w:t>
      </w:r>
      <w:r w:rsidR="206E43DF" w:rsidRPr="6D907548">
        <w:rPr>
          <w:b/>
          <w:bCs/>
        </w:rPr>
        <w:t>- ja kliima</w:t>
      </w:r>
      <w:r w:rsidRPr="6D907548">
        <w:rPr>
          <w:b/>
          <w:bCs/>
        </w:rPr>
        <w:t>kava</w:t>
      </w:r>
    </w:p>
    <w:p w14:paraId="4B3AC12A" w14:textId="13F9D088" w:rsidR="56B4F13D" w:rsidRDefault="56B4F13D" w:rsidP="00E111C9">
      <w:pPr>
        <w:spacing w:after="0" w:line="240" w:lineRule="auto"/>
        <w:jc w:val="both"/>
        <w:rPr>
          <w:b/>
          <w:bCs/>
        </w:rPr>
      </w:pPr>
    </w:p>
    <w:p w14:paraId="11937DEB" w14:textId="407A3C31" w:rsidR="56B4F13D" w:rsidRDefault="17AE727B" w:rsidP="00E111C9">
      <w:pPr>
        <w:spacing w:after="0" w:line="240" w:lineRule="auto"/>
        <w:jc w:val="both"/>
      </w:pPr>
      <w:r>
        <w:t xml:space="preserve">(1) Kohaliku omavalitsuse </w:t>
      </w:r>
      <w:r w:rsidR="7380F8A3">
        <w:t xml:space="preserve">üksus </w:t>
      </w:r>
      <w:r w:rsidR="00CE6DB6">
        <w:t xml:space="preserve">või </w:t>
      </w:r>
      <w:r w:rsidR="1C87189F">
        <w:t xml:space="preserve">tema volitusel </w:t>
      </w:r>
      <w:r w:rsidR="00CE6DB6">
        <w:t>kohalik</w:t>
      </w:r>
      <w:r w:rsidR="00C73C8E">
        <w:t xml:space="preserve">u omavalitsuse üksuste liit </w:t>
      </w:r>
      <w:r w:rsidR="7380F8A3">
        <w:t>koosta</w:t>
      </w:r>
      <w:r w:rsidR="0AAC7F32">
        <w:t>b</w:t>
      </w:r>
      <w:r w:rsidR="43374B01">
        <w:t xml:space="preserve"> </w:t>
      </w:r>
      <w:r>
        <w:t xml:space="preserve">kohaliku </w:t>
      </w:r>
      <w:r w:rsidR="7D1727B2">
        <w:t xml:space="preserve">omavalitsuse </w:t>
      </w:r>
      <w:r w:rsidR="24478C68">
        <w:t>energia- ja</w:t>
      </w:r>
      <w:r>
        <w:t xml:space="preserve"> </w:t>
      </w:r>
      <w:r w:rsidR="4A8A0181">
        <w:t>kliimak</w:t>
      </w:r>
      <w:r w:rsidR="7380F8A3">
        <w:t>ava</w:t>
      </w:r>
      <w:r>
        <w:t xml:space="preserve">, kus on seatud kvantitatiivsed kasvuhoonegaaside heite vähendamise eesmärgid, mis </w:t>
      </w:r>
      <w:ins w:id="169" w:author="Aili Sandre - JUSTDIGI" w:date="2025-01-15T08:50:00Z" w16du:dateUtc="2025-01-15T06:50:00Z">
        <w:r w:rsidR="00CB482C">
          <w:t>aitavad täita</w:t>
        </w:r>
      </w:ins>
      <w:del w:id="170" w:author="Aili Sandre - JUSTDIGI" w:date="2025-01-15T08:50:00Z" w16du:dateUtc="2025-01-15T06:50:00Z">
        <w:r w:rsidDel="00CB482C">
          <w:delText>panustavad</w:delText>
        </w:r>
      </w:del>
      <w:r>
        <w:t xml:space="preserve"> riiklik</w:t>
      </w:r>
      <w:ins w:id="171" w:author="Aili Sandre - JUSTDIGI" w:date="2025-01-15T08:50:00Z" w16du:dateUtc="2025-01-15T06:50:00Z">
        <w:r w:rsidR="00CB482C">
          <w:t>k</w:t>
        </w:r>
      </w:ins>
      <w:r>
        <w:t>e kasvuhoonegaaside heite vähendamise eesmärk</w:t>
      </w:r>
      <w:ins w:id="172" w:author="Aili Sandre - JUSTDIGI" w:date="2025-01-15T08:50:00Z" w16du:dateUtc="2025-01-15T06:50:00Z">
        <w:r w:rsidR="00CB482C">
          <w:t>e</w:t>
        </w:r>
      </w:ins>
      <w:del w:id="173" w:author="Aili Sandre - JUSTDIGI" w:date="2025-01-15T08:50:00Z" w16du:dateUtc="2025-01-15T06:50:00Z">
        <w:r w:rsidDel="00CB482C">
          <w:delText>ide täi</w:delText>
        </w:r>
      </w:del>
      <w:del w:id="174" w:author="Aili Sandre - JUSTDIGI" w:date="2025-01-15T08:51:00Z" w16du:dateUtc="2025-01-15T06:51:00Z">
        <w:r w:rsidDel="00CB482C">
          <w:delText>tmisse</w:delText>
        </w:r>
      </w:del>
      <w:r w:rsidR="38F3F86C">
        <w:t>,</w:t>
      </w:r>
      <w:r>
        <w:t xml:space="preserve"> ning kliimamuutustega kohanemise eesmärgid koos tegevuskavaga nende eesmärkide saavutamiseks</w:t>
      </w:r>
      <w:r w:rsidR="57696E36">
        <w:t>.</w:t>
      </w:r>
    </w:p>
    <w:p w14:paraId="64E9BE8C" w14:textId="709EAD24" w:rsidR="771F83A8" w:rsidRDefault="771F83A8" w:rsidP="00E111C9">
      <w:pPr>
        <w:spacing w:after="0" w:line="240" w:lineRule="auto"/>
        <w:jc w:val="both"/>
      </w:pPr>
    </w:p>
    <w:p w14:paraId="4DD60842" w14:textId="07BF15CE" w:rsidR="035C130C" w:rsidRDefault="035C130C">
      <w:pPr>
        <w:spacing w:after="0" w:line="240" w:lineRule="auto"/>
        <w:jc w:val="both"/>
        <w:pPrChange w:id="175" w:author="Aili Sandre - JUSTDIGI" w:date="2025-01-14T14:51:00Z" w16du:dateUtc="2025-01-14T12:51:00Z">
          <w:pPr>
            <w:spacing w:after="0"/>
            <w:jc w:val="both"/>
          </w:pPr>
        </w:pPrChange>
      </w:pPr>
      <w:r>
        <w:t>(2) Kohaliku omavalitsuse energia-</w:t>
      </w:r>
      <w:r w:rsidR="4749E7ED">
        <w:t xml:space="preserve"> </w:t>
      </w:r>
      <w:r>
        <w:t>ja kliimakava võib olla eraldi</w:t>
      </w:r>
      <w:del w:id="176" w:author="Aili Sandre - JUSTDIGI" w:date="2025-01-14T09:36:00Z" w16du:dateUtc="2025-01-14T07:36:00Z">
        <w:r w:rsidDel="00446B9C">
          <w:delText>seisev</w:delText>
        </w:r>
      </w:del>
      <w:r>
        <w:t xml:space="preserve"> dokument või kohaliku omavalitsuse üksuse arengukava osa.</w:t>
      </w:r>
    </w:p>
    <w:p w14:paraId="680A1019" w14:textId="240AD503" w:rsidR="686130A7" w:rsidRDefault="686130A7">
      <w:pPr>
        <w:spacing w:after="0" w:line="240" w:lineRule="auto"/>
        <w:jc w:val="both"/>
        <w:pPrChange w:id="177" w:author="Aili Sandre - JUSTDIGI" w:date="2025-01-14T14:51:00Z" w16du:dateUtc="2025-01-14T12:51:00Z">
          <w:pPr>
            <w:spacing w:after="0"/>
            <w:jc w:val="both"/>
          </w:pPr>
        </w:pPrChange>
      </w:pPr>
    </w:p>
    <w:p w14:paraId="683D3201" w14:textId="7C81E0A6" w:rsidR="686130A7" w:rsidRDefault="686130A7">
      <w:pPr>
        <w:spacing w:after="0" w:line="240" w:lineRule="auto"/>
        <w:jc w:val="both"/>
        <w:pPrChange w:id="178" w:author="Aili Sandre - JUSTDIGI" w:date="2025-01-14T14:51:00Z" w16du:dateUtc="2025-01-14T12:51:00Z">
          <w:pPr>
            <w:spacing w:after="0"/>
            <w:jc w:val="both"/>
          </w:pPr>
        </w:pPrChange>
      </w:pPr>
      <w:r>
        <w:t xml:space="preserve">(3) </w:t>
      </w:r>
      <w:r w:rsidR="2E4B7F5C">
        <w:t xml:space="preserve">Kohaliku omavalitsuse </w:t>
      </w:r>
      <w:r w:rsidR="1A1E3637">
        <w:t>energia- ja kliimakava kehtesta</w:t>
      </w:r>
      <w:r w:rsidR="00C63C78">
        <w:t>takse</w:t>
      </w:r>
      <w:r w:rsidR="1A1E3637">
        <w:t xml:space="preserve"> kohaliku omavalitsuse </w:t>
      </w:r>
      <w:r w:rsidR="00C73561">
        <w:t xml:space="preserve">korraldamise seaduse § </w:t>
      </w:r>
      <w:r w:rsidR="00235DA7">
        <w:t>37</w:t>
      </w:r>
      <w:r w:rsidR="00235DA7">
        <w:rPr>
          <w:vertAlign w:val="superscript"/>
        </w:rPr>
        <w:t>2</w:t>
      </w:r>
      <w:r w:rsidR="00235DA7">
        <w:t xml:space="preserve"> l</w:t>
      </w:r>
      <w:ins w:id="179" w:author="Aili Sandre - JUSTDIGI" w:date="2025-01-14T09:36:00Z" w16du:dateUtc="2025-01-14T07:36:00Z">
        <w:r w:rsidR="00446B9C">
          <w:t>õike</w:t>
        </w:r>
      </w:ins>
      <w:ins w:id="180" w:author="Aili Sandre - JUSTDIGI" w:date="2025-01-14T09:37:00Z" w16du:dateUtc="2025-01-14T07:37:00Z">
        <w:r w:rsidR="002078C3">
          <w:t>s</w:t>
        </w:r>
      </w:ins>
      <w:del w:id="181" w:author="Aili Sandre - JUSTDIGI" w:date="2025-01-14T09:37:00Z" w16du:dateUtc="2025-01-14T07:37:00Z">
        <w:r w:rsidR="00235DA7" w:rsidDel="002078C3">
          <w:delText>g</w:delText>
        </w:r>
      </w:del>
      <w:r w:rsidR="00235DA7">
        <w:t xml:space="preserve"> 1 </w:t>
      </w:r>
      <w:ins w:id="182" w:author="Aili Sandre - JUSTDIGI" w:date="2025-01-14T09:37:00Z" w16du:dateUtc="2025-01-14T07:37:00Z">
        <w:r w:rsidR="002078C3">
          <w:t>sätestatud</w:t>
        </w:r>
      </w:ins>
      <w:del w:id="183" w:author="Aili Sandre - JUSTDIGI" w:date="2025-01-14T09:37:00Z" w16du:dateUtc="2025-01-14T07:37:00Z">
        <w:r w:rsidR="00235DA7" w:rsidDel="002078C3">
          <w:delText>kehtestatud</w:delText>
        </w:r>
      </w:del>
      <w:r w:rsidR="00235DA7">
        <w:t xml:space="preserve"> korra</w:t>
      </w:r>
      <w:ins w:id="184" w:author="Aili Sandre - JUSTDIGI" w:date="2025-01-14T09:37:00Z" w16du:dateUtc="2025-01-14T07:37:00Z">
        <w:r w:rsidR="00B2169B">
          <w:t>s</w:t>
        </w:r>
      </w:ins>
      <w:del w:id="185" w:author="Aili Sandre - JUSTDIGI" w:date="2025-01-14T09:37:00Z" w16du:dateUtc="2025-01-14T07:37:00Z">
        <w:r w:rsidR="00235DA7" w:rsidDel="00B2169B">
          <w:delText xml:space="preserve"> alusel</w:delText>
        </w:r>
      </w:del>
      <w:r w:rsidR="1A1E3637">
        <w:t>.</w:t>
      </w:r>
    </w:p>
    <w:p w14:paraId="4B513BFB" w14:textId="7726E05E" w:rsidR="00245F3C" w:rsidRDefault="00245F3C" w:rsidP="00E111C9">
      <w:pPr>
        <w:spacing w:after="0" w:line="240" w:lineRule="auto"/>
        <w:jc w:val="both"/>
      </w:pPr>
    </w:p>
    <w:p w14:paraId="25199F40" w14:textId="24B05E41" w:rsidR="463F811F" w:rsidRDefault="463F811F" w:rsidP="00E111C9">
      <w:pPr>
        <w:spacing w:after="0" w:line="240" w:lineRule="auto"/>
        <w:jc w:val="both"/>
      </w:pPr>
      <w:r>
        <w:t>(</w:t>
      </w:r>
      <w:r w:rsidR="503ABE8E">
        <w:t>4</w:t>
      </w:r>
      <w:r w:rsidR="4F00B5C8">
        <w:t xml:space="preserve">) Kohaliku omavalitsuse </w:t>
      </w:r>
      <w:r>
        <w:t xml:space="preserve">üksus </w:t>
      </w:r>
      <w:r w:rsidR="6D1A1034">
        <w:t xml:space="preserve">või kohaliku omavalitsuse üksuste liit </w:t>
      </w:r>
      <w:r>
        <w:t>uuenda</w:t>
      </w:r>
      <w:r w:rsidR="7EABDCD2">
        <w:t>b</w:t>
      </w:r>
      <w:r w:rsidR="4F00B5C8">
        <w:t xml:space="preserve"> </w:t>
      </w:r>
      <w:r w:rsidR="2091A339">
        <w:t>energia- ja kliima</w:t>
      </w:r>
      <w:r w:rsidR="4F00B5C8">
        <w:t>kava</w:t>
      </w:r>
      <w:r w:rsidR="3F3B7C26">
        <w:t xml:space="preserve"> </w:t>
      </w:r>
      <w:r w:rsidR="6184C87C">
        <w:t>vähemalt iga viie aasta tagant.</w:t>
      </w:r>
    </w:p>
    <w:p w14:paraId="0481BAF2" w14:textId="77777777" w:rsidR="009473C2" w:rsidRDefault="009473C2" w:rsidP="00E111C9">
      <w:pPr>
        <w:spacing w:after="0" w:line="240" w:lineRule="auto"/>
        <w:jc w:val="both"/>
      </w:pPr>
    </w:p>
    <w:p w14:paraId="287DFC2E" w14:textId="4A68C269" w:rsidR="006D65D7" w:rsidRDefault="0B185FCE">
      <w:pPr>
        <w:spacing w:after="0" w:line="240" w:lineRule="auto"/>
        <w:jc w:val="both"/>
        <w:pPrChange w:id="186" w:author="Aili Sandre - JUSTDIGI" w:date="2025-01-14T14:51:00Z" w16du:dateUtc="2025-01-14T12:51:00Z">
          <w:pPr>
            <w:spacing w:after="0"/>
            <w:jc w:val="both"/>
          </w:pPr>
        </w:pPrChange>
      </w:pPr>
      <w:r>
        <w:t>(</w:t>
      </w:r>
      <w:r w:rsidR="22B81937">
        <w:t>5</w:t>
      </w:r>
      <w:r>
        <w:t xml:space="preserve">) </w:t>
      </w:r>
      <w:r w:rsidR="00C9686E">
        <w:t>Täpsemad n</w:t>
      </w:r>
      <w:r w:rsidR="7799B48A">
        <w:t>õude</w:t>
      </w:r>
      <w:r w:rsidR="420A2F45">
        <w:t xml:space="preserve">d </w:t>
      </w:r>
      <w:r w:rsidR="0D59284B">
        <w:t xml:space="preserve">kohaliku omavalitsuse </w:t>
      </w:r>
      <w:r w:rsidR="21A56F02">
        <w:t>e</w:t>
      </w:r>
      <w:r w:rsidR="009909CE">
        <w:t xml:space="preserve">nergia- ja </w:t>
      </w:r>
      <w:r w:rsidR="609AE4CB">
        <w:t>kliima</w:t>
      </w:r>
      <w:r w:rsidR="4D73ECB4">
        <w:t>kava</w:t>
      </w:r>
      <w:r w:rsidR="107CB1C0">
        <w:t xml:space="preserve"> </w:t>
      </w:r>
      <w:r w:rsidR="00C9686E">
        <w:t xml:space="preserve">sisule </w:t>
      </w:r>
      <w:r>
        <w:t xml:space="preserve">kehtestab </w:t>
      </w:r>
      <w:del w:id="187" w:author="Katariina Kärsten - JUSTDIGI" w:date="2025-01-27T08:46:00Z" w16du:dateUtc="2025-01-27T06:46:00Z">
        <w:r w:rsidR="0083202D" w:rsidDel="008D49E4">
          <w:delText>kliima</w:delText>
        </w:r>
        <w:r w:rsidDel="008D49E4">
          <w:delText xml:space="preserve">minister </w:delText>
        </w:r>
      </w:del>
      <w:commentRangeStart w:id="188"/>
      <w:ins w:id="189" w:author="Katariina Kärsten - JUSTDIGI" w:date="2025-01-27T08:46:00Z" w16du:dateUtc="2025-01-27T06:46:00Z">
        <w:r w:rsidR="008D49E4">
          <w:t xml:space="preserve">valdkonna eest vastutav minister </w:t>
        </w:r>
      </w:ins>
      <w:commentRangeEnd w:id="188"/>
      <w:ins w:id="190" w:author="Katariina Kärsten - JUSTDIGI" w:date="2025-01-27T08:49:00Z" w16du:dateUtc="2025-01-27T06:49:00Z">
        <w:r w:rsidR="00936688">
          <w:rPr>
            <w:rStyle w:val="Kommentaariviide"/>
          </w:rPr>
          <w:commentReference w:id="188"/>
        </w:r>
      </w:ins>
      <w:r w:rsidR="2212A683">
        <w:t>määrusega</w:t>
      </w:r>
      <w:r>
        <w:t>.</w:t>
      </w:r>
    </w:p>
    <w:p w14:paraId="2E98D6E3" w14:textId="447C43EA" w:rsidR="6F3900BB" w:rsidRDefault="6F3900BB" w:rsidP="00E111C9">
      <w:pPr>
        <w:spacing w:after="0" w:line="240" w:lineRule="auto"/>
        <w:jc w:val="both"/>
      </w:pPr>
    </w:p>
    <w:p w14:paraId="494F9615" w14:textId="5BF5C6DB" w:rsidR="6E87E75A" w:rsidRDefault="193A52BD" w:rsidP="00E111C9">
      <w:pPr>
        <w:spacing w:after="0" w:line="240" w:lineRule="auto"/>
        <w:jc w:val="both"/>
        <w:rPr>
          <w:b/>
          <w:bCs/>
        </w:rPr>
      </w:pPr>
      <w:r w:rsidRPr="6D907548">
        <w:rPr>
          <w:b/>
          <w:bCs/>
        </w:rPr>
        <w:t xml:space="preserve">§ </w:t>
      </w:r>
      <w:r w:rsidR="00BB6FA8">
        <w:rPr>
          <w:b/>
          <w:bCs/>
        </w:rPr>
        <w:t>4</w:t>
      </w:r>
      <w:r w:rsidR="00B80E91">
        <w:rPr>
          <w:b/>
          <w:bCs/>
        </w:rPr>
        <w:t>1</w:t>
      </w:r>
      <w:r w:rsidRPr="6D907548">
        <w:rPr>
          <w:b/>
          <w:bCs/>
        </w:rPr>
        <w:t>. Linnaruumi</w:t>
      </w:r>
      <w:r w:rsidR="5D215371" w:rsidRPr="6D907548">
        <w:rPr>
          <w:b/>
          <w:bCs/>
        </w:rPr>
        <w:t xml:space="preserve"> ja looduse lõimimise </w:t>
      </w:r>
      <w:r w:rsidRPr="6D907548">
        <w:rPr>
          <w:b/>
          <w:bCs/>
        </w:rPr>
        <w:t>kava</w:t>
      </w:r>
    </w:p>
    <w:p w14:paraId="52111ECA" w14:textId="11E98613" w:rsidR="6F3900BB" w:rsidRDefault="6F3900BB" w:rsidP="00E111C9">
      <w:pPr>
        <w:spacing w:after="0" w:line="240" w:lineRule="auto"/>
        <w:jc w:val="both"/>
      </w:pPr>
    </w:p>
    <w:p w14:paraId="75DF56E0" w14:textId="049D4E96" w:rsidR="6E87E75A" w:rsidRDefault="7B95A609" w:rsidP="00E111C9">
      <w:pPr>
        <w:spacing w:after="0" w:line="240" w:lineRule="auto"/>
        <w:jc w:val="both"/>
        <w:rPr>
          <w:rFonts w:eastAsia="Times New Roman"/>
        </w:rPr>
      </w:pPr>
      <w:r>
        <w:t xml:space="preserve">(1) </w:t>
      </w:r>
      <w:r w:rsidR="5E909FD8">
        <w:t>Kohaliku omavalitsuse üksus koostab v</w:t>
      </w:r>
      <w:r w:rsidRPr="0E136C24">
        <w:rPr>
          <w:rFonts w:eastAsia="Times New Roman"/>
        </w:rPr>
        <w:t>ähemalt 10 000 elanikuga linna kui asustusüksuse</w:t>
      </w:r>
      <w:r w:rsidR="0A6D1B4B" w:rsidRPr="0E136C24">
        <w:rPr>
          <w:rFonts w:eastAsia="Times New Roman"/>
        </w:rPr>
        <w:t xml:space="preserve"> kohta</w:t>
      </w:r>
      <w:r w:rsidRPr="0E136C24">
        <w:rPr>
          <w:rFonts w:eastAsia="Times New Roman"/>
        </w:rPr>
        <w:t xml:space="preserve"> linnakeskkonnas kliimamuutustega kohanemiseks käesoleva seaduse § 3</w:t>
      </w:r>
      <w:r w:rsidR="00B80E91">
        <w:rPr>
          <w:rFonts w:eastAsia="Times New Roman"/>
        </w:rPr>
        <w:t>8</w:t>
      </w:r>
      <w:r w:rsidRPr="0E136C24">
        <w:rPr>
          <w:rFonts w:eastAsia="Times New Roman"/>
        </w:rPr>
        <w:t xml:space="preserve"> lõike 2 punktides 1</w:t>
      </w:r>
      <w:r w:rsidR="61BD115B" w:rsidRPr="0E136C24">
        <w:rPr>
          <w:rFonts w:eastAsia="Times New Roman"/>
        </w:rPr>
        <w:t>,</w:t>
      </w:r>
      <w:r w:rsidRPr="0E136C24">
        <w:rPr>
          <w:rFonts w:eastAsia="Times New Roman"/>
        </w:rPr>
        <w:t xml:space="preserve"> 2</w:t>
      </w:r>
      <w:r w:rsidR="49BF20CF" w:rsidRPr="0E136C24">
        <w:rPr>
          <w:rFonts w:eastAsia="Times New Roman"/>
        </w:rPr>
        <w:t xml:space="preserve"> ja 4</w:t>
      </w:r>
      <w:r w:rsidRPr="0E136C24">
        <w:rPr>
          <w:rFonts w:eastAsia="Times New Roman"/>
        </w:rPr>
        <w:t xml:space="preserve"> nimetatud</w:t>
      </w:r>
      <w:del w:id="191" w:author="Aili Sandre - JUSTDIGI" w:date="2025-01-14T09:38:00Z" w16du:dateUtc="2025-01-14T07:38:00Z">
        <w:r w:rsidRPr="0E136C24" w:rsidDel="0004043F">
          <w:rPr>
            <w:rFonts w:eastAsia="Times New Roman"/>
          </w:rPr>
          <w:delText xml:space="preserve"> </w:delText>
        </w:r>
      </w:del>
      <w:r w:rsidRPr="0E136C24">
        <w:rPr>
          <w:rFonts w:eastAsia="Times New Roman"/>
        </w:rPr>
        <w:t xml:space="preserve"> meetmete võtmiseks eraldi dokumendina</w:t>
      </w:r>
      <w:r w:rsidR="38C1E93D" w:rsidRPr="0E136C24">
        <w:rPr>
          <w:rFonts w:eastAsia="Times New Roman"/>
        </w:rPr>
        <w:t xml:space="preserve"> või</w:t>
      </w:r>
      <w:r w:rsidRPr="0E136C24">
        <w:rPr>
          <w:rFonts w:eastAsia="Times New Roman"/>
        </w:rPr>
        <w:t xml:space="preserve"> energia- ja kliimakava või muu arengudokumendi osana linnaruumi </w:t>
      </w:r>
      <w:r w:rsidR="4C1B0F34" w:rsidRPr="0E136C24">
        <w:rPr>
          <w:rFonts w:eastAsia="Times New Roman"/>
        </w:rPr>
        <w:t xml:space="preserve">ja looduse </w:t>
      </w:r>
      <w:r w:rsidR="61C1B32E" w:rsidRPr="0E136C24">
        <w:rPr>
          <w:rFonts w:eastAsia="Times New Roman"/>
        </w:rPr>
        <w:t xml:space="preserve">lõimimise </w:t>
      </w:r>
      <w:r w:rsidRPr="0E136C24">
        <w:rPr>
          <w:rFonts w:eastAsia="Times New Roman"/>
        </w:rPr>
        <w:t xml:space="preserve">kava, milles seatakse </w:t>
      </w:r>
      <w:commentRangeStart w:id="192"/>
      <w:r w:rsidRPr="0E136C24">
        <w:rPr>
          <w:rFonts w:eastAsia="Times New Roman"/>
        </w:rPr>
        <w:t>muu</w:t>
      </w:r>
      <w:ins w:id="193" w:author="Katariina Kärsten - JUSTDIGI" w:date="2025-01-27T21:40:00Z" w16du:dateUtc="2025-01-27T19:40:00Z">
        <w:r w:rsidR="003F3A8B">
          <w:rPr>
            <w:rFonts w:eastAsia="Times New Roman"/>
          </w:rPr>
          <w:t xml:space="preserve"> </w:t>
        </w:r>
      </w:ins>
      <w:r w:rsidRPr="0E136C24">
        <w:rPr>
          <w:rFonts w:eastAsia="Times New Roman"/>
        </w:rPr>
        <w:t>hulgas</w:t>
      </w:r>
      <w:r w:rsidR="3F3B7C26" w:rsidRPr="0E136C24">
        <w:rPr>
          <w:rFonts w:eastAsia="Times New Roman"/>
        </w:rPr>
        <w:t xml:space="preserve"> </w:t>
      </w:r>
      <w:commentRangeEnd w:id="192"/>
      <w:r w:rsidR="003F3A8B">
        <w:rPr>
          <w:rStyle w:val="Kommentaariviide"/>
        </w:rPr>
        <w:commentReference w:id="192"/>
      </w:r>
      <w:r w:rsidRPr="0E136C24">
        <w:rPr>
          <w:rFonts w:eastAsia="Times New Roman"/>
        </w:rPr>
        <w:t>rohealade osakaalu eesmärk linnas.</w:t>
      </w:r>
    </w:p>
    <w:p w14:paraId="4BE5FD1B" w14:textId="17BFD9A2" w:rsidR="6F3900BB" w:rsidRDefault="6F3900BB" w:rsidP="00E111C9">
      <w:pPr>
        <w:spacing w:after="0" w:line="240" w:lineRule="auto"/>
        <w:jc w:val="both"/>
        <w:rPr>
          <w:rFonts w:eastAsia="Times New Roman"/>
        </w:rPr>
      </w:pPr>
    </w:p>
    <w:p w14:paraId="136E98C9" w14:textId="72FB62F4" w:rsidR="6E87E75A" w:rsidRDefault="193A52BD" w:rsidP="00E111C9">
      <w:pPr>
        <w:spacing w:after="0" w:line="240" w:lineRule="auto"/>
        <w:jc w:val="both"/>
      </w:pPr>
      <w:r>
        <w:t>(</w:t>
      </w:r>
      <w:r w:rsidR="0BC1A773">
        <w:t>2</w:t>
      </w:r>
      <w:r>
        <w:t xml:space="preserve">) Kohaliku omavalitsuse üksus uuendab linnaruumi </w:t>
      </w:r>
      <w:r w:rsidR="10056473">
        <w:t xml:space="preserve">ja looduse lõimimise </w:t>
      </w:r>
      <w:r>
        <w:t xml:space="preserve">kava </w:t>
      </w:r>
      <w:r w:rsidR="3316E474">
        <w:t xml:space="preserve">vähemalt </w:t>
      </w:r>
      <w:r>
        <w:t>iga kümne aasta tagant.</w:t>
      </w:r>
    </w:p>
    <w:p w14:paraId="481AE3C7" w14:textId="77777777" w:rsidR="009473C2" w:rsidRDefault="009473C2" w:rsidP="00E111C9">
      <w:pPr>
        <w:spacing w:after="0" w:line="240" w:lineRule="auto"/>
        <w:jc w:val="both"/>
        <w:rPr>
          <w:rFonts w:eastAsia="Times New Roman"/>
        </w:rPr>
      </w:pPr>
    </w:p>
    <w:p w14:paraId="1C513C56" w14:textId="057B6F9F" w:rsidR="2B8D55F9" w:rsidRDefault="2D5F6CC3">
      <w:pPr>
        <w:spacing w:after="0" w:line="240" w:lineRule="auto"/>
        <w:jc w:val="both"/>
        <w:rPr>
          <w:rFonts w:eastAsia="Times New Roman"/>
        </w:rPr>
        <w:pPrChange w:id="194" w:author="Aili Sandre - JUSTDIGI" w:date="2025-01-14T14:51:00Z" w16du:dateUtc="2025-01-14T12:51:00Z">
          <w:pPr>
            <w:spacing w:after="0" w:line="257" w:lineRule="auto"/>
            <w:jc w:val="both"/>
          </w:pPr>
        </w:pPrChange>
      </w:pPr>
      <w:r w:rsidRPr="2DA361DC">
        <w:rPr>
          <w:rFonts w:eastAsia="Times New Roman"/>
        </w:rPr>
        <w:t>(</w:t>
      </w:r>
      <w:r w:rsidR="29E35F79" w:rsidRPr="2DA361DC">
        <w:rPr>
          <w:rFonts w:eastAsia="Times New Roman"/>
        </w:rPr>
        <w:t>3</w:t>
      </w:r>
      <w:r w:rsidRPr="2DA361DC">
        <w:rPr>
          <w:rFonts w:eastAsia="Times New Roman"/>
        </w:rPr>
        <w:t xml:space="preserve">) </w:t>
      </w:r>
      <w:r w:rsidR="00C063D9">
        <w:rPr>
          <w:rFonts w:eastAsia="Times New Roman"/>
        </w:rPr>
        <w:t xml:space="preserve">Nõuded linnaruumi ja looduse lõimimise kava koostamiseks kehtestab </w:t>
      </w:r>
      <w:r w:rsidR="00CE74D9">
        <w:rPr>
          <w:rFonts w:eastAsia="Times New Roman"/>
        </w:rPr>
        <w:t>valdkonna eest vastutav minister määrusega.</w:t>
      </w:r>
      <w:del w:id="195" w:author="Aili Sandre - JUSTDIGI" w:date="2025-01-14T09:38:00Z" w16du:dateUtc="2025-01-14T07:38:00Z">
        <w:r w:rsidR="00CE74D9" w:rsidRPr="2DA361DC" w:rsidDel="000A4E06">
          <w:rPr>
            <w:rFonts w:eastAsia="Times New Roman"/>
          </w:rPr>
          <w:delText xml:space="preserve"> </w:delText>
        </w:r>
      </w:del>
    </w:p>
    <w:p w14:paraId="276A07BC" w14:textId="796CE535" w:rsidR="2B8D55F9" w:rsidRDefault="2B8D55F9" w:rsidP="00E111C9">
      <w:pPr>
        <w:spacing w:after="0" w:line="240" w:lineRule="auto"/>
        <w:jc w:val="both"/>
        <w:rPr>
          <w:rFonts w:eastAsia="Times New Roman"/>
        </w:rPr>
      </w:pPr>
    </w:p>
    <w:p w14:paraId="16DB9EE7" w14:textId="3110ADBA" w:rsidR="006D65D7" w:rsidRDefault="4E0D3E5E" w:rsidP="00E111C9">
      <w:pPr>
        <w:spacing w:after="0" w:line="240" w:lineRule="auto"/>
        <w:jc w:val="both"/>
        <w:rPr>
          <w:b/>
          <w:bCs/>
        </w:rPr>
      </w:pPr>
      <w:r w:rsidRPr="6D907548">
        <w:rPr>
          <w:b/>
          <w:bCs/>
        </w:rPr>
        <w:t>§</w:t>
      </w:r>
      <w:r w:rsidR="722BDD03" w:rsidRPr="6D907548">
        <w:rPr>
          <w:b/>
          <w:bCs/>
        </w:rPr>
        <w:t xml:space="preserve"> </w:t>
      </w:r>
      <w:r w:rsidR="005533FE">
        <w:rPr>
          <w:b/>
          <w:bCs/>
        </w:rPr>
        <w:t>4</w:t>
      </w:r>
      <w:r w:rsidR="003C6764">
        <w:rPr>
          <w:b/>
          <w:bCs/>
        </w:rPr>
        <w:t>2</w:t>
      </w:r>
      <w:r w:rsidR="20467C71" w:rsidRPr="6D907548">
        <w:rPr>
          <w:b/>
          <w:bCs/>
        </w:rPr>
        <w:t>.</w:t>
      </w:r>
      <w:r w:rsidR="722BDD03" w:rsidRPr="6D907548">
        <w:rPr>
          <w:b/>
          <w:bCs/>
        </w:rPr>
        <w:t xml:space="preserve"> </w:t>
      </w:r>
      <w:r w:rsidR="1DA2818D" w:rsidRPr="6D907548">
        <w:rPr>
          <w:b/>
          <w:bCs/>
        </w:rPr>
        <w:t>K</w:t>
      </w:r>
      <w:r w:rsidR="137F80EC" w:rsidRPr="6D907548">
        <w:rPr>
          <w:b/>
          <w:bCs/>
        </w:rPr>
        <w:t>aasamine</w:t>
      </w:r>
    </w:p>
    <w:p w14:paraId="0AA1AFDE" w14:textId="77777777" w:rsidR="009473C2" w:rsidRDefault="009473C2" w:rsidP="00E111C9">
      <w:pPr>
        <w:spacing w:after="0" w:line="240" w:lineRule="auto"/>
        <w:jc w:val="both"/>
      </w:pPr>
    </w:p>
    <w:p w14:paraId="2ED48F9C" w14:textId="154EFF87" w:rsidR="006D65D7" w:rsidRDefault="376E6B15" w:rsidP="00E111C9">
      <w:pPr>
        <w:spacing w:after="0" w:line="240" w:lineRule="auto"/>
        <w:jc w:val="both"/>
      </w:pPr>
      <w:r>
        <w:t>(</w:t>
      </w:r>
      <w:r w:rsidR="02FBB5B0">
        <w:t>1</w:t>
      </w:r>
      <w:r>
        <w:t xml:space="preserve">) </w:t>
      </w:r>
      <w:r w:rsidR="2C0B121F">
        <w:t>Käesoleva seaduse §-des 3</w:t>
      </w:r>
      <w:r w:rsidR="008971FE">
        <w:t>9</w:t>
      </w:r>
      <w:r w:rsidR="3C6AC29C">
        <w:t>–</w:t>
      </w:r>
      <w:r w:rsidR="00BB6FA8">
        <w:t>4</w:t>
      </w:r>
      <w:r w:rsidR="008971FE">
        <w:t>1</w:t>
      </w:r>
      <w:r w:rsidR="3C6AC29C">
        <w:t xml:space="preserve"> nimetatud kavade</w:t>
      </w:r>
      <w:r w:rsidR="2C0B121F">
        <w:t xml:space="preserve"> </w:t>
      </w:r>
      <w:r>
        <w:t>koostamisse kaasatakse asjakohased riigiasutused, kohaliku omavalitsuse üksused, valitsusvälised organisatsioonid, ettevõtja</w:t>
      </w:r>
      <w:r w:rsidR="22E40EC3">
        <w:t>te</w:t>
      </w:r>
      <w:r>
        <w:t xml:space="preserve"> ja</w:t>
      </w:r>
      <w:r w:rsidR="3F3B7C26">
        <w:t xml:space="preserve"> </w:t>
      </w:r>
      <w:r>
        <w:t>mittetulundusühingute ning nende liitude esindajad ning teised huvitatud isikud, lähtudes asjaomase kava sisust.</w:t>
      </w:r>
    </w:p>
    <w:p w14:paraId="5C2554CF" w14:textId="77777777" w:rsidR="009473C2" w:rsidRDefault="009473C2" w:rsidP="00E111C9">
      <w:pPr>
        <w:spacing w:after="0" w:line="240" w:lineRule="auto"/>
        <w:jc w:val="both"/>
      </w:pPr>
    </w:p>
    <w:p w14:paraId="4BF84C45" w14:textId="0B656384" w:rsidR="006D65D7" w:rsidRDefault="451A8985" w:rsidP="00E111C9">
      <w:pPr>
        <w:spacing w:after="0" w:line="240" w:lineRule="auto"/>
        <w:jc w:val="both"/>
      </w:pPr>
      <w:r>
        <w:t xml:space="preserve">(2) </w:t>
      </w:r>
      <w:r w:rsidR="34CF8224">
        <w:t xml:space="preserve">Kaasamisviisid ja </w:t>
      </w:r>
      <w:r w:rsidR="07F96EA4">
        <w:t>-</w:t>
      </w:r>
      <w:r w:rsidR="34CF8224">
        <w:t xml:space="preserve">kanalid </w:t>
      </w:r>
      <w:r w:rsidR="09B92812">
        <w:t>valitakse</w:t>
      </w:r>
      <w:r w:rsidR="34CF8224">
        <w:t xml:space="preserve"> sellised, et kaasamine oleks tõhus ja võimalikult varajane.</w:t>
      </w:r>
    </w:p>
    <w:p w14:paraId="43534A7F" w14:textId="586ED232" w:rsidR="7D9ACA90" w:rsidRDefault="7D9ACA90" w:rsidP="00E111C9">
      <w:pPr>
        <w:spacing w:after="0" w:line="240" w:lineRule="auto"/>
        <w:jc w:val="both"/>
      </w:pPr>
    </w:p>
    <w:p w14:paraId="0F7DBE6E" w14:textId="60C8F8AF" w:rsidR="006D65D7" w:rsidRDefault="0089540C" w:rsidP="00E111C9">
      <w:pPr>
        <w:spacing w:after="0" w:line="240" w:lineRule="auto"/>
        <w:jc w:val="center"/>
        <w:rPr>
          <w:b/>
          <w:bCs/>
        </w:rPr>
      </w:pPr>
      <w:r>
        <w:rPr>
          <w:b/>
          <w:bCs/>
        </w:rPr>
        <w:t>5</w:t>
      </w:r>
      <w:r w:rsidR="412FBF0B" w:rsidRPr="0B349655">
        <w:rPr>
          <w:b/>
          <w:bCs/>
        </w:rPr>
        <w:t>. peatükk</w:t>
      </w:r>
    </w:p>
    <w:p w14:paraId="57DF4FC8" w14:textId="1C3DC81A" w:rsidR="006D65D7" w:rsidRDefault="6B9F9067" w:rsidP="00E111C9">
      <w:pPr>
        <w:spacing w:after="0" w:line="240" w:lineRule="auto"/>
        <w:jc w:val="center"/>
        <w:rPr>
          <w:rFonts w:eastAsia="Times New Roman"/>
        </w:rPr>
      </w:pPr>
      <w:r w:rsidRPr="0B349655">
        <w:rPr>
          <w:b/>
          <w:bCs/>
        </w:rPr>
        <w:t>Kliima</w:t>
      </w:r>
      <w:r w:rsidR="00C121A3">
        <w:rPr>
          <w:b/>
          <w:bCs/>
        </w:rPr>
        <w:t>eesmärkide elluviimise rahastamine</w:t>
      </w:r>
    </w:p>
    <w:p w14:paraId="7D1D80EB" w14:textId="77777777" w:rsidR="0033533A" w:rsidRDefault="0033533A" w:rsidP="00E111C9">
      <w:pPr>
        <w:spacing w:after="0" w:line="240" w:lineRule="auto"/>
        <w:jc w:val="both"/>
        <w:rPr>
          <w:b/>
          <w:bCs/>
        </w:rPr>
      </w:pPr>
    </w:p>
    <w:p w14:paraId="0BB670CB" w14:textId="4E71667C" w:rsidR="006D65D7" w:rsidRPr="00923BEF" w:rsidRDefault="5F34B429" w:rsidP="00E111C9">
      <w:pPr>
        <w:spacing w:after="0" w:line="240" w:lineRule="auto"/>
        <w:jc w:val="both"/>
        <w:rPr>
          <w:rFonts w:eastAsia="Times New Roman"/>
        </w:rPr>
      </w:pPr>
      <w:r w:rsidRPr="0B349655">
        <w:rPr>
          <w:b/>
          <w:bCs/>
        </w:rPr>
        <w:t xml:space="preserve">§ </w:t>
      </w:r>
      <w:r w:rsidR="08C3E092" w:rsidRPr="0B349655">
        <w:rPr>
          <w:b/>
          <w:bCs/>
        </w:rPr>
        <w:t>4</w:t>
      </w:r>
      <w:r w:rsidR="003C6764">
        <w:rPr>
          <w:b/>
          <w:bCs/>
        </w:rPr>
        <w:t>3</w:t>
      </w:r>
      <w:r w:rsidR="466EA432" w:rsidRPr="0B349655">
        <w:rPr>
          <w:b/>
          <w:bCs/>
        </w:rPr>
        <w:t>.</w:t>
      </w:r>
      <w:r w:rsidRPr="0B349655">
        <w:rPr>
          <w:b/>
          <w:bCs/>
        </w:rPr>
        <w:t xml:space="preserve"> </w:t>
      </w:r>
      <w:r w:rsidR="43F81345" w:rsidRPr="0B349655">
        <w:rPr>
          <w:b/>
          <w:bCs/>
        </w:rPr>
        <w:t>Riigi</w:t>
      </w:r>
      <w:r w:rsidR="4AA07723" w:rsidRPr="0B349655">
        <w:rPr>
          <w:b/>
          <w:bCs/>
        </w:rPr>
        <w:t xml:space="preserve"> ja kohaliku omavalitsuse</w:t>
      </w:r>
      <w:r w:rsidR="590C91A2" w:rsidRPr="0B349655">
        <w:rPr>
          <w:b/>
          <w:bCs/>
        </w:rPr>
        <w:t xml:space="preserve"> üksuse</w:t>
      </w:r>
      <w:r w:rsidR="4AA07723" w:rsidRPr="0B349655">
        <w:rPr>
          <w:b/>
          <w:bCs/>
        </w:rPr>
        <w:t xml:space="preserve"> </w:t>
      </w:r>
      <w:r w:rsidR="042C777E" w:rsidRPr="0B349655">
        <w:rPr>
          <w:b/>
          <w:bCs/>
        </w:rPr>
        <w:t>investeeringute</w:t>
      </w:r>
      <w:r w:rsidR="43F81345" w:rsidRPr="0B349655">
        <w:rPr>
          <w:b/>
          <w:bCs/>
        </w:rPr>
        <w:t xml:space="preserve"> kooskõla</w:t>
      </w:r>
      <w:r w:rsidR="3F3B7C26" w:rsidRPr="0B349655">
        <w:rPr>
          <w:b/>
          <w:bCs/>
        </w:rPr>
        <w:t xml:space="preserve"> </w:t>
      </w:r>
      <w:r w:rsidR="04494D54" w:rsidRPr="0B349655">
        <w:rPr>
          <w:rFonts w:eastAsia="Times New Roman"/>
          <w:b/>
          <w:bCs/>
        </w:rPr>
        <w:t xml:space="preserve">põhimõtete ja </w:t>
      </w:r>
      <w:r w:rsidR="00114729">
        <w:rPr>
          <w:rFonts w:eastAsia="Times New Roman"/>
          <w:b/>
          <w:bCs/>
        </w:rPr>
        <w:t>kliima</w:t>
      </w:r>
      <w:r w:rsidR="04494D54" w:rsidRPr="0B349655">
        <w:rPr>
          <w:rFonts w:eastAsia="Times New Roman"/>
          <w:b/>
          <w:bCs/>
        </w:rPr>
        <w:t>eesmärkidega</w:t>
      </w:r>
    </w:p>
    <w:p w14:paraId="787FA513" w14:textId="466E246C" w:rsidR="7713A23B" w:rsidRDefault="7713A23B" w:rsidP="00E111C9">
      <w:pPr>
        <w:spacing w:after="0" w:line="240" w:lineRule="auto"/>
        <w:rPr>
          <w:b/>
          <w:bCs/>
        </w:rPr>
      </w:pPr>
    </w:p>
    <w:p w14:paraId="4B6D420F" w14:textId="31517DFE" w:rsidR="3342E288" w:rsidRDefault="7436D590" w:rsidP="00E111C9">
      <w:pPr>
        <w:spacing w:after="0" w:line="240" w:lineRule="auto"/>
        <w:jc w:val="both"/>
        <w:rPr>
          <w:rFonts w:eastAsia="Times New Roman"/>
        </w:rPr>
      </w:pPr>
      <w:r w:rsidRPr="0E136C24">
        <w:rPr>
          <w:rFonts w:eastAsia="Times New Roman"/>
        </w:rPr>
        <w:t xml:space="preserve">Riigi </w:t>
      </w:r>
      <w:r w:rsidR="7647E394" w:rsidRPr="0E136C24">
        <w:rPr>
          <w:rFonts w:eastAsia="Times New Roman"/>
        </w:rPr>
        <w:t>ja</w:t>
      </w:r>
      <w:r w:rsidR="3C799CB4" w:rsidRPr="0E136C24">
        <w:rPr>
          <w:rFonts w:eastAsia="Times New Roman"/>
        </w:rPr>
        <w:t xml:space="preserve"> kohaliku omavalitsuse </w:t>
      </w:r>
      <w:r w:rsidR="46EFADA2" w:rsidRPr="0E136C24">
        <w:rPr>
          <w:rFonts w:eastAsia="Times New Roman"/>
        </w:rPr>
        <w:t>üksuse</w:t>
      </w:r>
      <w:r w:rsidRPr="0E136C24">
        <w:rPr>
          <w:rFonts w:eastAsia="Times New Roman"/>
        </w:rPr>
        <w:t xml:space="preserve"> </w:t>
      </w:r>
      <w:r w:rsidR="606BE7E3" w:rsidRPr="0E136C24">
        <w:rPr>
          <w:rFonts w:eastAsia="Times New Roman"/>
        </w:rPr>
        <w:t>investeeringute planeerimisel</w:t>
      </w:r>
      <w:r w:rsidRPr="0E136C24">
        <w:rPr>
          <w:rFonts w:eastAsia="Times New Roman"/>
        </w:rPr>
        <w:t xml:space="preserve"> </w:t>
      </w:r>
      <w:r w:rsidR="4EEE4A7B" w:rsidRPr="0E136C24">
        <w:rPr>
          <w:rFonts w:eastAsia="Times New Roman"/>
        </w:rPr>
        <w:t>hinnatakse ja</w:t>
      </w:r>
      <w:r w:rsidRPr="0E136C24">
        <w:rPr>
          <w:rFonts w:eastAsia="Times New Roman"/>
        </w:rPr>
        <w:t xml:space="preserve"> arvestatakse</w:t>
      </w:r>
      <w:r w:rsidR="0C169B27" w:rsidRPr="0E136C24">
        <w:rPr>
          <w:rFonts w:eastAsia="Times New Roman"/>
        </w:rPr>
        <w:t xml:space="preserve"> käesolevas seaduse</w:t>
      </w:r>
      <w:r w:rsidR="00C84ECF">
        <w:rPr>
          <w:rFonts w:eastAsia="Times New Roman"/>
        </w:rPr>
        <w:t>s</w:t>
      </w:r>
      <w:r w:rsidR="002E25F2" w:rsidDel="007C07E2">
        <w:rPr>
          <w:rFonts w:eastAsia="Times New Roman"/>
        </w:rPr>
        <w:t xml:space="preserve"> </w:t>
      </w:r>
      <w:r w:rsidR="0C169B27" w:rsidRPr="0E136C24">
        <w:rPr>
          <w:rFonts w:eastAsia="Times New Roman"/>
        </w:rPr>
        <w:t xml:space="preserve">sätestatud </w:t>
      </w:r>
      <w:r w:rsidR="04B4D72B" w:rsidRPr="0E136C24">
        <w:rPr>
          <w:rFonts w:eastAsia="Times New Roman"/>
        </w:rPr>
        <w:t xml:space="preserve">põhimõtteid ja </w:t>
      </w:r>
      <w:r w:rsidR="0C169B27" w:rsidRPr="0E136C24">
        <w:rPr>
          <w:rFonts w:eastAsia="Times New Roman"/>
        </w:rPr>
        <w:t>eesmärk</w:t>
      </w:r>
      <w:r w:rsidR="1B28226D" w:rsidRPr="0E136C24">
        <w:rPr>
          <w:rFonts w:eastAsia="Times New Roman"/>
        </w:rPr>
        <w:t>e</w:t>
      </w:r>
      <w:r w:rsidR="0C169B27" w:rsidRPr="0E136C24">
        <w:rPr>
          <w:rFonts w:eastAsia="Times New Roman"/>
        </w:rPr>
        <w:t>.</w:t>
      </w:r>
    </w:p>
    <w:p w14:paraId="1970E2D3" w14:textId="7A7D4656" w:rsidR="0A7B77DC" w:rsidRDefault="0A7B77DC" w:rsidP="00E111C9">
      <w:pPr>
        <w:spacing w:after="0" w:line="240" w:lineRule="auto"/>
        <w:jc w:val="both"/>
        <w:rPr>
          <w:rFonts w:eastAsia="Times New Roman"/>
        </w:rPr>
      </w:pPr>
    </w:p>
    <w:p w14:paraId="3571A604" w14:textId="67664944" w:rsidR="56B4F13D" w:rsidRDefault="137D6D82" w:rsidP="00E111C9">
      <w:pPr>
        <w:spacing w:after="0" w:line="240" w:lineRule="auto"/>
        <w:jc w:val="both"/>
        <w:rPr>
          <w:rFonts w:eastAsia="Times New Roman"/>
          <w:b/>
          <w:bCs/>
        </w:rPr>
      </w:pPr>
      <w:r w:rsidRPr="0B349655">
        <w:rPr>
          <w:rFonts w:eastAsia="Times New Roman"/>
          <w:b/>
          <w:bCs/>
        </w:rPr>
        <w:t xml:space="preserve">§ </w:t>
      </w:r>
      <w:r w:rsidR="6A0D5507" w:rsidRPr="0B349655">
        <w:rPr>
          <w:rFonts w:eastAsia="Times New Roman"/>
          <w:b/>
          <w:bCs/>
        </w:rPr>
        <w:t>4</w:t>
      </w:r>
      <w:r w:rsidR="003C6764">
        <w:rPr>
          <w:rFonts w:eastAsia="Times New Roman"/>
          <w:b/>
          <w:bCs/>
        </w:rPr>
        <w:t>4</w:t>
      </w:r>
      <w:r w:rsidRPr="0B349655">
        <w:rPr>
          <w:rFonts w:eastAsia="Times New Roman"/>
          <w:b/>
          <w:bCs/>
        </w:rPr>
        <w:t>. Heitkogustega kauplemise süsteemi</w:t>
      </w:r>
      <w:r w:rsidR="2C3593E0" w:rsidRPr="0B349655">
        <w:rPr>
          <w:rFonts w:eastAsia="Times New Roman"/>
          <w:b/>
          <w:bCs/>
        </w:rPr>
        <w:t>de</w:t>
      </w:r>
      <w:r w:rsidR="313F87B6" w:rsidRPr="0B349655">
        <w:rPr>
          <w:rFonts w:eastAsia="Times New Roman"/>
          <w:b/>
          <w:bCs/>
        </w:rPr>
        <w:t xml:space="preserve"> </w:t>
      </w:r>
      <w:r w:rsidR="0E4E8335" w:rsidRPr="0B349655">
        <w:rPr>
          <w:rFonts w:eastAsia="Times New Roman"/>
          <w:b/>
          <w:bCs/>
        </w:rPr>
        <w:t xml:space="preserve">lubatud heitkoguse ühikute </w:t>
      </w:r>
      <w:r w:rsidR="313F87B6" w:rsidRPr="0B349655">
        <w:rPr>
          <w:rFonts w:eastAsia="Times New Roman"/>
          <w:b/>
          <w:bCs/>
        </w:rPr>
        <w:t>enampakkumis</w:t>
      </w:r>
      <w:r w:rsidRPr="0B349655">
        <w:rPr>
          <w:rFonts w:eastAsia="Times New Roman"/>
          <w:b/>
          <w:bCs/>
        </w:rPr>
        <w:t>tulude planeerimine ja kasutamine</w:t>
      </w:r>
    </w:p>
    <w:p w14:paraId="0A5A4F26" w14:textId="77777777" w:rsidR="005C4640" w:rsidRDefault="005C4640" w:rsidP="00E111C9">
      <w:pPr>
        <w:spacing w:after="0" w:line="240" w:lineRule="auto"/>
        <w:jc w:val="both"/>
        <w:rPr>
          <w:rFonts w:eastAsia="Times New Roman"/>
        </w:rPr>
      </w:pPr>
    </w:p>
    <w:p w14:paraId="32CBA16C" w14:textId="6F17A855" w:rsidR="4DFBD050" w:rsidRDefault="69A9F1BB" w:rsidP="00E111C9">
      <w:pPr>
        <w:spacing w:after="0" w:line="240" w:lineRule="auto"/>
        <w:jc w:val="both"/>
        <w:rPr>
          <w:rFonts w:eastAsia="Times New Roman"/>
        </w:rPr>
      </w:pPr>
      <w:r w:rsidRPr="0B349655">
        <w:rPr>
          <w:rFonts w:eastAsia="Times New Roman"/>
        </w:rPr>
        <w:t xml:space="preserve">(1) </w:t>
      </w:r>
      <w:r w:rsidR="737477B5" w:rsidRPr="0B349655">
        <w:rPr>
          <w:rFonts w:eastAsia="Times New Roman"/>
        </w:rPr>
        <w:t>Atmosfääriõhu kaitse seaduse §-s 161 sätestatud heitkogustega kauplemise süsteemide lubatud heitkoguse ühikute enampakkumisel</w:t>
      </w:r>
      <w:r w:rsidR="3F26E7ED" w:rsidRPr="0B349655">
        <w:rPr>
          <w:rFonts w:eastAsia="Times New Roman"/>
        </w:rPr>
        <w:t xml:space="preserve"> </w:t>
      </w:r>
      <w:r w:rsidR="737477B5" w:rsidRPr="0B349655">
        <w:rPr>
          <w:rFonts w:eastAsia="Times New Roman"/>
        </w:rPr>
        <w:t xml:space="preserve">saadud tulu </w:t>
      </w:r>
      <w:r w:rsidR="3854999B">
        <w:t>kasutatakse</w:t>
      </w:r>
      <w:r w:rsidR="737477B5" w:rsidRPr="0B349655">
        <w:rPr>
          <w:rFonts w:eastAsia="Times New Roman"/>
        </w:rPr>
        <w:t xml:space="preserve"> kooskõlas</w:t>
      </w:r>
      <w:r w:rsidR="00232CEA" w:rsidRPr="00232CEA">
        <w:t xml:space="preserve"> </w:t>
      </w:r>
      <w:r w:rsidR="00232CEA" w:rsidRPr="00232CEA">
        <w:rPr>
          <w:rFonts w:eastAsia="Times New Roman"/>
        </w:rPr>
        <w:t>E</w:t>
      </w:r>
      <w:r w:rsidR="00250B46">
        <w:rPr>
          <w:rFonts w:eastAsia="Times New Roman"/>
        </w:rPr>
        <w:t xml:space="preserve">uroopa Parlamendi ja </w:t>
      </w:r>
      <w:del w:id="196" w:author="Aili Sandre - JUSTDIGI" w:date="2025-01-14T09:43:00Z" w16du:dateUtc="2025-01-14T07:43:00Z">
        <w:r w:rsidR="00250B46" w:rsidDel="00F3605C">
          <w:rPr>
            <w:rFonts w:eastAsia="Times New Roman"/>
          </w:rPr>
          <w:delText>N</w:delText>
        </w:r>
      </w:del>
      <w:ins w:id="197" w:author="Aili Sandre - JUSTDIGI" w:date="2025-01-14T09:43:00Z" w16du:dateUtc="2025-01-14T07:43:00Z">
        <w:r w:rsidR="00F3605C">
          <w:rPr>
            <w:rFonts w:eastAsia="Times New Roman"/>
          </w:rPr>
          <w:t>n</w:t>
        </w:r>
      </w:ins>
      <w:r w:rsidR="00250B46">
        <w:rPr>
          <w:rFonts w:eastAsia="Times New Roman"/>
        </w:rPr>
        <w:t xml:space="preserve">õukogu </w:t>
      </w:r>
      <w:r w:rsidR="00232CEA" w:rsidRPr="00232CEA">
        <w:rPr>
          <w:rFonts w:eastAsia="Times New Roman"/>
        </w:rPr>
        <w:t>direktiiviga (EL) 2023/</w:t>
      </w:r>
      <w:r w:rsidR="007B0A3B">
        <w:rPr>
          <w:rFonts w:eastAsia="Times New Roman"/>
        </w:rPr>
        <w:t>9</w:t>
      </w:r>
      <w:r w:rsidR="00232CEA" w:rsidRPr="00232CEA">
        <w:rPr>
          <w:rFonts w:eastAsia="Times New Roman"/>
        </w:rPr>
        <w:t>59 ja atmosfääriõhu kaitse seaduses sätestatud eesmärkidega ning</w:t>
      </w:r>
      <w:r w:rsidR="737477B5" w:rsidRPr="0B349655">
        <w:rPr>
          <w:rFonts w:eastAsia="Times New Roman"/>
        </w:rPr>
        <w:t xml:space="preserve"> käesolevas seaduses sätestatud eesmärkide ja </w:t>
      </w:r>
      <w:commentRangeStart w:id="198"/>
      <w:r w:rsidR="737477B5" w:rsidRPr="0B349655">
        <w:rPr>
          <w:rFonts w:eastAsia="Times New Roman"/>
        </w:rPr>
        <w:t>põhimõtetega</w:t>
      </w:r>
      <w:commentRangeEnd w:id="198"/>
      <w:r w:rsidR="004B4229">
        <w:rPr>
          <w:rStyle w:val="Kommentaariviide"/>
        </w:rPr>
        <w:commentReference w:id="198"/>
      </w:r>
      <w:r w:rsidR="737477B5" w:rsidRPr="0B349655">
        <w:rPr>
          <w:rFonts w:eastAsia="Times New Roman"/>
        </w:rPr>
        <w:t>.</w:t>
      </w:r>
    </w:p>
    <w:p w14:paraId="123AF13E" w14:textId="77777777" w:rsidR="0033533A" w:rsidRDefault="0033533A" w:rsidP="00E111C9">
      <w:pPr>
        <w:spacing w:after="0" w:line="240" w:lineRule="auto"/>
        <w:jc w:val="both"/>
        <w:rPr>
          <w:rFonts w:eastAsia="Times New Roman"/>
        </w:rPr>
      </w:pPr>
    </w:p>
    <w:p w14:paraId="515CC991" w14:textId="74ECB0B9" w:rsidR="4DFBD050" w:rsidRDefault="628C4282" w:rsidP="00E111C9">
      <w:pPr>
        <w:spacing w:after="0" w:line="240" w:lineRule="auto"/>
        <w:jc w:val="both"/>
        <w:rPr>
          <w:rFonts w:eastAsia="Times New Roman"/>
        </w:rPr>
      </w:pPr>
      <w:r w:rsidRPr="71F0FCB0">
        <w:rPr>
          <w:rFonts w:eastAsia="Times New Roman"/>
        </w:rPr>
        <w:t>(</w:t>
      </w:r>
      <w:r w:rsidR="3D86D4BB" w:rsidRPr="71F0FCB0">
        <w:rPr>
          <w:rFonts w:eastAsia="Times New Roman"/>
        </w:rPr>
        <w:t>2</w:t>
      </w:r>
      <w:r w:rsidRPr="71F0FCB0">
        <w:rPr>
          <w:rFonts w:eastAsia="Times New Roman"/>
        </w:rPr>
        <w:t>) Atmosfääriõhu kaitse seaduse §</w:t>
      </w:r>
      <w:r w:rsidR="21873E25" w:rsidRPr="71F0FCB0">
        <w:rPr>
          <w:rFonts w:eastAsia="Times New Roman"/>
        </w:rPr>
        <w:t>-s</w:t>
      </w:r>
      <w:r w:rsidRPr="71F0FCB0">
        <w:rPr>
          <w:rFonts w:eastAsia="Times New Roman"/>
        </w:rPr>
        <w:t xml:space="preserve"> 161 sätestatud enampakkumis</w:t>
      </w:r>
      <w:r w:rsidR="1842138A" w:rsidRPr="5593B186">
        <w:rPr>
          <w:rFonts w:eastAsia="Times New Roman"/>
        </w:rPr>
        <w:t xml:space="preserve">el saadud </w:t>
      </w:r>
      <w:r w:rsidRPr="71F0FCB0">
        <w:rPr>
          <w:rFonts w:eastAsia="Times New Roman"/>
        </w:rPr>
        <w:t xml:space="preserve">tulu </w:t>
      </w:r>
      <w:r w:rsidR="6251B67A" w:rsidRPr="71F0FCB0">
        <w:rPr>
          <w:rFonts w:eastAsia="Times New Roman"/>
        </w:rPr>
        <w:t>kasutamise</w:t>
      </w:r>
      <w:r w:rsidR="1A758A4C" w:rsidRPr="71F0FCB0">
        <w:rPr>
          <w:rFonts w:eastAsia="Times New Roman"/>
        </w:rPr>
        <w:t xml:space="preserve"> kriteeriumid</w:t>
      </w:r>
      <w:r w:rsidR="3E251E90" w:rsidRPr="5FCE001A">
        <w:rPr>
          <w:rFonts w:eastAsia="Times New Roman"/>
        </w:rPr>
        <w:t xml:space="preserve"> kehtestab </w:t>
      </w:r>
      <w:del w:id="199" w:author="Katariina Kärsten - JUSTDIGI" w:date="2025-01-27T08:50:00Z" w16du:dateUtc="2025-01-27T06:50:00Z">
        <w:r w:rsidR="3E251E90" w:rsidRPr="5FCE001A" w:rsidDel="00621BDB">
          <w:rPr>
            <w:rFonts w:eastAsia="Times New Roman"/>
          </w:rPr>
          <w:delText xml:space="preserve">kliimaminister </w:delText>
        </w:r>
      </w:del>
      <w:ins w:id="200" w:author="Katariina Kärsten - JUSTDIGI" w:date="2025-01-27T08:50:00Z" w16du:dateUtc="2025-01-27T06:50:00Z">
        <w:r w:rsidR="00621BDB">
          <w:rPr>
            <w:rFonts w:eastAsia="Times New Roman"/>
          </w:rPr>
          <w:t xml:space="preserve">valdkonna eest vastutav minister </w:t>
        </w:r>
      </w:ins>
      <w:r w:rsidR="3E251E90" w:rsidRPr="5FCE001A">
        <w:rPr>
          <w:rFonts w:eastAsia="Times New Roman"/>
        </w:rPr>
        <w:t xml:space="preserve">igal aastal </w:t>
      </w:r>
      <w:r w:rsidR="3E251E90" w:rsidRPr="275B8915">
        <w:rPr>
          <w:rFonts w:eastAsia="Times New Roman"/>
        </w:rPr>
        <w:t xml:space="preserve">1. </w:t>
      </w:r>
      <w:r w:rsidR="781DD5A0" w:rsidRPr="275B8915">
        <w:rPr>
          <w:rFonts w:eastAsia="Times New Roman"/>
        </w:rPr>
        <w:t>novembriks</w:t>
      </w:r>
      <w:r w:rsidR="36EC7318" w:rsidRPr="5FCE001A">
        <w:rPr>
          <w:rFonts w:eastAsia="Times New Roman"/>
        </w:rPr>
        <w:t>, lähtudes käesoleva seaduse eesmärkidest</w:t>
      </w:r>
      <w:r w:rsidR="3E251E90" w:rsidRPr="5FCE001A">
        <w:rPr>
          <w:rFonts w:eastAsia="Times New Roman"/>
        </w:rPr>
        <w:t>.</w:t>
      </w:r>
    </w:p>
    <w:p w14:paraId="43454556" w14:textId="77777777" w:rsidR="001275E9" w:rsidRDefault="001275E9" w:rsidP="00E111C9">
      <w:pPr>
        <w:spacing w:after="0" w:line="240" w:lineRule="auto"/>
        <w:jc w:val="both"/>
        <w:rPr>
          <w:rFonts w:eastAsia="Times New Roman"/>
        </w:rPr>
      </w:pPr>
    </w:p>
    <w:p w14:paraId="7C37B2AE" w14:textId="27A95039" w:rsidR="005641BA" w:rsidRDefault="00AA49C4" w:rsidP="00E111C9">
      <w:pPr>
        <w:spacing w:after="0" w:line="240" w:lineRule="auto"/>
        <w:jc w:val="both"/>
        <w:rPr>
          <w:rFonts w:eastAsia="Times New Roman"/>
        </w:rPr>
      </w:pPr>
      <w:r>
        <w:rPr>
          <w:rFonts w:eastAsia="Times New Roman"/>
        </w:rPr>
        <w:t>(3)</w:t>
      </w:r>
      <w:r w:rsidR="00023F26">
        <w:rPr>
          <w:rFonts w:eastAsia="Times New Roman"/>
        </w:rPr>
        <w:t xml:space="preserve"> </w:t>
      </w:r>
      <w:r w:rsidR="002C4D1D">
        <w:rPr>
          <w:rFonts w:eastAsia="Times New Roman"/>
        </w:rPr>
        <w:t>Atmosfä</w:t>
      </w:r>
      <w:r w:rsidR="0025295D">
        <w:rPr>
          <w:rFonts w:eastAsia="Times New Roman"/>
        </w:rPr>
        <w:t xml:space="preserve">äriõhu kaitse </w:t>
      </w:r>
      <w:r w:rsidR="005014AC">
        <w:rPr>
          <w:rFonts w:eastAsia="Times New Roman"/>
        </w:rPr>
        <w:t xml:space="preserve">seaduse </w:t>
      </w:r>
      <w:r w:rsidR="00D51A2E">
        <w:rPr>
          <w:rFonts w:eastAsia="Times New Roman"/>
        </w:rPr>
        <w:t>§</w:t>
      </w:r>
      <w:r w:rsidR="009C7442">
        <w:rPr>
          <w:rFonts w:eastAsia="Times New Roman"/>
        </w:rPr>
        <w:t>-s 161</w:t>
      </w:r>
      <w:r w:rsidR="00AD0AD6">
        <w:rPr>
          <w:rFonts w:eastAsia="Times New Roman"/>
        </w:rPr>
        <w:t xml:space="preserve"> </w:t>
      </w:r>
      <w:r w:rsidR="00023F26">
        <w:rPr>
          <w:rFonts w:eastAsia="Times New Roman"/>
        </w:rPr>
        <w:t xml:space="preserve">sätestatud enampakkumisel saadud tulu </w:t>
      </w:r>
      <w:r w:rsidR="008953FF">
        <w:rPr>
          <w:rFonts w:eastAsia="Times New Roman"/>
        </w:rPr>
        <w:t>kasutamise</w:t>
      </w:r>
      <w:r w:rsidR="00023F26">
        <w:rPr>
          <w:rFonts w:eastAsia="Times New Roman"/>
        </w:rPr>
        <w:t xml:space="preserve"> </w:t>
      </w:r>
      <w:r w:rsidR="0090012F">
        <w:rPr>
          <w:rFonts w:eastAsia="Times New Roman"/>
        </w:rPr>
        <w:t xml:space="preserve">koordineerimiseks ja </w:t>
      </w:r>
      <w:r w:rsidR="00985DF5">
        <w:rPr>
          <w:rFonts w:eastAsia="Times New Roman"/>
        </w:rPr>
        <w:t xml:space="preserve">seiramiseks </w:t>
      </w:r>
      <w:r w:rsidR="00C80AB6">
        <w:rPr>
          <w:rFonts w:eastAsia="Times New Roman"/>
        </w:rPr>
        <w:t xml:space="preserve">moodustab </w:t>
      </w:r>
      <w:del w:id="201" w:author="Katariina Kärsten - JUSTDIGI" w:date="2025-01-27T08:50:00Z" w16du:dateUtc="2025-01-27T06:50:00Z">
        <w:r w:rsidR="00BB6993" w:rsidDel="00621BDB">
          <w:rPr>
            <w:rFonts w:eastAsia="Times New Roman"/>
          </w:rPr>
          <w:delText>kliima</w:delText>
        </w:r>
        <w:r w:rsidR="00620761" w:rsidDel="00621BDB">
          <w:rPr>
            <w:rFonts w:eastAsia="Times New Roman"/>
          </w:rPr>
          <w:delText>minister</w:delText>
        </w:r>
        <w:r w:rsidR="00944CA1" w:rsidDel="00621BDB">
          <w:rPr>
            <w:rFonts w:eastAsia="Times New Roman"/>
          </w:rPr>
          <w:delText xml:space="preserve"> </w:delText>
        </w:r>
      </w:del>
      <w:ins w:id="202" w:author="Katariina Kärsten - JUSTDIGI" w:date="2025-01-27T08:50:00Z" w16du:dateUtc="2025-01-27T06:50:00Z">
        <w:r w:rsidR="00621BDB">
          <w:rPr>
            <w:rFonts w:eastAsia="Times New Roman"/>
          </w:rPr>
          <w:t xml:space="preserve">valdkonna eest vastutav minister </w:t>
        </w:r>
      </w:ins>
      <w:r w:rsidR="00006B83">
        <w:rPr>
          <w:rFonts w:eastAsia="Times New Roman"/>
        </w:rPr>
        <w:t>komisjoni</w:t>
      </w:r>
      <w:r w:rsidR="006779FC">
        <w:rPr>
          <w:rFonts w:eastAsia="Times New Roman"/>
        </w:rPr>
        <w:t>, mis</w:t>
      </w:r>
      <w:r w:rsidR="00F0016C" w:rsidRPr="00F0016C">
        <w:rPr>
          <w:rFonts w:eastAsia="Times New Roman"/>
        </w:rPr>
        <w:t xml:space="preserve"> </w:t>
      </w:r>
      <w:r w:rsidR="00F0016C">
        <w:rPr>
          <w:rFonts w:eastAsia="Times New Roman"/>
        </w:rPr>
        <w:t>koosneb asjakohaste ministeeriumite esindajatest ja mis</w:t>
      </w:r>
      <w:r w:rsidR="00DF450D">
        <w:rPr>
          <w:rFonts w:eastAsia="Times New Roman"/>
        </w:rPr>
        <w:t>:</w:t>
      </w:r>
    </w:p>
    <w:p w14:paraId="4778B446" w14:textId="36F99A5B" w:rsidR="00384148" w:rsidRPr="00384148" w:rsidRDefault="00EB6330" w:rsidP="00E111C9">
      <w:pPr>
        <w:spacing w:after="0" w:line="240" w:lineRule="auto"/>
        <w:jc w:val="both"/>
        <w:rPr>
          <w:rFonts w:eastAsia="Times New Roman"/>
        </w:rPr>
      </w:pPr>
      <w:r>
        <w:rPr>
          <w:rFonts w:eastAsia="Times New Roman"/>
        </w:rPr>
        <w:t>1</w:t>
      </w:r>
      <w:r w:rsidR="00384148" w:rsidRPr="00384148">
        <w:rPr>
          <w:rFonts w:eastAsia="Times New Roman"/>
        </w:rPr>
        <w:t>) koond</w:t>
      </w:r>
      <w:r>
        <w:rPr>
          <w:rFonts w:eastAsia="Times New Roman"/>
        </w:rPr>
        <w:t>a</w:t>
      </w:r>
      <w:r w:rsidR="00384148" w:rsidRPr="00384148">
        <w:rPr>
          <w:rFonts w:eastAsia="Times New Roman"/>
        </w:rPr>
        <w:t xml:space="preserve">b </w:t>
      </w:r>
      <w:del w:id="203" w:author="Aili Sandre - JUSTDIGI" w:date="2025-01-14T09:49:00Z" w16du:dateUtc="2025-01-14T07:49:00Z">
        <w:r w:rsidR="00384148" w:rsidRPr="00384148" w:rsidDel="006E3AF8">
          <w:rPr>
            <w:rFonts w:eastAsia="Times New Roman"/>
          </w:rPr>
          <w:delText>kokku</w:delText>
        </w:r>
      </w:del>
      <w:r w:rsidR="00384148" w:rsidRPr="00384148">
        <w:rPr>
          <w:rFonts w:eastAsia="Times New Roman"/>
        </w:rPr>
        <w:t xml:space="preserve"> ministeeriumite ettepanekud enampakkumisel saadud tulu kasutamiseks;</w:t>
      </w:r>
    </w:p>
    <w:p w14:paraId="7CA8CD19" w14:textId="5CE12DAD" w:rsidR="00384148" w:rsidRPr="00384148" w:rsidRDefault="00EB6330" w:rsidP="00E111C9">
      <w:pPr>
        <w:spacing w:after="0" w:line="240" w:lineRule="auto"/>
        <w:jc w:val="both"/>
        <w:rPr>
          <w:rFonts w:eastAsia="Times New Roman"/>
        </w:rPr>
      </w:pPr>
      <w:r>
        <w:rPr>
          <w:rFonts w:eastAsia="Times New Roman"/>
        </w:rPr>
        <w:t>2</w:t>
      </w:r>
      <w:r w:rsidR="00384148" w:rsidRPr="00384148">
        <w:rPr>
          <w:rFonts w:eastAsia="Times New Roman"/>
        </w:rPr>
        <w:t>) teeb käesoleva paragrahvi lõike 2 alusel kehtestatud kriteeriumeid ja ministeeriumi</w:t>
      </w:r>
      <w:ins w:id="204" w:author="Aili Sandre - JUSTDIGI" w:date="2025-01-14T09:45:00Z" w16du:dateUtc="2025-01-14T07:45:00Z">
        <w:r w:rsidR="00066822">
          <w:rPr>
            <w:rFonts w:eastAsia="Times New Roman"/>
          </w:rPr>
          <w:t>t</w:t>
        </w:r>
      </w:ins>
      <w:del w:id="205" w:author="Aili Sandre - JUSTDIGI" w:date="2025-01-14T09:45:00Z" w16du:dateUtc="2025-01-14T07:45:00Z">
        <w:r w:rsidR="00384148" w:rsidRPr="00384148" w:rsidDel="00066822">
          <w:rPr>
            <w:rFonts w:eastAsia="Times New Roman"/>
          </w:rPr>
          <w:delText>d</w:delText>
        </w:r>
      </w:del>
      <w:r w:rsidR="00384148" w:rsidRPr="00384148">
        <w:rPr>
          <w:rFonts w:eastAsia="Times New Roman"/>
        </w:rPr>
        <w:t>elt laekunud ettepanekuid arvesse võttes kliimaministrile ettepaneku enampakkumisel saadud tulu kasutamiseks;</w:t>
      </w:r>
    </w:p>
    <w:p w14:paraId="72D138F5" w14:textId="61C77989" w:rsidR="00384148" w:rsidRPr="00384148" w:rsidRDefault="00EB6330" w:rsidP="00E111C9">
      <w:pPr>
        <w:spacing w:after="0" w:line="240" w:lineRule="auto"/>
        <w:jc w:val="both"/>
        <w:rPr>
          <w:rFonts w:eastAsia="Times New Roman"/>
        </w:rPr>
      </w:pPr>
      <w:r>
        <w:rPr>
          <w:rFonts w:eastAsia="Times New Roman"/>
        </w:rPr>
        <w:t>3</w:t>
      </w:r>
      <w:r w:rsidR="00384148" w:rsidRPr="00384148">
        <w:rPr>
          <w:rFonts w:eastAsia="Times New Roman"/>
        </w:rPr>
        <w:t>) hindab võimalikke riske ja pakub välja lahendusi riskide maandamiseks</w:t>
      </w:r>
      <w:r>
        <w:rPr>
          <w:rFonts w:eastAsia="Times New Roman"/>
        </w:rPr>
        <w:t>;</w:t>
      </w:r>
    </w:p>
    <w:p w14:paraId="3EBAF49F" w14:textId="0E8F8C66" w:rsidR="00EB6330" w:rsidRPr="00384148" w:rsidRDefault="00EB6330" w:rsidP="00E111C9">
      <w:pPr>
        <w:spacing w:after="0" w:line="240" w:lineRule="auto"/>
        <w:jc w:val="both"/>
        <w:rPr>
          <w:rFonts w:eastAsia="Times New Roman"/>
        </w:rPr>
      </w:pPr>
      <w:r>
        <w:rPr>
          <w:rFonts w:eastAsia="Times New Roman"/>
        </w:rPr>
        <w:t>4</w:t>
      </w:r>
      <w:r w:rsidRPr="00384148">
        <w:rPr>
          <w:rFonts w:eastAsia="Times New Roman"/>
        </w:rPr>
        <w:t xml:space="preserve">) </w:t>
      </w:r>
      <w:r w:rsidR="000B0029">
        <w:rPr>
          <w:rFonts w:eastAsia="Times New Roman"/>
        </w:rPr>
        <w:t>kontrollib</w:t>
      </w:r>
      <w:r w:rsidR="00842451">
        <w:rPr>
          <w:rFonts w:eastAsia="Times New Roman"/>
        </w:rPr>
        <w:t xml:space="preserve"> ja ki</w:t>
      </w:r>
      <w:r w:rsidR="002054D2">
        <w:rPr>
          <w:rFonts w:eastAsia="Times New Roman"/>
        </w:rPr>
        <w:t>idab heaks</w:t>
      </w:r>
      <w:r w:rsidR="000B0029">
        <w:rPr>
          <w:rFonts w:eastAsia="Times New Roman"/>
        </w:rPr>
        <w:t xml:space="preserve"> </w:t>
      </w:r>
      <w:r w:rsidRPr="00384148">
        <w:rPr>
          <w:rFonts w:eastAsia="Times New Roman"/>
        </w:rPr>
        <w:t>enampakkumisel saadud tulu kasutamise aruand</w:t>
      </w:r>
      <w:r>
        <w:rPr>
          <w:rFonts w:eastAsia="Times New Roman"/>
        </w:rPr>
        <w:t>ed</w:t>
      </w:r>
      <w:r w:rsidR="009C7091">
        <w:rPr>
          <w:rFonts w:eastAsia="Times New Roman"/>
        </w:rPr>
        <w:t>.</w:t>
      </w:r>
    </w:p>
    <w:p w14:paraId="2BD44C53" w14:textId="77777777" w:rsidR="00332EAF" w:rsidRDefault="00332EAF" w:rsidP="00E111C9">
      <w:pPr>
        <w:spacing w:after="0" w:line="240" w:lineRule="auto"/>
        <w:jc w:val="both"/>
        <w:rPr>
          <w:rFonts w:eastAsia="Times New Roman"/>
        </w:rPr>
      </w:pPr>
    </w:p>
    <w:p w14:paraId="6ECD1EE9" w14:textId="24872D8F" w:rsidR="00245F3C" w:rsidRDefault="00E646AD" w:rsidP="00E111C9">
      <w:pPr>
        <w:spacing w:after="0" w:line="240" w:lineRule="auto"/>
        <w:jc w:val="both"/>
        <w:rPr>
          <w:rFonts w:eastAsia="Times New Roman"/>
        </w:rPr>
      </w:pPr>
      <w:r>
        <w:rPr>
          <w:rFonts w:eastAsia="Times New Roman"/>
        </w:rPr>
        <w:t>(</w:t>
      </w:r>
      <w:r w:rsidR="008518E3">
        <w:rPr>
          <w:rFonts w:eastAsia="Times New Roman"/>
        </w:rPr>
        <w:t>4</w:t>
      </w:r>
      <w:r>
        <w:rPr>
          <w:rFonts w:eastAsia="Times New Roman"/>
        </w:rPr>
        <w:t xml:space="preserve">) </w:t>
      </w:r>
      <w:r w:rsidR="00895EC5">
        <w:rPr>
          <w:rFonts w:eastAsia="Times New Roman"/>
        </w:rPr>
        <w:t>K</w:t>
      </w:r>
      <w:r w:rsidR="0D569B76" w:rsidRPr="00400D8B">
        <w:rPr>
          <w:rFonts w:eastAsia="Times New Roman"/>
        </w:rPr>
        <w:t>äesoleva paragrahvi lõike</w:t>
      </w:r>
      <w:r w:rsidR="00190EE9">
        <w:rPr>
          <w:rFonts w:eastAsia="Times New Roman"/>
        </w:rPr>
        <w:t>s</w:t>
      </w:r>
      <w:r w:rsidR="0D569B76" w:rsidRPr="00400D8B">
        <w:rPr>
          <w:rFonts w:eastAsia="Times New Roman"/>
        </w:rPr>
        <w:t xml:space="preserve"> </w:t>
      </w:r>
      <w:r w:rsidR="00190EE9">
        <w:rPr>
          <w:rFonts w:eastAsia="Times New Roman"/>
        </w:rPr>
        <w:t>3</w:t>
      </w:r>
      <w:r w:rsidR="0D569B76" w:rsidRPr="00400D8B">
        <w:rPr>
          <w:rFonts w:eastAsia="Times New Roman"/>
        </w:rPr>
        <w:t xml:space="preserve"> </w:t>
      </w:r>
      <w:r w:rsidR="00190EE9">
        <w:rPr>
          <w:rFonts w:eastAsia="Times New Roman"/>
        </w:rPr>
        <w:t xml:space="preserve">nimetatud komisjoni </w:t>
      </w:r>
      <w:r w:rsidR="00CF286B">
        <w:rPr>
          <w:rFonts w:eastAsia="Times New Roman"/>
        </w:rPr>
        <w:t xml:space="preserve">ettepanekul </w:t>
      </w:r>
      <w:commentRangeStart w:id="206"/>
      <w:r w:rsidR="0D569B76" w:rsidRPr="00400D8B">
        <w:rPr>
          <w:rFonts w:eastAsia="Times New Roman"/>
        </w:rPr>
        <w:t>teeb</w:t>
      </w:r>
      <w:commentRangeEnd w:id="206"/>
      <w:r w:rsidR="00CD552A">
        <w:rPr>
          <w:rStyle w:val="Kommentaariviide"/>
        </w:rPr>
        <w:commentReference w:id="206"/>
      </w:r>
      <w:r w:rsidR="0D569B76" w:rsidRPr="00400D8B">
        <w:rPr>
          <w:rFonts w:eastAsia="Times New Roman"/>
        </w:rPr>
        <w:t xml:space="preserve"> </w:t>
      </w:r>
      <w:commentRangeStart w:id="207"/>
      <w:proofErr w:type="spellStart"/>
      <w:r w:rsidR="58581D3A" w:rsidRPr="00400D8B">
        <w:rPr>
          <w:rFonts w:eastAsia="Times New Roman"/>
        </w:rPr>
        <w:t>kliima</w:t>
      </w:r>
      <w:ins w:id="208" w:author="Katariina Kärsten - JUSTDIGI" w:date="2025-01-27T08:51:00Z" w16du:dateUtc="2025-01-27T06:51:00Z">
        <w:r w:rsidR="00935989">
          <w:rPr>
            <w:rFonts w:eastAsia="Times New Roman"/>
          </w:rPr>
          <w:t>poliitka</w:t>
        </w:r>
        <w:proofErr w:type="spellEnd"/>
        <w:r w:rsidR="00935989">
          <w:rPr>
            <w:rFonts w:eastAsia="Times New Roman"/>
          </w:rPr>
          <w:t xml:space="preserve"> eest vastutav </w:t>
        </w:r>
      </w:ins>
      <w:r w:rsidR="0D569B76" w:rsidRPr="00400D8B">
        <w:rPr>
          <w:rFonts w:eastAsia="Times New Roman"/>
        </w:rPr>
        <w:t xml:space="preserve">minister </w:t>
      </w:r>
      <w:ins w:id="209" w:author="Katariina Kärsten - JUSTDIGI" w:date="2025-01-27T08:52:00Z" w16du:dateUtc="2025-01-27T06:52:00Z">
        <w:r w:rsidR="00E141D2">
          <w:rPr>
            <w:rFonts w:eastAsia="Times New Roman"/>
          </w:rPr>
          <w:t xml:space="preserve">riigi </w:t>
        </w:r>
      </w:ins>
      <w:r w:rsidR="00C163CC">
        <w:rPr>
          <w:rFonts w:eastAsia="Times New Roman"/>
        </w:rPr>
        <w:t>rahandus</w:t>
      </w:r>
      <w:ins w:id="210" w:author="Katariina Kärsten - JUSTDIGI" w:date="2025-01-27T08:52:00Z" w16du:dateUtc="2025-01-27T06:52:00Z">
        <w:r w:rsidR="00E141D2">
          <w:rPr>
            <w:rFonts w:eastAsia="Times New Roman"/>
          </w:rPr>
          <w:t xml:space="preserve">e eest vastutavale </w:t>
        </w:r>
      </w:ins>
      <w:r w:rsidR="00C163CC">
        <w:rPr>
          <w:rFonts w:eastAsia="Times New Roman"/>
        </w:rPr>
        <w:t xml:space="preserve">ministrile </w:t>
      </w:r>
      <w:commentRangeEnd w:id="207"/>
      <w:r w:rsidR="00935989">
        <w:rPr>
          <w:rStyle w:val="Kommentaariviide"/>
        </w:rPr>
        <w:commentReference w:id="207"/>
      </w:r>
      <w:r w:rsidR="0D569B76" w:rsidRPr="00400D8B">
        <w:rPr>
          <w:rFonts w:eastAsia="Times New Roman"/>
        </w:rPr>
        <w:t xml:space="preserve">ettepaneku </w:t>
      </w:r>
      <w:r w:rsidR="6161066C" w:rsidRPr="00400D8B">
        <w:rPr>
          <w:rFonts w:eastAsia="Times New Roman"/>
        </w:rPr>
        <w:t xml:space="preserve">atmosfääriõhu kaitse seaduse §-s 161 sätestatud </w:t>
      </w:r>
      <w:r w:rsidR="0D569B76" w:rsidRPr="00400D8B">
        <w:rPr>
          <w:rFonts w:eastAsia="Times New Roman"/>
        </w:rPr>
        <w:t xml:space="preserve">enampakkumisel saadud tulu </w:t>
      </w:r>
      <w:r w:rsidR="6A8C8912" w:rsidRPr="00400D8B">
        <w:rPr>
          <w:rFonts w:eastAsia="Times New Roman"/>
          <w:color w:val="202020"/>
        </w:rPr>
        <w:t xml:space="preserve">kasutamise </w:t>
      </w:r>
      <w:r w:rsidR="0D569B76" w:rsidRPr="00400D8B">
        <w:rPr>
          <w:rFonts w:eastAsia="Times New Roman"/>
        </w:rPr>
        <w:t>jaotuse</w:t>
      </w:r>
      <w:r w:rsidR="7BFB8674" w:rsidRPr="00400D8B">
        <w:rPr>
          <w:rFonts w:eastAsia="Times New Roman"/>
        </w:rPr>
        <w:t>ks riigi eelarvestrateegias</w:t>
      </w:r>
      <w:r w:rsidR="0D569B76" w:rsidRPr="00400D8B">
        <w:rPr>
          <w:rFonts w:eastAsia="Times New Roman"/>
        </w:rPr>
        <w:t>.</w:t>
      </w:r>
    </w:p>
    <w:p w14:paraId="219C5182" w14:textId="77777777" w:rsidR="00D730A5" w:rsidRPr="00400D8B" w:rsidRDefault="00D730A5" w:rsidP="00E111C9">
      <w:pPr>
        <w:spacing w:after="0" w:line="240" w:lineRule="auto"/>
        <w:jc w:val="both"/>
        <w:rPr>
          <w:rFonts w:eastAsia="Times New Roman"/>
        </w:rPr>
      </w:pPr>
    </w:p>
    <w:p w14:paraId="31E1F9CB" w14:textId="1EC538B4" w:rsidR="006F330F" w:rsidRDefault="008669B4" w:rsidP="00E111C9">
      <w:pPr>
        <w:spacing w:after="0" w:line="240" w:lineRule="auto"/>
        <w:jc w:val="both"/>
      </w:pPr>
      <w:r>
        <w:t>(</w:t>
      </w:r>
      <w:r w:rsidR="008518E3">
        <w:t>5</w:t>
      </w:r>
      <w:r>
        <w:t xml:space="preserve">) </w:t>
      </w:r>
      <w:r w:rsidR="006F330F">
        <w:t xml:space="preserve">Kasvuhoonegaaside lubatud heitkoguse ühikutega kauplemise süsteemi riigile laekuvast tulust </w:t>
      </w:r>
      <w:r w:rsidR="00706AEA" w:rsidRPr="00834327">
        <w:t>toetatakse</w:t>
      </w:r>
      <w:r w:rsidR="006F330F" w:rsidRPr="00834327">
        <w:t xml:space="preserve"> </w:t>
      </w:r>
      <w:r w:rsidR="00242490" w:rsidRPr="00834327">
        <w:t>era</w:t>
      </w:r>
      <w:r w:rsidR="006356C4" w:rsidRPr="00834327">
        <w:t xml:space="preserve">sektori </w:t>
      </w:r>
      <w:r w:rsidR="006F330F" w:rsidRPr="00834327">
        <w:t>roheinnovatsiooni ja -tehnoloogiate</w:t>
      </w:r>
      <w:r w:rsidR="006F330F">
        <w:t xml:space="preserve"> arendamis</w:t>
      </w:r>
      <w:r w:rsidR="001533EC">
        <w:t>t</w:t>
      </w:r>
      <w:r w:rsidR="006F330F">
        <w:t xml:space="preserve"> ja kasutuselevõt</w:t>
      </w:r>
      <w:r w:rsidR="001533EC">
        <w:t>t</w:t>
      </w:r>
      <w:r w:rsidR="006F330F">
        <w:t xml:space="preserve">u </w:t>
      </w:r>
      <w:r w:rsidR="001533EC">
        <w:t>kooskõlas riigi eelarvestrateegia ja selles kavandatud meetmetega</w:t>
      </w:r>
      <w:r w:rsidR="006F330F">
        <w:t>.</w:t>
      </w:r>
    </w:p>
    <w:p w14:paraId="070CA619" w14:textId="77777777" w:rsidR="00367B8F" w:rsidRDefault="00367B8F">
      <w:pPr>
        <w:spacing w:after="0" w:line="240" w:lineRule="auto"/>
        <w:jc w:val="both"/>
        <w:rPr>
          <w:rFonts w:eastAsia="Times New Roman"/>
        </w:rPr>
        <w:pPrChange w:id="211" w:author="Aili Sandre - JUSTDIGI" w:date="2025-01-14T14:51:00Z" w16du:dateUtc="2025-01-14T12:51:00Z">
          <w:pPr>
            <w:spacing w:after="0" w:line="252" w:lineRule="auto"/>
            <w:jc w:val="both"/>
          </w:pPr>
        </w:pPrChange>
      </w:pPr>
    </w:p>
    <w:p w14:paraId="029E7874" w14:textId="35AF96F5" w:rsidR="006D65D7" w:rsidRDefault="0089540C" w:rsidP="00E111C9">
      <w:pPr>
        <w:spacing w:after="0" w:line="240" w:lineRule="auto"/>
        <w:jc w:val="center"/>
        <w:rPr>
          <w:b/>
          <w:bCs/>
        </w:rPr>
      </w:pPr>
      <w:r>
        <w:rPr>
          <w:b/>
          <w:bCs/>
        </w:rPr>
        <w:t>6</w:t>
      </w:r>
      <w:r w:rsidR="7C3ECCE3" w:rsidRPr="1FAE2780">
        <w:rPr>
          <w:b/>
          <w:bCs/>
        </w:rPr>
        <w:t>.</w:t>
      </w:r>
      <w:r w:rsidR="5CB40C9B" w:rsidRPr="1FAE2780">
        <w:rPr>
          <w:b/>
          <w:bCs/>
        </w:rPr>
        <w:t xml:space="preserve"> peatükk</w:t>
      </w:r>
    </w:p>
    <w:p w14:paraId="65CE26E3" w14:textId="35B45D2F" w:rsidR="006D65D7" w:rsidRDefault="7A2248BE" w:rsidP="00E111C9">
      <w:pPr>
        <w:spacing w:after="0" w:line="240" w:lineRule="auto"/>
        <w:jc w:val="center"/>
        <w:rPr>
          <w:b/>
          <w:bCs/>
        </w:rPr>
      </w:pPr>
      <w:r w:rsidRPr="7D9ACA90">
        <w:rPr>
          <w:b/>
          <w:bCs/>
        </w:rPr>
        <w:t>Kliimamuutuste leevendamise ja kohanemise a</w:t>
      </w:r>
      <w:r w:rsidR="53B9E3ED" w:rsidRPr="7D9ACA90">
        <w:rPr>
          <w:b/>
          <w:bCs/>
        </w:rPr>
        <w:t>ruandlus</w:t>
      </w:r>
      <w:r w:rsidR="2D44449E" w:rsidRPr="7D9ACA90">
        <w:rPr>
          <w:b/>
          <w:bCs/>
        </w:rPr>
        <w:t>,</w:t>
      </w:r>
      <w:r w:rsidR="53B9E3ED" w:rsidRPr="7D9ACA90">
        <w:rPr>
          <w:b/>
          <w:bCs/>
        </w:rPr>
        <w:t xml:space="preserve"> seire</w:t>
      </w:r>
      <w:r w:rsidR="66FA6652" w:rsidRPr="7D9ACA90">
        <w:rPr>
          <w:b/>
          <w:bCs/>
        </w:rPr>
        <w:t xml:space="preserve"> ja prognooside koostamine</w:t>
      </w:r>
    </w:p>
    <w:p w14:paraId="6185B0B3" w14:textId="77777777" w:rsidR="0033533A" w:rsidRDefault="0033533A" w:rsidP="00E111C9">
      <w:pPr>
        <w:spacing w:after="0" w:line="240" w:lineRule="auto"/>
        <w:rPr>
          <w:rFonts w:eastAsia="Times New Roman"/>
          <w:b/>
          <w:bCs/>
        </w:rPr>
      </w:pPr>
    </w:p>
    <w:p w14:paraId="19AA9141" w14:textId="06BAB4DA" w:rsidR="46026FB2" w:rsidRDefault="5C6A0FCE" w:rsidP="00E111C9">
      <w:pPr>
        <w:spacing w:after="0" w:line="240" w:lineRule="auto"/>
        <w:jc w:val="both"/>
        <w:rPr>
          <w:rFonts w:eastAsia="Times New Roman"/>
          <w:b/>
          <w:bCs/>
        </w:rPr>
      </w:pPr>
      <w:r w:rsidRPr="0E136C24">
        <w:rPr>
          <w:rFonts w:eastAsia="Times New Roman"/>
          <w:b/>
          <w:bCs/>
        </w:rPr>
        <w:t>§ 4</w:t>
      </w:r>
      <w:r w:rsidR="00265434">
        <w:rPr>
          <w:rFonts w:eastAsia="Times New Roman"/>
          <w:b/>
          <w:bCs/>
        </w:rPr>
        <w:t>5</w:t>
      </w:r>
      <w:r w:rsidRPr="0E136C24">
        <w:rPr>
          <w:rFonts w:eastAsia="Times New Roman"/>
          <w:b/>
          <w:bCs/>
        </w:rPr>
        <w:t>. Kliimamuutuste leevendamise ja kohanemise aruandluse</w:t>
      </w:r>
      <w:ins w:id="212" w:author="Aili Sandre - JUSTDIGI" w:date="2025-01-14T11:00:00Z" w16du:dateUtc="2025-01-14T09:00:00Z">
        <w:r w:rsidR="00454876">
          <w:rPr>
            <w:rFonts w:eastAsia="Times New Roman"/>
            <w:b/>
            <w:bCs/>
          </w:rPr>
          <w:t xml:space="preserve"> </w:t>
        </w:r>
      </w:ins>
      <w:ins w:id="213" w:author="Aili Sandre - JUSTDIGI" w:date="2025-01-14T11:01:00Z" w16du:dateUtc="2025-01-14T09:01:00Z">
        <w:r w:rsidR="00DB778D">
          <w:rPr>
            <w:rFonts w:eastAsia="Times New Roman"/>
            <w:b/>
            <w:bCs/>
          </w:rPr>
          <w:t>ja</w:t>
        </w:r>
      </w:ins>
      <w:del w:id="214" w:author="Aili Sandre - JUSTDIGI" w:date="2025-01-14T11:00:00Z" w16du:dateUtc="2025-01-14T09:00:00Z">
        <w:r w:rsidRPr="0E136C24" w:rsidDel="00617E3C">
          <w:rPr>
            <w:rFonts w:eastAsia="Times New Roman"/>
            <w:b/>
            <w:bCs/>
          </w:rPr>
          <w:delText>,</w:delText>
        </w:r>
      </w:del>
      <w:r w:rsidRPr="0E136C24">
        <w:rPr>
          <w:rFonts w:eastAsia="Times New Roman"/>
          <w:b/>
          <w:bCs/>
        </w:rPr>
        <w:t xml:space="preserve"> seire </w:t>
      </w:r>
      <w:ins w:id="215" w:author="Aili Sandre - JUSTDIGI" w:date="2025-01-14T11:01:00Z" w16du:dateUtc="2025-01-14T09:01:00Z">
        <w:r w:rsidR="00DB778D">
          <w:rPr>
            <w:rFonts w:eastAsia="Times New Roman"/>
            <w:b/>
            <w:bCs/>
          </w:rPr>
          <w:t>ning</w:t>
        </w:r>
      </w:ins>
      <w:del w:id="216" w:author="Aili Sandre - JUSTDIGI" w:date="2025-01-14T11:01:00Z" w16du:dateUtc="2025-01-14T09:01:00Z">
        <w:r w:rsidRPr="0E136C24" w:rsidDel="00DB778D">
          <w:rPr>
            <w:rFonts w:eastAsia="Times New Roman"/>
            <w:b/>
            <w:bCs/>
          </w:rPr>
          <w:delText>ja</w:delText>
        </w:r>
      </w:del>
      <w:r w:rsidRPr="0E136C24">
        <w:rPr>
          <w:rFonts w:eastAsia="Times New Roman"/>
          <w:b/>
          <w:bCs/>
        </w:rPr>
        <w:t xml:space="preserve"> prognooside koostamise korraldamine ja koostajad</w:t>
      </w:r>
    </w:p>
    <w:p w14:paraId="6AAD3960" w14:textId="471B757B" w:rsidR="46026FB2" w:rsidRDefault="46026FB2" w:rsidP="00E111C9">
      <w:pPr>
        <w:spacing w:after="0" w:line="240" w:lineRule="auto"/>
        <w:jc w:val="both"/>
        <w:rPr>
          <w:rFonts w:eastAsia="Times New Roman"/>
        </w:rPr>
      </w:pPr>
    </w:p>
    <w:p w14:paraId="4468CD2B" w14:textId="3DE67EA5" w:rsidR="46026FB2" w:rsidRDefault="6166096B" w:rsidP="00E111C9">
      <w:pPr>
        <w:spacing w:after="0" w:line="240" w:lineRule="auto"/>
        <w:jc w:val="both"/>
        <w:rPr>
          <w:rFonts w:eastAsia="Times New Roman"/>
        </w:rPr>
      </w:pPr>
      <w:r w:rsidRPr="6F3900BB">
        <w:rPr>
          <w:rFonts w:eastAsia="Times New Roman"/>
        </w:rPr>
        <w:t xml:space="preserve">(1) Kliimaministeerium </w:t>
      </w:r>
      <w:r w:rsidR="19E8CB7A" w:rsidRPr="6F3900BB">
        <w:rPr>
          <w:rFonts w:eastAsia="Times New Roman"/>
        </w:rPr>
        <w:t xml:space="preserve">koordineerib ja </w:t>
      </w:r>
      <w:r w:rsidRPr="6F3900BB">
        <w:rPr>
          <w:rFonts w:eastAsia="Times New Roman"/>
        </w:rPr>
        <w:t xml:space="preserve">korraldab kliimamuutuste leevendamise ja </w:t>
      </w:r>
      <w:r w:rsidR="720DAEC0" w:rsidRPr="6F3900BB">
        <w:rPr>
          <w:rFonts w:eastAsia="Times New Roman"/>
        </w:rPr>
        <w:t xml:space="preserve">kliimamuutustega </w:t>
      </w:r>
      <w:r w:rsidRPr="6F3900BB">
        <w:rPr>
          <w:rFonts w:eastAsia="Times New Roman"/>
        </w:rPr>
        <w:t xml:space="preserve">kohanemise </w:t>
      </w:r>
      <w:del w:id="217" w:author="Aili Sandre - JUSTDIGI" w:date="2025-01-14T11:00:00Z" w16du:dateUtc="2025-01-14T09:00:00Z">
        <w:r w:rsidRPr="6F3900BB" w:rsidDel="00617E3C">
          <w:rPr>
            <w:rFonts w:eastAsia="Times New Roman"/>
          </w:rPr>
          <w:delText xml:space="preserve">alase </w:delText>
        </w:r>
      </w:del>
      <w:r w:rsidRPr="6F3900BB">
        <w:rPr>
          <w:rFonts w:eastAsia="Times New Roman"/>
        </w:rPr>
        <w:t>aruandlus</w:t>
      </w:r>
      <w:ins w:id="218" w:author="Aili Sandre - JUSTDIGI" w:date="2025-01-14T11:00:00Z" w16du:dateUtc="2025-01-14T09:00:00Z">
        <w:r w:rsidR="00617E3C">
          <w:rPr>
            <w:rFonts w:eastAsia="Times New Roman"/>
          </w:rPr>
          <w:t>t</w:t>
        </w:r>
      </w:ins>
      <w:del w:id="219" w:author="Aili Sandre - JUSTDIGI" w:date="2025-01-14T11:00:00Z" w16du:dateUtc="2025-01-14T09:00:00Z">
        <w:r w:rsidRPr="6F3900BB" w:rsidDel="00617E3C">
          <w:rPr>
            <w:rFonts w:eastAsia="Times New Roman"/>
          </w:rPr>
          <w:delText>e</w:delText>
        </w:r>
      </w:del>
      <w:ins w:id="220" w:author="Aili Sandre - JUSTDIGI" w:date="2025-01-14T11:01:00Z" w16du:dateUtc="2025-01-14T09:01:00Z">
        <w:r w:rsidR="00E84297">
          <w:rPr>
            <w:rFonts w:eastAsia="Times New Roman"/>
          </w:rPr>
          <w:t xml:space="preserve"> ja</w:t>
        </w:r>
      </w:ins>
      <w:del w:id="221" w:author="Aili Sandre - JUSTDIGI" w:date="2025-01-14T11:01:00Z" w16du:dateUtc="2025-01-14T09:01:00Z">
        <w:r w:rsidRPr="6F3900BB" w:rsidDel="00E84297">
          <w:rPr>
            <w:rFonts w:eastAsia="Times New Roman"/>
          </w:rPr>
          <w:delText>,</w:delText>
        </w:r>
      </w:del>
      <w:r w:rsidRPr="6F3900BB">
        <w:rPr>
          <w:rFonts w:eastAsia="Times New Roman"/>
        </w:rPr>
        <w:t xml:space="preserve"> seire</w:t>
      </w:r>
      <w:ins w:id="222" w:author="Aili Sandre - JUSTDIGI" w:date="2025-01-14T11:01:00Z" w16du:dateUtc="2025-01-14T09:01:00Z">
        <w:r w:rsidR="00DB778D">
          <w:rPr>
            <w:rFonts w:eastAsia="Times New Roman"/>
          </w:rPr>
          <w:t>t</w:t>
        </w:r>
      </w:ins>
      <w:ins w:id="223" w:author="Aili Sandre - JUSTDIGI" w:date="2025-01-15T08:54:00Z" w16du:dateUtc="2025-01-15T06:54:00Z">
        <w:r w:rsidR="00724C3C">
          <w:rPr>
            <w:rFonts w:eastAsia="Times New Roman"/>
          </w:rPr>
          <w:t xml:space="preserve"> ning</w:t>
        </w:r>
      </w:ins>
      <w:del w:id="224" w:author="Aili Sandre - JUSTDIGI" w:date="2025-01-15T08:54:00Z" w16du:dateUtc="2025-01-15T06:54:00Z">
        <w:r w:rsidR="7C7D4229" w:rsidRPr="6F3900BB" w:rsidDel="00724C3C">
          <w:rPr>
            <w:rFonts w:eastAsia="Times New Roman"/>
          </w:rPr>
          <w:delText>,</w:delText>
        </w:r>
      </w:del>
      <w:r w:rsidRPr="6F3900BB">
        <w:rPr>
          <w:rFonts w:eastAsia="Times New Roman"/>
        </w:rPr>
        <w:t xml:space="preserve"> prognooside</w:t>
      </w:r>
      <w:r w:rsidR="1E31E796" w:rsidRPr="6F3900BB">
        <w:rPr>
          <w:rFonts w:eastAsia="Times New Roman"/>
        </w:rPr>
        <w:t xml:space="preserve"> ja hinnangute</w:t>
      </w:r>
      <w:r w:rsidRPr="6F3900BB">
        <w:rPr>
          <w:rFonts w:eastAsia="Times New Roman"/>
        </w:rPr>
        <w:t xml:space="preserve"> (edaspidi </w:t>
      </w:r>
      <w:r w:rsidRPr="6F3900BB">
        <w:rPr>
          <w:rFonts w:eastAsia="Times New Roman"/>
          <w:i/>
          <w:iCs/>
        </w:rPr>
        <w:t>kliimaaruan</w:t>
      </w:r>
      <w:r w:rsidR="00FDC3B4" w:rsidRPr="6F3900BB">
        <w:rPr>
          <w:rFonts w:eastAsia="Times New Roman"/>
          <w:i/>
          <w:iCs/>
        </w:rPr>
        <w:t>ne</w:t>
      </w:r>
      <w:r w:rsidRPr="6F3900BB">
        <w:rPr>
          <w:rFonts w:eastAsia="Times New Roman"/>
        </w:rPr>
        <w:t>) koostamist.</w:t>
      </w:r>
      <w:del w:id="225" w:author="Aili Sandre - JUSTDIGI" w:date="2025-01-14T11:03:00Z" w16du:dateUtc="2025-01-14T09:03:00Z">
        <w:r w:rsidRPr="6F3900BB" w:rsidDel="00E90531">
          <w:rPr>
            <w:rFonts w:eastAsia="Times New Roman"/>
          </w:rPr>
          <w:delText xml:space="preserve"> </w:delText>
        </w:r>
      </w:del>
    </w:p>
    <w:p w14:paraId="66B391FA" w14:textId="4A5D936C" w:rsidR="61B0C24C" w:rsidRDefault="61B0C24C" w:rsidP="00E111C9">
      <w:pPr>
        <w:spacing w:after="0" w:line="240" w:lineRule="auto"/>
        <w:jc w:val="both"/>
        <w:rPr>
          <w:rFonts w:eastAsia="Times New Roman"/>
        </w:rPr>
      </w:pPr>
    </w:p>
    <w:p w14:paraId="7A772102" w14:textId="1032079F" w:rsidR="46026FB2" w:rsidRDefault="2B2B3C08" w:rsidP="00E111C9">
      <w:pPr>
        <w:spacing w:after="0" w:line="240" w:lineRule="auto"/>
        <w:jc w:val="both"/>
        <w:rPr>
          <w:rFonts w:eastAsia="Times New Roman"/>
        </w:rPr>
      </w:pPr>
      <w:r w:rsidRPr="538E0026">
        <w:rPr>
          <w:rFonts w:eastAsia="Times New Roman"/>
        </w:rPr>
        <w:t>(</w:t>
      </w:r>
      <w:r w:rsidRPr="2F633725">
        <w:rPr>
          <w:rFonts w:eastAsia="Times New Roman"/>
        </w:rPr>
        <w:t>2)</w:t>
      </w:r>
      <w:r w:rsidR="46026FB2" w:rsidRPr="36021484">
        <w:rPr>
          <w:rFonts w:eastAsia="Times New Roman"/>
        </w:rPr>
        <w:t xml:space="preserve"> </w:t>
      </w:r>
      <w:r w:rsidR="63861A88" w:rsidRPr="36021484">
        <w:rPr>
          <w:rFonts w:eastAsia="Times New Roman"/>
        </w:rPr>
        <w:t xml:space="preserve">Kliimaministeerium võib kliimaaruande </w:t>
      </w:r>
      <w:r w:rsidR="63861A88" w:rsidRPr="6B62C692">
        <w:rPr>
          <w:rFonts w:eastAsia="Times New Roman"/>
        </w:rPr>
        <w:t xml:space="preserve">koostamise </w:t>
      </w:r>
      <w:r w:rsidR="63861A88" w:rsidRPr="6A19471E">
        <w:rPr>
          <w:rFonts w:eastAsia="Times New Roman"/>
        </w:rPr>
        <w:t>ülesande</w:t>
      </w:r>
      <w:r w:rsidR="63861A88" w:rsidRPr="36021484">
        <w:rPr>
          <w:rFonts w:eastAsia="Times New Roman"/>
        </w:rPr>
        <w:t xml:space="preserve"> käesoleva seaduse § </w:t>
      </w:r>
      <w:r w:rsidR="00EF087F">
        <w:rPr>
          <w:rFonts w:eastAsia="Times New Roman"/>
        </w:rPr>
        <w:t>46</w:t>
      </w:r>
      <w:r w:rsidR="63861A88" w:rsidRPr="36021484">
        <w:rPr>
          <w:rFonts w:eastAsia="Times New Roman"/>
        </w:rPr>
        <w:t xml:space="preserve"> lõike</w:t>
      </w:r>
      <w:ins w:id="226" w:author="Aili Sandre - JUSTDIGI" w:date="2025-01-14T11:02:00Z" w16du:dateUtc="2025-01-14T09:02:00Z">
        <w:r w:rsidR="00DB778D">
          <w:rPr>
            <w:rFonts w:eastAsia="Times New Roman"/>
          </w:rPr>
          <w:t> </w:t>
        </w:r>
      </w:ins>
      <w:del w:id="227" w:author="Aili Sandre - JUSTDIGI" w:date="2025-01-14T11:02:00Z" w16du:dateUtc="2025-01-14T09:02:00Z">
        <w:r w:rsidR="63861A88" w:rsidRPr="36021484" w:rsidDel="00DB778D">
          <w:rPr>
            <w:rFonts w:eastAsia="Times New Roman"/>
          </w:rPr>
          <w:delText xml:space="preserve"> </w:delText>
        </w:r>
      </w:del>
      <w:r w:rsidR="63861A88" w:rsidRPr="36021484">
        <w:rPr>
          <w:rFonts w:eastAsia="Times New Roman"/>
        </w:rPr>
        <w:t xml:space="preserve">1 punktis 1 ja lõikes 2 sätestatud </w:t>
      </w:r>
      <w:ins w:id="228" w:author="Aili Sandre - JUSTDIGI" w:date="2025-01-14T11:02:00Z" w16du:dateUtc="2025-01-14T09:02:00Z">
        <w:r w:rsidR="00163D25">
          <w:rPr>
            <w:rFonts w:eastAsia="Times New Roman"/>
          </w:rPr>
          <w:t>juhul</w:t>
        </w:r>
      </w:ins>
      <w:del w:id="229" w:author="Aili Sandre - JUSTDIGI" w:date="2025-01-14T11:02:00Z" w16du:dateUtc="2025-01-14T09:02:00Z">
        <w:r w:rsidR="63861A88" w:rsidRPr="36021484" w:rsidDel="00163D25">
          <w:rPr>
            <w:rFonts w:eastAsia="Times New Roman"/>
          </w:rPr>
          <w:delText>osas</w:delText>
        </w:r>
      </w:del>
      <w:r w:rsidR="63861A88" w:rsidRPr="36021484">
        <w:rPr>
          <w:rFonts w:eastAsia="Times New Roman"/>
        </w:rPr>
        <w:t xml:space="preserve"> </w:t>
      </w:r>
      <w:r w:rsidR="63861A88" w:rsidRPr="6A19471E">
        <w:rPr>
          <w:rFonts w:eastAsia="Times New Roman"/>
        </w:rPr>
        <w:t>üle anda</w:t>
      </w:r>
      <w:r w:rsidR="63861A88" w:rsidRPr="36021484">
        <w:rPr>
          <w:rFonts w:eastAsia="Times New Roman"/>
        </w:rPr>
        <w:t xml:space="preserve"> atmosfääriõhu kaitse seaduse §</w:t>
      </w:r>
      <w:ins w:id="230" w:author="Aili Sandre - JUSTDIGI" w:date="2025-01-14T11:02:00Z" w16du:dateUtc="2025-01-14T09:02:00Z">
        <w:r w:rsidR="00163D25">
          <w:rPr>
            <w:rFonts w:eastAsia="Times New Roman"/>
          </w:rPr>
          <w:t>-s</w:t>
        </w:r>
      </w:ins>
      <w:r w:rsidR="63861A88" w:rsidRPr="36021484">
        <w:rPr>
          <w:rFonts w:eastAsia="Times New Roman"/>
        </w:rPr>
        <w:t xml:space="preserve"> 143 nimetatud </w:t>
      </w:r>
      <w:r w:rsidR="63861A88" w:rsidRPr="538E0026">
        <w:rPr>
          <w:rFonts w:eastAsia="Times New Roman"/>
        </w:rPr>
        <w:t>halduslepinguga</w:t>
      </w:r>
      <w:r w:rsidR="63861A88" w:rsidRPr="36021484">
        <w:rPr>
          <w:rFonts w:eastAsia="Times New Roman"/>
        </w:rPr>
        <w:t>.</w:t>
      </w:r>
    </w:p>
    <w:p w14:paraId="7B57A135" w14:textId="5059660F" w:rsidR="546F85D5" w:rsidRDefault="546F85D5" w:rsidP="00E111C9">
      <w:pPr>
        <w:spacing w:after="0" w:line="240" w:lineRule="auto"/>
        <w:jc w:val="both"/>
        <w:rPr>
          <w:rFonts w:eastAsia="Times New Roman"/>
        </w:rPr>
      </w:pPr>
    </w:p>
    <w:p w14:paraId="74344DB5" w14:textId="18D2414D" w:rsidR="00572FD5" w:rsidRDefault="453BAFE0" w:rsidP="00E111C9">
      <w:pPr>
        <w:spacing w:after="0" w:line="240" w:lineRule="auto"/>
        <w:jc w:val="both"/>
        <w:rPr>
          <w:rFonts w:eastAsia="Times New Roman"/>
        </w:rPr>
      </w:pPr>
      <w:r w:rsidRPr="2DA361DC">
        <w:rPr>
          <w:rFonts w:eastAsia="Times New Roman"/>
        </w:rPr>
        <w:t>(3) Käesoleva seaduse § 4</w:t>
      </w:r>
      <w:r w:rsidR="00197548">
        <w:rPr>
          <w:rFonts w:eastAsia="Times New Roman"/>
        </w:rPr>
        <w:t>6</w:t>
      </w:r>
      <w:r w:rsidRPr="2DA361DC">
        <w:rPr>
          <w:rFonts w:eastAsia="Times New Roman"/>
        </w:rPr>
        <w:t xml:space="preserve"> lõike 3</w:t>
      </w:r>
      <w:r w:rsidR="00245F3C" w:rsidRPr="2DA361DC">
        <w:rPr>
          <w:rFonts w:eastAsia="Times New Roman"/>
        </w:rPr>
        <w:t xml:space="preserve"> </w:t>
      </w:r>
      <w:r w:rsidR="69A15A0F" w:rsidRPr="2DA361DC">
        <w:rPr>
          <w:rFonts w:eastAsia="Times New Roman"/>
        </w:rPr>
        <w:t xml:space="preserve">punktis 1 </w:t>
      </w:r>
      <w:r w:rsidRPr="2DA361DC">
        <w:rPr>
          <w:rFonts w:eastAsia="Times New Roman"/>
        </w:rPr>
        <w:t>nimetatud hinnangu koostamise korraldab Majandus- ja Kommunikatsiooniministeerium</w:t>
      </w:r>
      <w:r w:rsidR="00572FD5">
        <w:rPr>
          <w:rFonts w:eastAsia="Times New Roman"/>
        </w:rPr>
        <w:t>.</w:t>
      </w:r>
    </w:p>
    <w:p w14:paraId="32212919" w14:textId="01EB7916" w:rsidR="61B0C24C" w:rsidRDefault="61B0C24C" w:rsidP="00E111C9">
      <w:pPr>
        <w:spacing w:after="0" w:line="240" w:lineRule="auto"/>
        <w:jc w:val="both"/>
        <w:rPr>
          <w:rFonts w:eastAsia="Times New Roman"/>
        </w:rPr>
      </w:pPr>
    </w:p>
    <w:p w14:paraId="5FD6A7D5" w14:textId="1B5B05A2" w:rsidR="00280D50" w:rsidRPr="00364CF9" w:rsidRDefault="00572FD5" w:rsidP="00E111C9">
      <w:pPr>
        <w:spacing w:after="0" w:line="240" w:lineRule="auto"/>
        <w:jc w:val="both"/>
        <w:rPr>
          <w:rFonts w:eastAsia="Times New Roman"/>
        </w:rPr>
      </w:pPr>
      <w:r>
        <w:rPr>
          <w:rFonts w:eastAsia="Times New Roman"/>
        </w:rPr>
        <w:t xml:space="preserve">(4) </w:t>
      </w:r>
      <w:r w:rsidR="719DBC49" w:rsidRPr="00572FD5">
        <w:rPr>
          <w:rFonts w:eastAsia="Times New Roman"/>
        </w:rPr>
        <w:t xml:space="preserve">Käesoleva seaduse § </w:t>
      </w:r>
      <w:r w:rsidR="00DD2BBC">
        <w:rPr>
          <w:rFonts w:eastAsia="Times New Roman"/>
        </w:rPr>
        <w:t>46</w:t>
      </w:r>
      <w:r w:rsidR="719DBC49" w:rsidRPr="00572FD5">
        <w:rPr>
          <w:rFonts w:eastAsia="Times New Roman"/>
        </w:rPr>
        <w:t xml:space="preserve"> </w:t>
      </w:r>
      <w:r w:rsidR="5B666FD3" w:rsidRPr="443B3958">
        <w:rPr>
          <w:rFonts w:eastAsia="Times New Roman"/>
        </w:rPr>
        <w:t>lõike</w:t>
      </w:r>
      <w:r w:rsidR="70307B07" w:rsidRPr="443B3958">
        <w:rPr>
          <w:rFonts w:eastAsia="Times New Roman"/>
        </w:rPr>
        <w:t xml:space="preserve"> 3 </w:t>
      </w:r>
      <w:r w:rsidR="70307B07" w:rsidRPr="275B8915">
        <w:rPr>
          <w:rFonts w:eastAsia="Times New Roman"/>
        </w:rPr>
        <w:t>punktis</w:t>
      </w:r>
      <w:r w:rsidR="719DBC49" w:rsidRPr="00572FD5">
        <w:rPr>
          <w:rFonts w:eastAsia="Times New Roman"/>
        </w:rPr>
        <w:t xml:space="preserve"> </w:t>
      </w:r>
      <w:r w:rsidR="00805246">
        <w:rPr>
          <w:rFonts w:eastAsia="Times New Roman"/>
        </w:rPr>
        <w:t>5</w:t>
      </w:r>
      <w:r w:rsidR="719DBC49" w:rsidRPr="00572FD5">
        <w:rPr>
          <w:rFonts w:eastAsia="Times New Roman"/>
        </w:rPr>
        <w:t xml:space="preserve"> nimetatud hinnangu koostab Keskkonnaagentuur.</w:t>
      </w:r>
    </w:p>
    <w:p w14:paraId="1FF112A2" w14:textId="1E05F5BD" w:rsidR="46026FB2" w:rsidRDefault="46026FB2" w:rsidP="00E111C9">
      <w:pPr>
        <w:spacing w:after="0" w:line="240" w:lineRule="auto"/>
        <w:jc w:val="both"/>
        <w:rPr>
          <w:rFonts w:eastAsia="Times New Roman"/>
        </w:rPr>
      </w:pPr>
      <w:del w:id="231" w:author="Aili Sandre - JUSTDIGI" w:date="2025-01-14T11:06:00Z" w16du:dateUtc="2025-01-14T09:06:00Z">
        <w:r w:rsidRPr="3723D91C" w:rsidDel="006C11B2">
          <w:rPr>
            <w:rFonts w:eastAsia="Times New Roman"/>
          </w:rPr>
          <w:delText xml:space="preserve"> </w:delText>
        </w:r>
      </w:del>
    </w:p>
    <w:p w14:paraId="778A151D" w14:textId="1FB03144" w:rsidR="46026FB2" w:rsidRDefault="5C6A0FCE" w:rsidP="00E111C9">
      <w:pPr>
        <w:spacing w:after="0" w:line="240" w:lineRule="auto"/>
        <w:jc w:val="both"/>
        <w:rPr>
          <w:rFonts w:eastAsia="Times New Roman"/>
          <w:b/>
          <w:bCs/>
        </w:rPr>
      </w:pPr>
      <w:r w:rsidRPr="2DA361DC">
        <w:rPr>
          <w:rFonts w:eastAsia="Times New Roman"/>
          <w:b/>
          <w:bCs/>
        </w:rPr>
        <w:t>§ 4</w:t>
      </w:r>
      <w:r w:rsidR="00966889">
        <w:rPr>
          <w:rFonts w:eastAsia="Times New Roman"/>
          <w:b/>
          <w:bCs/>
        </w:rPr>
        <w:t>6</w:t>
      </w:r>
      <w:r w:rsidRPr="2DA361DC">
        <w:rPr>
          <w:rFonts w:eastAsia="Times New Roman"/>
          <w:b/>
          <w:bCs/>
        </w:rPr>
        <w:t xml:space="preserve">. Kliimaaruande koostamise aeg ja aruande </w:t>
      </w:r>
      <w:r w:rsidR="00880CEB">
        <w:rPr>
          <w:rFonts w:eastAsia="Times New Roman"/>
          <w:b/>
          <w:bCs/>
        </w:rPr>
        <w:t>ülesehitus</w:t>
      </w:r>
    </w:p>
    <w:p w14:paraId="309527CB" w14:textId="39CF8668" w:rsidR="46026FB2" w:rsidRDefault="46026FB2" w:rsidP="00E111C9">
      <w:pPr>
        <w:spacing w:after="0" w:line="240" w:lineRule="auto"/>
        <w:jc w:val="both"/>
        <w:rPr>
          <w:rFonts w:eastAsia="Times New Roman"/>
        </w:rPr>
      </w:pPr>
      <w:del w:id="232" w:author="Aili Sandre - JUSTDIGI" w:date="2025-01-14T11:06:00Z" w16du:dateUtc="2025-01-14T09:06:00Z">
        <w:r w:rsidRPr="3723D91C" w:rsidDel="006C11B2">
          <w:rPr>
            <w:rFonts w:eastAsia="Times New Roman"/>
          </w:rPr>
          <w:delText xml:space="preserve"> </w:delText>
        </w:r>
      </w:del>
    </w:p>
    <w:p w14:paraId="6CA48A14" w14:textId="282C549E" w:rsidR="46026FB2" w:rsidRDefault="46026FB2" w:rsidP="00E111C9">
      <w:pPr>
        <w:spacing w:after="0" w:line="240" w:lineRule="auto"/>
        <w:jc w:val="both"/>
        <w:rPr>
          <w:rFonts w:eastAsia="Times New Roman"/>
        </w:rPr>
      </w:pPr>
      <w:r w:rsidRPr="3723D91C">
        <w:rPr>
          <w:rFonts w:eastAsia="Times New Roman"/>
        </w:rPr>
        <w:t>(1) Kliimaaruanne koostatakse kord aastas ja see sisaldab:</w:t>
      </w:r>
    </w:p>
    <w:p w14:paraId="742039F7" w14:textId="6053C10F" w:rsidR="46026FB2" w:rsidRDefault="10F7FCC4" w:rsidP="00E111C9">
      <w:pPr>
        <w:spacing w:after="0" w:line="240" w:lineRule="auto"/>
        <w:jc w:val="both"/>
        <w:rPr>
          <w:rFonts w:eastAsia="Times New Roman"/>
        </w:rPr>
      </w:pPr>
      <w:r w:rsidRPr="0E136C24">
        <w:rPr>
          <w:rFonts w:eastAsia="Times New Roman"/>
        </w:rPr>
        <w:t>1) riikliku kasvuhoonegaaside heitkoguste inventuuri</w:t>
      </w:r>
      <w:r w:rsidR="22F3459B" w:rsidRPr="0E136C24">
        <w:rPr>
          <w:rFonts w:eastAsia="Times New Roman"/>
        </w:rPr>
        <w:t xml:space="preserve"> andmeid</w:t>
      </w:r>
      <w:r w:rsidRPr="0E136C24">
        <w:rPr>
          <w:rFonts w:eastAsia="Times New Roman"/>
        </w:rPr>
        <w:t>;</w:t>
      </w:r>
    </w:p>
    <w:p w14:paraId="5BB52F71" w14:textId="4E95452A" w:rsidR="46026FB2" w:rsidRDefault="46026FB2" w:rsidP="00E111C9">
      <w:pPr>
        <w:spacing w:after="0" w:line="240" w:lineRule="auto"/>
        <w:jc w:val="both"/>
        <w:rPr>
          <w:rFonts w:eastAsia="Times New Roman"/>
        </w:rPr>
      </w:pPr>
      <w:r w:rsidRPr="2DA361DC">
        <w:rPr>
          <w:rFonts w:eastAsia="Times New Roman"/>
        </w:rPr>
        <w:t>2) kliimaeesmärkide täitmise hinnangut</w:t>
      </w:r>
      <w:r w:rsidR="69518A08" w:rsidRPr="2DA361DC">
        <w:rPr>
          <w:rFonts w:eastAsia="Times New Roman"/>
        </w:rPr>
        <w:t>;</w:t>
      </w:r>
    </w:p>
    <w:p w14:paraId="3E399CDA" w14:textId="610E7863" w:rsidR="00222B10" w:rsidRDefault="399D8D30" w:rsidP="00E111C9">
      <w:pPr>
        <w:spacing w:after="0" w:line="240" w:lineRule="auto"/>
        <w:jc w:val="both"/>
        <w:rPr>
          <w:rFonts w:eastAsia="Times New Roman"/>
        </w:rPr>
      </w:pPr>
      <w:r w:rsidRPr="3AB79A4B">
        <w:rPr>
          <w:rFonts w:eastAsia="Times New Roman"/>
        </w:rPr>
        <w:t>3</w:t>
      </w:r>
      <w:r w:rsidR="000119B4">
        <w:rPr>
          <w:rFonts w:eastAsia="Times New Roman"/>
        </w:rPr>
        <w:t>)</w:t>
      </w:r>
      <w:r w:rsidR="00D5617A">
        <w:rPr>
          <w:rFonts w:eastAsia="Times New Roman"/>
        </w:rPr>
        <w:t xml:space="preserve"> </w:t>
      </w:r>
      <w:del w:id="233" w:author="Aili Sandre - JUSTDIGI" w:date="2025-01-14T11:04:00Z" w16du:dateUtc="2025-01-14T09:04:00Z">
        <w:r w:rsidR="00F01950" w:rsidDel="006D3877">
          <w:rPr>
            <w:rStyle w:val="ui-provider"/>
          </w:rPr>
          <w:delText xml:space="preserve">kasvuhoonegaaside </w:delText>
        </w:r>
      </w:del>
      <w:ins w:id="234" w:author="Aili Sandre - JUSTDIGI" w:date="2025-01-14T11:04:00Z" w16du:dateUtc="2025-01-14T09:04:00Z">
        <w:r w:rsidR="006D3877">
          <w:rPr>
            <w:rStyle w:val="ui-provider"/>
          </w:rPr>
          <w:t>CO</w:t>
        </w:r>
        <w:r w:rsidR="006D3877" w:rsidRPr="006D3877">
          <w:rPr>
            <w:rStyle w:val="ui-provider"/>
            <w:vertAlign w:val="subscript"/>
            <w:rPrChange w:id="235" w:author="Aili Sandre - JUSTDIGI" w:date="2025-01-14T11:04:00Z" w16du:dateUtc="2025-01-14T09:04:00Z">
              <w:rPr>
                <w:rStyle w:val="ui-provider"/>
              </w:rPr>
            </w:rPrChange>
          </w:rPr>
          <w:t>2</w:t>
        </w:r>
        <w:r w:rsidR="006D3877">
          <w:rPr>
            <w:rStyle w:val="ui-provider"/>
          </w:rPr>
          <w:t xml:space="preserve"> </w:t>
        </w:r>
      </w:ins>
      <w:r w:rsidR="00F01950">
        <w:rPr>
          <w:rStyle w:val="ui-provider"/>
        </w:rPr>
        <w:t>jalajälje hindamis</w:t>
      </w:r>
      <w:del w:id="236" w:author="Aili Sandre - JUSTDIGI" w:date="2025-01-14T11:05:00Z" w16du:dateUtc="2025-01-14T09:05:00Z">
        <w:r w:rsidR="00F01950" w:rsidDel="006D3877">
          <w:rPr>
            <w:rStyle w:val="ui-provider"/>
          </w:rPr>
          <w:delText>t</w:delText>
        </w:r>
      </w:del>
      <w:r w:rsidR="00F01950">
        <w:rPr>
          <w:rStyle w:val="ui-provider"/>
        </w:rPr>
        <w:t xml:space="preserve">e ja </w:t>
      </w:r>
      <w:commentRangeStart w:id="237"/>
      <w:r w:rsidR="00F01950">
        <w:rPr>
          <w:rStyle w:val="ui-provider"/>
        </w:rPr>
        <w:t>meetmete</w:t>
      </w:r>
      <w:commentRangeEnd w:id="237"/>
      <w:r w:rsidR="006C11B2">
        <w:rPr>
          <w:rStyle w:val="Kommentaariviide"/>
        </w:rPr>
        <w:commentReference w:id="237"/>
      </w:r>
      <w:r w:rsidR="00F01950">
        <w:rPr>
          <w:rStyle w:val="ui-provider"/>
        </w:rPr>
        <w:t xml:space="preserve"> ülevaateid </w:t>
      </w:r>
      <w:del w:id="238" w:author="Aili Sandre - JUSTDIGI" w:date="2025-01-14T11:05:00Z" w16du:dateUtc="2025-01-14T09:05:00Z">
        <w:r w:rsidR="00F01950" w:rsidDel="006D3877">
          <w:rPr>
            <w:rStyle w:val="ui-provider"/>
          </w:rPr>
          <w:delText xml:space="preserve">vastavalt </w:delText>
        </w:r>
      </w:del>
      <w:ins w:id="239" w:author="Katariina Kärsten - JUSTDIGI" w:date="2025-01-27T09:20:00Z" w16du:dateUtc="2025-01-27T07:20:00Z">
        <w:r w:rsidR="00631EDC">
          <w:rPr>
            <w:rStyle w:val="ui-provider"/>
          </w:rPr>
          <w:t xml:space="preserve">käesoleva seaduse </w:t>
        </w:r>
      </w:ins>
      <w:r w:rsidR="00F01950">
        <w:rPr>
          <w:rStyle w:val="ui-provider"/>
        </w:rPr>
        <w:t>§ 37 lõi</w:t>
      </w:r>
      <w:r w:rsidR="00A77B04">
        <w:rPr>
          <w:rStyle w:val="ui-provider"/>
        </w:rPr>
        <w:t xml:space="preserve">getes 1 ja </w:t>
      </w:r>
      <w:r w:rsidR="00F01950">
        <w:rPr>
          <w:rStyle w:val="ui-provider"/>
        </w:rPr>
        <w:t>4 sätestatu</w:t>
      </w:r>
      <w:ins w:id="240" w:author="Aili Sandre - JUSTDIGI" w:date="2025-01-14T11:05:00Z" w16du:dateUtc="2025-01-14T09:05:00Z">
        <w:r w:rsidR="006C11B2">
          <w:rPr>
            <w:rStyle w:val="ui-provider"/>
          </w:rPr>
          <w:t xml:space="preserve"> kohaselt</w:t>
        </w:r>
      </w:ins>
      <w:del w:id="241" w:author="Aili Sandre - JUSTDIGI" w:date="2025-01-14T11:05:00Z" w16du:dateUtc="2025-01-14T09:05:00Z">
        <w:r w:rsidR="00F01950" w:rsidDel="006C11B2">
          <w:rPr>
            <w:rStyle w:val="ui-provider"/>
          </w:rPr>
          <w:delText>le</w:delText>
        </w:r>
      </w:del>
      <w:r w:rsidR="009D0682">
        <w:rPr>
          <w:rFonts w:eastAsia="Times New Roman"/>
        </w:rPr>
        <w:t>.</w:t>
      </w:r>
    </w:p>
    <w:p w14:paraId="31EAA137" w14:textId="4DBFAA6B" w:rsidR="46026FB2" w:rsidRDefault="46026FB2" w:rsidP="00E111C9">
      <w:pPr>
        <w:spacing w:after="0" w:line="240" w:lineRule="auto"/>
        <w:jc w:val="both"/>
        <w:rPr>
          <w:rFonts w:eastAsia="Times New Roman"/>
        </w:rPr>
      </w:pPr>
      <w:del w:id="242" w:author="Aili Sandre - JUSTDIGI" w:date="2025-01-14T11:06:00Z" w16du:dateUtc="2025-01-14T09:06:00Z">
        <w:r w:rsidRPr="3723D91C" w:rsidDel="006C11B2">
          <w:rPr>
            <w:rFonts w:eastAsia="Times New Roman"/>
          </w:rPr>
          <w:delText xml:space="preserve"> </w:delText>
        </w:r>
      </w:del>
    </w:p>
    <w:p w14:paraId="4E8FBA57" w14:textId="6F3974FD" w:rsidR="46026FB2" w:rsidRDefault="5F0062EE" w:rsidP="00E111C9">
      <w:pPr>
        <w:spacing w:after="0" w:line="240" w:lineRule="auto"/>
        <w:jc w:val="both"/>
        <w:rPr>
          <w:rFonts w:eastAsia="Times New Roman"/>
        </w:rPr>
      </w:pPr>
      <w:r w:rsidRPr="6F3900BB">
        <w:rPr>
          <w:rFonts w:eastAsia="Times New Roman"/>
        </w:rPr>
        <w:t xml:space="preserve">(2) </w:t>
      </w:r>
      <w:r w:rsidR="555845C3" w:rsidRPr="6F3900BB">
        <w:rPr>
          <w:rFonts w:eastAsia="Times New Roman"/>
        </w:rPr>
        <w:t>Vähemalt i</w:t>
      </w:r>
      <w:r w:rsidRPr="6F3900BB">
        <w:rPr>
          <w:rFonts w:eastAsia="Times New Roman"/>
        </w:rPr>
        <w:t xml:space="preserve">gal teisel aastal sisaldab kliimaaruanne lisaks </w:t>
      </w:r>
      <w:ins w:id="243" w:author="Katariina Kärsten - JUSTDIGI" w:date="2025-01-27T09:20:00Z" w16du:dateUtc="2025-01-27T07:20:00Z">
        <w:r w:rsidR="00A33A30">
          <w:rPr>
            <w:rFonts w:eastAsia="Times New Roman"/>
          </w:rPr>
          <w:t>k</w:t>
        </w:r>
      </w:ins>
      <w:ins w:id="244" w:author="Katariina Kärsten - JUSTDIGI" w:date="2025-01-27T09:21:00Z" w16du:dateUtc="2025-01-27T07:21:00Z">
        <w:r w:rsidR="00A33A30">
          <w:rPr>
            <w:rFonts w:eastAsia="Times New Roman"/>
          </w:rPr>
          <w:t xml:space="preserve">äesoleva paragrahvi </w:t>
        </w:r>
      </w:ins>
      <w:r w:rsidRPr="6F3900BB">
        <w:rPr>
          <w:rFonts w:eastAsia="Times New Roman"/>
        </w:rPr>
        <w:t>lõikes 1 sätestatule riiklikku kasvuhoonegaaside heitkoguste prognoosi.</w:t>
      </w:r>
    </w:p>
    <w:p w14:paraId="652CD8D0" w14:textId="19A63C5B" w:rsidR="46026FB2" w:rsidRDefault="46026FB2" w:rsidP="00E111C9">
      <w:pPr>
        <w:spacing w:after="0" w:line="240" w:lineRule="auto"/>
        <w:jc w:val="both"/>
        <w:rPr>
          <w:rFonts w:eastAsia="Times New Roman"/>
        </w:rPr>
      </w:pPr>
      <w:del w:id="245" w:author="Aili Sandre - JUSTDIGI" w:date="2025-01-14T11:06:00Z" w16du:dateUtc="2025-01-14T09:06:00Z">
        <w:r w:rsidRPr="3723D91C" w:rsidDel="00DE0A19">
          <w:rPr>
            <w:rFonts w:eastAsia="Times New Roman"/>
          </w:rPr>
          <w:delText xml:space="preserve"> </w:delText>
        </w:r>
      </w:del>
    </w:p>
    <w:p w14:paraId="1D5B71FB" w14:textId="2DAC97ED" w:rsidR="46026FB2" w:rsidRDefault="0ECA301D" w:rsidP="00E111C9">
      <w:pPr>
        <w:spacing w:after="0" w:line="240" w:lineRule="auto"/>
        <w:jc w:val="both"/>
        <w:rPr>
          <w:rFonts w:eastAsia="Times New Roman"/>
        </w:rPr>
      </w:pPr>
      <w:r w:rsidRPr="2DA361DC">
        <w:rPr>
          <w:rFonts w:eastAsia="Times New Roman"/>
        </w:rPr>
        <w:t xml:space="preserve">(3) </w:t>
      </w:r>
      <w:r w:rsidR="380F47F6" w:rsidRPr="2DA361DC">
        <w:rPr>
          <w:rFonts w:eastAsia="Times New Roman"/>
        </w:rPr>
        <w:t>Vähemalt i</w:t>
      </w:r>
      <w:r w:rsidRPr="2DA361DC">
        <w:rPr>
          <w:rFonts w:eastAsia="Times New Roman"/>
        </w:rPr>
        <w:t xml:space="preserve">gal </w:t>
      </w:r>
      <w:r w:rsidR="37E7C2CF" w:rsidRPr="2DA361DC">
        <w:rPr>
          <w:rFonts w:eastAsia="Times New Roman"/>
        </w:rPr>
        <w:t>viiendal</w:t>
      </w:r>
      <w:r w:rsidRPr="2DA361DC">
        <w:rPr>
          <w:rFonts w:eastAsia="Times New Roman"/>
        </w:rPr>
        <w:t xml:space="preserve"> aastal</w:t>
      </w:r>
      <w:r w:rsidR="4C9F829F" w:rsidRPr="2DA361DC">
        <w:rPr>
          <w:rFonts w:eastAsia="Times New Roman"/>
        </w:rPr>
        <w:t>, kolm aastat enne käesoleva seaduse § 2</w:t>
      </w:r>
      <w:r w:rsidR="00621400">
        <w:rPr>
          <w:rFonts w:eastAsia="Times New Roman"/>
        </w:rPr>
        <w:t>7</w:t>
      </w:r>
      <w:r w:rsidR="4C9F829F" w:rsidRPr="2DA361DC">
        <w:rPr>
          <w:rFonts w:eastAsia="Times New Roman"/>
        </w:rPr>
        <w:t xml:space="preserve"> lõikes 2 sätestatud </w:t>
      </w:r>
      <w:r w:rsidR="55905B6A" w:rsidRPr="2DA361DC">
        <w:rPr>
          <w:rFonts w:eastAsia="Times New Roman"/>
        </w:rPr>
        <w:t xml:space="preserve">riigi </w:t>
      </w:r>
      <w:r w:rsidR="4C9F829F" w:rsidRPr="2DA361DC">
        <w:rPr>
          <w:rFonts w:eastAsia="Times New Roman"/>
        </w:rPr>
        <w:t>kasvuhoonegaaside heitkoguse eesmärkide saavutamise tähtaeg</w:t>
      </w:r>
      <w:r w:rsidR="2F7EECD8" w:rsidRPr="2DA361DC">
        <w:rPr>
          <w:rFonts w:eastAsia="Times New Roman"/>
        </w:rPr>
        <w:t>u</w:t>
      </w:r>
      <w:r w:rsidR="4C9F829F" w:rsidRPr="2DA361DC">
        <w:rPr>
          <w:rFonts w:eastAsia="Times New Roman"/>
        </w:rPr>
        <w:t>,</w:t>
      </w:r>
      <w:r w:rsidRPr="2DA361DC">
        <w:rPr>
          <w:rFonts w:eastAsia="Times New Roman"/>
        </w:rPr>
        <w:t xml:space="preserve"> </w:t>
      </w:r>
      <w:r w:rsidR="001B35EA">
        <w:rPr>
          <w:rFonts w:eastAsia="Times New Roman"/>
        </w:rPr>
        <w:t>nin</w:t>
      </w:r>
      <w:r w:rsidR="00EB67AB">
        <w:rPr>
          <w:rFonts w:eastAsia="Times New Roman"/>
        </w:rPr>
        <w:t>g</w:t>
      </w:r>
      <w:r w:rsidR="001B35EA">
        <w:rPr>
          <w:rFonts w:eastAsia="Times New Roman"/>
        </w:rPr>
        <w:t xml:space="preserve"> esmakordselt </w:t>
      </w:r>
      <w:r w:rsidR="00EB67AB">
        <w:rPr>
          <w:rFonts w:eastAsia="Times New Roman"/>
        </w:rPr>
        <w:t>aastal 2027</w:t>
      </w:r>
      <w:r w:rsidR="004D0A15">
        <w:rPr>
          <w:rFonts w:eastAsia="Times New Roman"/>
        </w:rPr>
        <w:t xml:space="preserve"> </w:t>
      </w:r>
      <w:r w:rsidRPr="2DA361DC">
        <w:rPr>
          <w:rFonts w:eastAsia="Times New Roman"/>
        </w:rPr>
        <w:t xml:space="preserve">sisaldab kliimaaruanne lisaks </w:t>
      </w:r>
      <w:ins w:id="246" w:author="Katariina Kärsten - JUSTDIGI" w:date="2025-01-27T09:21:00Z" w16du:dateUtc="2025-01-27T07:21:00Z">
        <w:r w:rsidR="00A33A30">
          <w:rPr>
            <w:rFonts w:eastAsia="Times New Roman"/>
          </w:rPr>
          <w:t xml:space="preserve">käesoleva paragrahvi </w:t>
        </w:r>
      </w:ins>
      <w:r w:rsidRPr="2DA361DC">
        <w:rPr>
          <w:rFonts w:eastAsia="Times New Roman"/>
        </w:rPr>
        <w:t xml:space="preserve">lõikes 1 ja asjakohasel juhul </w:t>
      </w:r>
      <w:r w:rsidRPr="3AB79A4B">
        <w:rPr>
          <w:rFonts w:eastAsia="Times New Roman"/>
        </w:rPr>
        <w:t>lõi</w:t>
      </w:r>
      <w:r w:rsidR="00C232AA" w:rsidRPr="3AB79A4B">
        <w:rPr>
          <w:rFonts w:eastAsia="Times New Roman"/>
        </w:rPr>
        <w:t>k</w:t>
      </w:r>
      <w:r w:rsidRPr="3AB79A4B">
        <w:rPr>
          <w:rFonts w:eastAsia="Times New Roman"/>
        </w:rPr>
        <w:t>es</w:t>
      </w:r>
      <w:r w:rsidRPr="2DA361DC">
        <w:rPr>
          <w:rFonts w:eastAsia="Times New Roman"/>
        </w:rPr>
        <w:t xml:space="preserve"> 2</w:t>
      </w:r>
      <w:r w:rsidR="00214DA9">
        <w:rPr>
          <w:rFonts w:eastAsia="Times New Roman"/>
        </w:rPr>
        <w:t xml:space="preserve"> </w:t>
      </w:r>
      <w:r w:rsidRPr="2DA361DC">
        <w:rPr>
          <w:rFonts w:eastAsia="Times New Roman"/>
        </w:rPr>
        <w:t>sätestatule</w:t>
      </w:r>
      <w:r w:rsidR="742B81FA" w:rsidRPr="2DA361DC">
        <w:rPr>
          <w:rFonts w:eastAsia="Times New Roman"/>
        </w:rPr>
        <w:t>:</w:t>
      </w:r>
    </w:p>
    <w:p w14:paraId="334C1287" w14:textId="488F7CF4" w:rsidR="006C3CE1" w:rsidRDefault="05E6F55A" w:rsidP="00E111C9">
      <w:pPr>
        <w:spacing w:after="0" w:line="240" w:lineRule="auto"/>
        <w:jc w:val="both"/>
        <w:rPr>
          <w:rFonts w:eastAsia="Times New Roman"/>
        </w:rPr>
      </w:pPr>
      <w:r w:rsidRPr="2DA361DC">
        <w:rPr>
          <w:rFonts w:eastAsia="Times New Roman"/>
        </w:rPr>
        <w:t>1)</w:t>
      </w:r>
      <w:r w:rsidR="00245F3C" w:rsidRPr="2DA361DC">
        <w:rPr>
          <w:rFonts w:eastAsia="Times New Roman"/>
        </w:rPr>
        <w:t xml:space="preserve"> </w:t>
      </w:r>
      <w:r w:rsidR="6166096B" w:rsidRPr="2DA361DC">
        <w:rPr>
          <w:rFonts w:eastAsia="Times New Roman"/>
        </w:rPr>
        <w:t>konkurentsivõime hinnangut</w:t>
      </w:r>
      <w:r w:rsidR="0CF84546" w:rsidRPr="2DA361DC">
        <w:rPr>
          <w:rFonts w:eastAsia="Times New Roman"/>
        </w:rPr>
        <w:t>;</w:t>
      </w:r>
    </w:p>
    <w:p w14:paraId="24335DBA" w14:textId="7CCFEE95" w:rsidR="46026FB2" w:rsidRDefault="494ABD8F" w:rsidP="00E111C9">
      <w:pPr>
        <w:spacing w:after="0" w:line="240" w:lineRule="auto"/>
        <w:jc w:val="both"/>
        <w:rPr>
          <w:rFonts w:eastAsia="Times New Roman"/>
        </w:rPr>
      </w:pPr>
      <w:r w:rsidRPr="2DA361DC">
        <w:rPr>
          <w:rFonts w:eastAsia="Times New Roman"/>
        </w:rPr>
        <w:t xml:space="preserve">2) kliimaeesmärkide </w:t>
      </w:r>
      <w:r w:rsidR="28AD9ACD" w:rsidRPr="2DA361DC">
        <w:rPr>
          <w:rFonts w:eastAsia="Times New Roman"/>
        </w:rPr>
        <w:t>asjakohasuse</w:t>
      </w:r>
      <w:r w:rsidR="2929FE9F" w:rsidRPr="2DA361DC">
        <w:rPr>
          <w:rFonts w:eastAsia="Times New Roman"/>
        </w:rPr>
        <w:t xml:space="preserve"> ja piisavuse</w:t>
      </w:r>
      <w:r w:rsidR="42779CB7" w:rsidRPr="2DA361DC">
        <w:rPr>
          <w:rFonts w:eastAsia="Times New Roman"/>
        </w:rPr>
        <w:t xml:space="preserve"> </w:t>
      </w:r>
      <w:r w:rsidRPr="2DA361DC">
        <w:rPr>
          <w:rFonts w:eastAsia="Times New Roman"/>
        </w:rPr>
        <w:t>ülevaadet</w:t>
      </w:r>
      <w:r w:rsidR="00226310">
        <w:rPr>
          <w:rFonts w:eastAsia="Times New Roman"/>
        </w:rPr>
        <w:t>;</w:t>
      </w:r>
    </w:p>
    <w:p w14:paraId="5575131B" w14:textId="4360E21D" w:rsidR="00152281" w:rsidRDefault="00152281" w:rsidP="00E111C9">
      <w:pPr>
        <w:spacing w:after="0" w:line="240" w:lineRule="auto"/>
        <w:jc w:val="both"/>
      </w:pPr>
      <w:r>
        <w:t>3) tehnoloogilise valmisolek</w:t>
      </w:r>
      <w:r w:rsidR="009E7BBF">
        <w:t>u</w:t>
      </w:r>
      <w:r w:rsidR="00AA742E">
        <w:t>,</w:t>
      </w:r>
      <w:r>
        <w:t xml:space="preserve"> </w:t>
      </w:r>
      <w:r w:rsidRPr="00E6234B">
        <w:t>s</w:t>
      </w:r>
      <w:ins w:id="247" w:author="Aili Sandre - JUSTDIGI" w:date="2025-01-14T11:07:00Z" w16du:dateUtc="2025-01-14T09:07:00Z">
        <w:r w:rsidR="00DE0A19">
          <w:t>ealhulgas</w:t>
        </w:r>
      </w:ins>
      <w:del w:id="248" w:author="Aili Sandre - JUSTDIGI" w:date="2025-01-14T11:07:00Z" w16du:dateUtc="2025-01-14T09:07:00Z">
        <w:r w:rsidRPr="00E6234B" w:rsidDel="00DE0A19">
          <w:delText>h</w:delText>
        </w:r>
      </w:del>
      <w:r w:rsidRPr="00E6234B">
        <w:t xml:space="preserve"> süsiniku </w:t>
      </w:r>
      <w:del w:id="249" w:author="Aili Sandre - JUSTDIGI" w:date="2025-01-14T11:07:00Z" w16du:dateUtc="2025-01-14T09:07:00Z">
        <w:r w:rsidRPr="00E6234B" w:rsidDel="0062798C">
          <w:delText xml:space="preserve">kinni </w:delText>
        </w:r>
      </w:del>
      <w:r w:rsidRPr="00E6234B">
        <w:t>püüdmise tehnoloogia</w:t>
      </w:r>
      <w:r w:rsidR="002201CB">
        <w:t>te</w:t>
      </w:r>
      <w:del w:id="250" w:author="Aili Sandre - JUSTDIGI" w:date="2025-01-14T11:08:00Z" w16du:dateUtc="2025-01-14T09:08:00Z">
        <w:r w:rsidR="00D24244" w:rsidDel="00E116ED">
          <w:delText>,</w:delText>
        </w:r>
      </w:del>
      <w:r w:rsidR="002201CB">
        <w:t xml:space="preserve"> hinnangut</w:t>
      </w:r>
      <w:r w:rsidRPr="00E6234B">
        <w:t>;</w:t>
      </w:r>
    </w:p>
    <w:p w14:paraId="076AD80A" w14:textId="79A3F9A6" w:rsidR="00152281" w:rsidRDefault="00152281" w:rsidP="00E111C9">
      <w:pPr>
        <w:spacing w:after="0" w:line="240" w:lineRule="auto"/>
        <w:jc w:val="both"/>
        <w:rPr>
          <w:rFonts w:eastAsia="Times New Roman"/>
        </w:rPr>
      </w:pPr>
      <w:r>
        <w:t xml:space="preserve">4) </w:t>
      </w:r>
      <w:r w:rsidR="0097619D">
        <w:rPr>
          <w:rFonts w:eastAsia="Times New Roman"/>
        </w:rPr>
        <w:t xml:space="preserve">analüüsi </w:t>
      </w:r>
      <w:r w:rsidRPr="00E6234B">
        <w:rPr>
          <w:rFonts w:eastAsia="Times New Roman"/>
        </w:rPr>
        <w:t>toetus</w:t>
      </w:r>
      <w:r w:rsidR="002C382F">
        <w:rPr>
          <w:rFonts w:eastAsia="Times New Roman"/>
        </w:rPr>
        <w:t>te</w:t>
      </w:r>
      <w:ins w:id="251" w:author="Aili Sandre - JUSTDIGI" w:date="2025-01-14T11:08:00Z" w16du:dateUtc="2025-01-14T09:08:00Z">
        <w:r w:rsidR="006E585A">
          <w:rPr>
            <w:rFonts w:eastAsia="Times New Roman"/>
          </w:rPr>
          <w:t>st</w:t>
        </w:r>
      </w:ins>
      <w:r w:rsidRPr="00E6234B">
        <w:rPr>
          <w:rFonts w:eastAsia="Times New Roman"/>
        </w:rPr>
        <w:t>, maksuerisu</w:t>
      </w:r>
      <w:r w:rsidR="002C382F">
        <w:rPr>
          <w:rFonts w:eastAsia="Times New Roman"/>
        </w:rPr>
        <w:t>ste</w:t>
      </w:r>
      <w:ins w:id="252" w:author="Aili Sandre - JUSTDIGI" w:date="2025-01-14T11:08:00Z" w16du:dateUtc="2025-01-14T09:08:00Z">
        <w:r w:rsidR="006E585A">
          <w:rPr>
            <w:rFonts w:eastAsia="Times New Roman"/>
          </w:rPr>
          <w:t>st</w:t>
        </w:r>
      </w:ins>
      <w:r w:rsidRPr="00E6234B">
        <w:rPr>
          <w:rFonts w:eastAsia="Times New Roman"/>
        </w:rPr>
        <w:t xml:space="preserve"> ja keskkonnatasud</w:t>
      </w:r>
      <w:r w:rsidR="002C382F">
        <w:rPr>
          <w:rFonts w:eastAsia="Times New Roman"/>
        </w:rPr>
        <w:t>e</w:t>
      </w:r>
      <w:ins w:id="253" w:author="Aili Sandre - JUSTDIGI" w:date="2025-01-14T11:09:00Z" w16du:dateUtc="2025-01-14T09:09:00Z">
        <w:r w:rsidR="006E585A">
          <w:rPr>
            <w:rFonts w:eastAsia="Times New Roman"/>
          </w:rPr>
          <w:t>st</w:t>
        </w:r>
      </w:ins>
      <w:del w:id="254" w:author="Aili Sandre - JUSTDIGI" w:date="2025-01-14T11:09:00Z" w16du:dateUtc="2025-01-14T09:09:00Z">
        <w:r w:rsidR="006E1AC0" w:rsidDel="006E585A">
          <w:rPr>
            <w:rFonts w:eastAsia="Times New Roman"/>
          </w:rPr>
          <w:delText xml:space="preserve"> osas</w:delText>
        </w:r>
      </w:del>
      <w:r w:rsidR="00CA6CC3">
        <w:rPr>
          <w:rFonts w:eastAsia="Times New Roman"/>
        </w:rPr>
        <w:t xml:space="preserve">, </w:t>
      </w:r>
      <w:r w:rsidR="004E5593">
        <w:rPr>
          <w:rFonts w:eastAsia="Times New Roman"/>
        </w:rPr>
        <w:t>mis on vastuolus kliima- ja keskkonnaeesmärkidega</w:t>
      </w:r>
      <w:r w:rsidR="00226310">
        <w:rPr>
          <w:rFonts w:eastAsia="Times New Roman"/>
        </w:rPr>
        <w:t>;</w:t>
      </w:r>
    </w:p>
    <w:p w14:paraId="7ABEC61A" w14:textId="34552F0A" w:rsidR="68B653C9" w:rsidRDefault="00B74D53" w:rsidP="00E111C9">
      <w:pPr>
        <w:spacing w:after="0" w:line="240" w:lineRule="auto"/>
        <w:jc w:val="both"/>
        <w:rPr>
          <w:rFonts w:eastAsia="Times New Roman"/>
        </w:rPr>
      </w:pPr>
      <w:r>
        <w:rPr>
          <w:rFonts w:eastAsia="Times New Roman"/>
        </w:rPr>
        <w:t>5)</w:t>
      </w:r>
      <w:r w:rsidR="005527BA">
        <w:rPr>
          <w:rFonts w:eastAsia="Times New Roman"/>
        </w:rPr>
        <w:t xml:space="preserve"> </w:t>
      </w:r>
      <w:r w:rsidR="58CF3754" w:rsidRPr="6F3900BB">
        <w:rPr>
          <w:rFonts w:eastAsia="Times New Roman"/>
        </w:rPr>
        <w:t>kliimariskide hinnangut.</w:t>
      </w:r>
    </w:p>
    <w:p w14:paraId="2BEF0EEB" w14:textId="13C3CC5D" w:rsidR="46026FB2" w:rsidRDefault="662248B1" w:rsidP="00E111C9">
      <w:pPr>
        <w:spacing w:after="0" w:line="240" w:lineRule="auto"/>
        <w:jc w:val="both"/>
        <w:rPr>
          <w:rFonts w:eastAsia="Times New Roman"/>
        </w:rPr>
      </w:pPr>
      <w:del w:id="255" w:author="Aili Sandre - JUSTDIGI" w:date="2025-01-14T11:09:00Z" w16du:dateUtc="2025-01-14T09:09:00Z">
        <w:r w:rsidRPr="7855B869" w:rsidDel="006E585A">
          <w:rPr>
            <w:rFonts w:eastAsia="Times New Roman"/>
          </w:rPr>
          <w:delText xml:space="preserve"> </w:delText>
        </w:r>
      </w:del>
    </w:p>
    <w:p w14:paraId="7A8DE98D" w14:textId="5E7ADAAC" w:rsidR="46026FB2" w:rsidRDefault="5C6A0FCE" w:rsidP="00E111C9">
      <w:pPr>
        <w:spacing w:after="0" w:line="240" w:lineRule="auto"/>
        <w:jc w:val="both"/>
        <w:rPr>
          <w:rFonts w:eastAsia="Times New Roman"/>
          <w:b/>
          <w:bCs/>
        </w:rPr>
      </w:pPr>
      <w:r w:rsidRPr="6D907548">
        <w:rPr>
          <w:rFonts w:eastAsia="Times New Roman"/>
          <w:b/>
          <w:bCs/>
        </w:rPr>
        <w:t>§ 4</w:t>
      </w:r>
      <w:r w:rsidR="00730359">
        <w:rPr>
          <w:rFonts w:eastAsia="Times New Roman"/>
          <w:b/>
          <w:bCs/>
        </w:rPr>
        <w:t>7</w:t>
      </w:r>
      <w:r w:rsidRPr="6D907548">
        <w:rPr>
          <w:rFonts w:eastAsia="Times New Roman"/>
          <w:b/>
          <w:bCs/>
        </w:rPr>
        <w:t>. Kliimaaruande sisu</w:t>
      </w:r>
    </w:p>
    <w:p w14:paraId="00D69D7D" w14:textId="60772D17" w:rsidR="46026FB2" w:rsidRDefault="46026FB2" w:rsidP="00E111C9">
      <w:pPr>
        <w:spacing w:after="0" w:line="240" w:lineRule="auto"/>
        <w:jc w:val="both"/>
        <w:rPr>
          <w:rFonts w:eastAsia="Times New Roman"/>
        </w:rPr>
      </w:pPr>
      <w:del w:id="256" w:author="Aili Sandre - JUSTDIGI" w:date="2025-01-14T11:09:00Z" w16du:dateUtc="2025-01-14T09:09:00Z">
        <w:r w:rsidRPr="3723D91C" w:rsidDel="006E585A">
          <w:rPr>
            <w:rFonts w:eastAsia="Times New Roman"/>
          </w:rPr>
          <w:delText xml:space="preserve"> </w:delText>
        </w:r>
      </w:del>
    </w:p>
    <w:p w14:paraId="0E08F72D" w14:textId="1E55C961" w:rsidR="46026FB2" w:rsidRDefault="719DBC49" w:rsidP="00E111C9">
      <w:pPr>
        <w:spacing w:after="0" w:line="240" w:lineRule="auto"/>
        <w:jc w:val="both"/>
        <w:rPr>
          <w:rFonts w:eastAsia="Times New Roman"/>
        </w:rPr>
      </w:pPr>
      <w:r w:rsidRPr="2DA361DC">
        <w:rPr>
          <w:rFonts w:eastAsia="Times New Roman"/>
        </w:rPr>
        <w:t xml:space="preserve">(1) </w:t>
      </w:r>
      <w:r w:rsidR="4E1A8291" w:rsidRPr="2DA361DC">
        <w:rPr>
          <w:rFonts w:eastAsia="Times New Roman"/>
        </w:rPr>
        <w:t>Käesoleva seaduse § 4</w:t>
      </w:r>
      <w:r w:rsidR="00730359">
        <w:rPr>
          <w:rFonts w:eastAsia="Times New Roman"/>
        </w:rPr>
        <w:t>6</w:t>
      </w:r>
      <w:r w:rsidR="4E1A8291" w:rsidRPr="2DA361DC">
        <w:rPr>
          <w:rFonts w:eastAsia="Times New Roman"/>
        </w:rPr>
        <w:t xml:space="preserve"> lõike 1 punktis 1 nimetatud </w:t>
      </w:r>
      <w:r w:rsidR="59D4F1C7" w:rsidRPr="2DA361DC">
        <w:rPr>
          <w:rFonts w:eastAsia="Times New Roman"/>
        </w:rPr>
        <w:t>r</w:t>
      </w:r>
      <w:r w:rsidRPr="2DA361DC">
        <w:rPr>
          <w:rFonts w:eastAsia="Times New Roman"/>
        </w:rPr>
        <w:t xml:space="preserve">iiklik kasvuhoonegaaside heitkoguste inventuur ja </w:t>
      </w:r>
      <w:r w:rsidR="749C77FC" w:rsidRPr="2DA361DC">
        <w:rPr>
          <w:rFonts w:eastAsia="Times New Roman"/>
        </w:rPr>
        <w:t xml:space="preserve">sama paragrahvi lõikes 2 nimetatud kasvuhoonegaaside heitkoguste </w:t>
      </w:r>
      <w:r w:rsidRPr="2DA361DC">
        <w:rPr>
          <w:rFonts w:eastAsia="Times New Roman"/>
        </w:rPr>
        <w:t xml:space="preserve">prognoos koostatakse Pariisi kokkuleppe osaliste otsusega kinnitatud kõige ajakohasema </w:t>
      </w:r>
      <w:proofErr w:type="spellStart"/>
      <w:r w:rsidR="6DBD7087" w:rsidRPr="2DA361DC">
        <w:rPr>
          <w:rFonts w:eastAsia="Times New Roman"/>
        </w:rPr>
        <w:t>valitsustevahelise</w:t>
      </w:r>
      <w:proofErr w:type="spellEnd"/>
      <w:r w:rsidR="6DBD7087" w:rsidRPr="2DA361DC">
        <w:rPr>
          <w:rFonts w:eastAsia="Times New Roman"/>
        </w:rPr>
        <w:t xml:space="preserve"> kliimamuutuste nõukogu (</w:t>
      </w:r>
      <w:r w:rsidRPr="2DA361DC">
        <w:rPr>
          <w:rFonts w:eastAsia="Times New Roman"/>
        </w:rPr>
        <w:t>IPCC</w:t>
      </w:r>
      <w:r w:rsidR="125ECD87" w:rsidRPr="2DA361DC">
        <w:rPr>
          <w:rFonts w:eastAsia="Times New Roman"/>
        </w:rPr>
        <w:t>)</w:t>
      </w:r>
      <w:r w:rsidRPr="2DA361DC">
        <w:rPr>
          <w:rFonts w:eastAsia="Times New Roman"/>
        </w:rPr>
        <w:t xml:space="preserve"> </w:t>
      </w:r>
      <w:r w:rsidRPr="00D84CE4">
        <w:rPr>
          <w:rFonts w:eastAsia="Times New Roman"/>
        </w:rPr>
        <w:t>arvutusmetoodika</w:t>
      </w:r>
      <w:r w:rsidR="0033533A">
        <w:rPr>
          <w:rFonts w:eastAsia="Times New Roman"/>
        </w:rPr>
        <w:t xml:space="preserve"> kohaselt</w:t>
      </w:r>
      <w:r w:rsidRPr="2DA361DC">
        <w:rPr>
          <w:rFonts w:eastAsia="Times New Roman"/>
        </w:rPr>
        <w:t>.</w:t>
      </w:r>
    </w:p>
    <w:p w14:paraId="4D22AF97" w14:textId="2A3A18FB" w:rsidR="46026FB2" w:rsidRDefault="46026FB2" w:rsidP="00E111C9">
      <w:pPr>
        <w:spacing w:after="0" w:line="240" w:lineRule="auto"/>
        <w:jc w:val="both"/>
        <w:rPr>
          <w:rFonts w:eastAsia="Times New Roman"/>
        </w:rPr>
      </w:pPr>
      <w:del w:id="257" w:author="Aili Sandre - JUSTDIGI" w:date="2025-01-14T11:10:00Z" w16du:dateUtc="2025-01-14T09:10:00Z">
        <w:r w:rsidRPr="3723D91C" w:rsidDel="006E585A">
          <w:rPr>
            <w:rFonts w:eastAsia="Times New Roman"/>
          </w:rPr>
          <w:delText xml:space="preserve"> </w:delText>
        </w:r>
      </w:del>
    </w:p>
    <w:p w14:paraId="28960693" w14:textId="1FAC4ED5" w:rsidR="46026FB2" w:rsidRDefault="453BAFE0" w:rsidP="00E111C9">
      <w:pPr>
        <w:spacing w:after="0" w:line="240" w:lineRule="auto"/>
        <w:jc w:val="both"/>
        <w:rPr>
          <w:rFonts w:eastAsia="Times New Roman"/>
        </w:rPr>
      </w:pPr>
      <w:r w:rsidRPr="2DA361DC">
        <w:rPr>
          <w:rFonts w:eastAsia="Times New Roman"/>
        </w:rPr>
        <w:t>(2) K</w:t>
      </w:r>
      <w:r w:rsidR="6A2F6B09" w:rsidRPr="2DA361DC">
        <w:rPr>
          <w:rFonts w:eastAsia="Times New Roman"/>
        </w:rPr>
        <w:t>äesoleva seaduse § 4</w:t>
      </w:r>
      <w:r w:rsidR="007D3EC0">
        <w:rPr>
          <w:rFonts w:eastAsia="Times New Roman"/>
        </w:rPr>
        <w:t>6</w:t>
      </w:r>
      <w:r w:rsidR="6A2F6B09" w:rsidRPr="2DA361DC">
        <w:rPr>
          <w:rFonts w:eastAsia="Times New Roman"/>
        </w:rPr>
        <w:t xml:space="preserve"> lõike 1 punkti</w:t>
      </w:r>
      <w:r w:rsidR="009D663E">
        <w:rPr>
          <w:rFonts w:eastAsia="Times New Roman"/>
        </w:rPr>
        <w:t xml:space="preserve">s 2 </w:t>
      </w:r>
      <w:r w:rsidR="6A2F6B09" w:rsidRPr="2DA361DC">
        <w:rPr>
          <w:rFonts w:eastAsia="Times New Roman"/>
        </w:rPr>
        <w:t>nimetatud k</w:t>
      </w:r>
      <w:r w:rsidRPr="2DA361DC">
        <w:rPr>
          <w:rFonts w:eastAsia="Times New Roman"/>
        </w:rPr>
        <w:t>liima</w:t>
      </w:r>
      <w:commentRangeStart w:id="258"/>
      <w:del w:id="259" w:author="Aili Sandre - JUSTDIGI" w:date="2025-01-14T11:09:00Z" w16du:dateUtc="2025-01-14T09:09:00Z">
        <w:r w:rsidR="00210982" w:rsidDel="006E585A">
          <w:rPr>
            <w:rFonts w:eastAsia="Times New Roman"/>
          </w:rPr>
          <w:delText xml:space="preserve"> </w:delText>
        </w:r>
      </w:del>
      <w:commentRangeEnd w:id="258"/>
      <w:r w:rsidR="000B357E">
        <w:rPr>
          <w:rStyle w:val="Kommentaariviide"/>
        </w:rPr>
        <w:commentReference w:id="258"/>
      </w:r>
      <w:r w:rsidRPr="2DA361DC">
        <w:rPr>
          <w:rFonts w:eastAsia="Times New Roman"/>
        </w:rPr>
        <w:t>eesmärkide täitmise hinnang sisaldab vähemalt:</w:t>
      </w:r>
    </w:p>
    <w:p w14:paraId="34E197B8" w14:textId="01EEFC41" w:rsidR="46026FB2" w:rsidRDefault="46026FB2" w:rsidP="00E111C9">
      <w:pPr>
        <w:spacing w:after="0" w:line="240" w:lineRule="auto"/>
        <w:jc w:val="both"/>
        <w:rPr>
          <w:rFonts w:eastAsia="Times New Roman"/>
        </w:rPr>
      </w:pPr>
      <w:r w:rsidRPr="2DA361DC">
        <w:rPr>
          <w:rFonts w:eastAsia="Times New Roman"/>
        </w:rPr>
        <w:t>1) ülevaadet kasvuhoonegaaside heitest kõige hilisema kasvuhoonegaaside heitkoguste inventuuri põhjal;</w:t>
      </w:r>
    </w:p>
    <w:p w14:paraId="7C1D1109" w14:textId="3C2FEE5A" w:rsidR="46026FB2" w:rsidRDefault="46026FB2" w:rsidP="00E111C9">
      <w:pPr>
        <w:spacing w:after="0" w:line="240" w:lineRule="auto"/>
        <w:jc w:val="both"/>
        <w:rPr>
          <w:rFonts w:eastAsia="Times New Roman"/>
        </w:rPr>
      </w:pPr>
      <w:r w:rsidRPr="3723D91C">
        <w:rPr>
          <w:rFonts w:eastAsia="Times New Roman"/>
        </w:rPr>
        <w:t>2) ülevaadet kasvuhoonegaaside heite prognoosist olemasolevate ja kavandatavate meetmetega;</w:t>
      </w:r>
    </w:p>
    <w:p w14:paraId="2EA997FD" w14:textId="0FE81107" w:rsidR="46026FB2" w:rsidRDefault="1F0A68EF" w:rsidP="00E111C9">
      <w:pPr>
        <w:spacing w:after="0" w:line="240" w:lineRule="auto"/>
        <w:jc w:val="both"/>
        <w:rPr>
          <w:rFonts w:eastAsia="Times New Roman"/>
        </w:rPr>
      </w:pPr>
      <w:r w:rsidRPr="2DA361DC">
        <w:rPr>
          <w:rFonts w:eastAsia="Times New Roman"/>
        </w:rPr>
        <w:t xml:space="preserve">3) ülevaadet </w:t>
      </w:r>
      <w:r w:rsidR="004F144C" w:rsidRPr="2DA361DC">
        <w:rPr>
          <w:rFonts w:eastAsia="Times New Roman"/>
        </w:rPr>
        <w:t>seiratava</w:t>
      </w:r>
      <w:r w:rsidR="00AD322E">
        <w:rPr>
          <w:rFonts w:eastAsia="Times New Roman"/>
        </w:rPr>
        <w:t>ks</w:t>
      </w:r>
      <w:r w:rsidR="004F144C" w:rsidRPr="2DA361DC">
        <w:rPr>
          <w:rFonts w:eastAsia="Times New Roman"/>
        </w:rPr>
        <w:t xml:space="preserve"> ajavahemiku</w:t>
      </w:r>
      <w:r w:rsidR="00AD322E">
        <w:rPr>
          <w:rFonts w:eastAsia="Times New Roman"/>
        </w:rPr>
        <w:t>ks</w:t>
      </w:r>
      <w:r w:rsidR="003B5CC4" w:rsidRPr="2DA361DC">
        <w:rPr>
          <w:rFonts w:eastAsia="Times New Roman"/>
        </w:rPr>
        <w:t xml:space="preserve"> seatud </w:t>
      </w:r>
      <w:r w:rsidR="5E8C5076" w:rsidRPr="2DA361DC">
        <w:rPr>
          <w:rFonts w:eastAsia="Times New Roman"/>
        </w:rPr>
        <w:t xml:space="preserve">kliimamuutustega kohanemise eesmärkide </w:t>
      </w:r>
      <w:r w:rsidR="5E8C5076" w:rsidRPr="00D84CE4">
        <w:rPr>
          <w:rFonts w:eastAsia="Times New Roman"/>
        </w:rPr>
        <w:t>täitmise</w:t>
      </w:r>
      <w:r w:rsidR="0033533A">
        <w:rPr>
          <w:rFonts w:eastAsia="Times New Roman"/>
        </w:rPr>
        <w:t>st</w:t>
      </w:r>
      <w:r w:rsidR="5E8C5076" w:rsidRPr="2DA361DC">
        <w:rPr>
          <w:rFonts w:eastAsia="Times New Roman"/>
        </w:rPr>
        <w:t>;</w:t>
      </w:r>
    </w:p>
    <w:p w14:paraId="5F7D112A" w14:textId="267E8E7A" w:rsidR="46026FB2" w:rsidRDefault="008023F9" w:rsidP="00E111C9">
      <w:pPr>
        <w:spacing w:after="0" w:line="240" w:lineRule="auto"/>
        <w:jc w:val="both"/>
        <w:rPr>
          <w:rFonts w:eastAsia="Times New Roman"/>
        </w:rPr>
      </w:pPr>
      <w:r>
        <w:rPr>
          <w:rFonts w:eastAsia="Times New Roman"/>
        </w:rPr>
        <w:t>4</w:t>
      </w:r>
      <w:r w:rsidR="169975D2" w:rsidRPr="0B349655">
        <w:rPr>
          <w:rFonts w:eastAsia="Times New Roman"/>
        </w:rPr>
        <w:t>) meetmete senise mõju analüüsi ja hinnangut meetmete senisele toimimisele</w:t>
      </w:r>
      <w:del w:id="260" w:author="Aili Sandre - JUSTDIGI" w:date="2025-01-14T11:10:00Z" w16du:dateUtc="2025-01-14T09:10:00Z">
        <w:r w:rsidR="169975D2" w:rsidRPr="0B349655" w:rsidDel="00EC0195">
          <w:rPr>
            <w:rFonts w:eastAsia="Times New Roman"/>
          </w:rPr>
          <w:delText xml:space="preserve">, </w:delText>
        </w:r>
        <w:r w:rsidR="664259D7" w:rsidDel="00EC0195">
          <w:delText>nendes</w:delText>
        </w:r>
      </w:del>
      <w:r w:rsidR="664259D7">
        <w:t xml:space="preserve"> sektorites</w:t>
      </w:r>
      <w:ins w:id="261" w:author="Aili Sandre - JUSTDIGI" w:date="2025-01-14T11:10:00Z" w16du:dateUtc="2025-01-14T09:10:00Z">
        <w:r w:rsidR="00EC0195">
          <w:t>,</w:t>
        </w:r>
      </w:ins>
      <w:r w:rsidR="169975D2">
        <w:t xml:space="preserve"> kus</w:t>
      </w:r>
      <w:ins w:id="262" w:author="Aili Sandre - JUSTDIGI" w:date="2025-01-14T11:11:00Z" w16du:dateUtc="2025-01-14T09:11:00Z">
        <w:r w:rsidR="00EC0195">
          <w:t xml:space="preserve"> </w:t>
        </w:r>
      </w:ins>
      <w:ins w:id="263" w:author="Aili Sandre - JUSTDIGI" w:date="2025-01-14T11:10:00Z" w16du:dateUtc="2025-01-14T09:10:00Z">
        <w:r w:rsidR="00EC0195">
          <w:t>see on</w:t>
        </w:r>
      </w:ins>
      <w:r w:rsidR="169975D2">
        <w:t xml:space="preserve"> võimalik;</w:t>
      </w:r>
    </w:p>
    <w:p w14:paraId="4613BCB8" w14:textId="18EBDE84" w:rsidR="46026FB2" w:rsidRDefault="008023F9" w:rsidP="00E111C9">
      <w:pPr>
        <w:spacing w:after="0" w:line="240" w:lineRule="auto"/>
        <w:jc w:val="both"/>
        <w:rPr>
          <w:rFonts w:eastAsia="Times New Roman"/>
        </w:rPr>
      </w:pPr>
      <w:r>
        <w:rPr>
          <w:rFonts w:eastAsia="Times New Roman"/>
        </w:rPr>
        <w:t>5</w:t>
      </w:r>
      <w:r w:rsidR="453BAFE0" w:rsidRPr="2DA361DC">
        <w:rPr>
          <w:rFonts w:eastAsia="Times New Roman"/>
        </w:rPr>
        <w:t xml:space="preserve">) </w:t>
      </w:r>
      <w:r w:rsidR="32230C22" w:rsidRPr="2DA361DC">
        <w:rPr>
          <w:rFonts w:eastAsia="Times New Roman"/>
        </w:rPr>
        <w:t xml:space="preserve">ettepanekuid olemasolevate ja kavandatavate meetmete muutmiseks või uute </w:t>
      </w:r>
      <w:r w:rsidR="0033533A">
        <w:rPr>
          <w:rFonts w:eastAsia="Times New Roman"/>
        </w:rPr>
        <w:t>lisa</w:t>
      </w:r>
      <w:r w:rsidR="32230C22" w:rsidRPr="00D84CE4">
        <w:rPr>
          <w:rFonts w:eastAsia="Times New Roman"/>
        </w:rPr>
        <w:t>meetmete</w:t>
      </w:r>
      <w:r w:rsidR="32230C22" w:rsidRPr="2DA361DC">
        <w:rPr>
          <w:rFonts w:eastAsia="Times New Roman"/>
        </w:rPr>
        <w:t xml:space="preserve"> rakendamiseks koos</w:t>
      </w:r>
      <w:r w:rsidR="1517B76F" w:rsidRPr="2DA361DC">
        <w:rPr>
          <w:rFonts w:eastAsia="Times New Roman"/>
        </w:rPr>
        <w:t xml:space="preserve"> hinnanguga</w:t>
      </w:r>
      <w:r w:rsidR="32230C22" w:rsidRPr="2DA361DC">
        <w:rPr>
          <w:rFonts w:eastAsia="Times New Roman"/>
        </w:rPr>
        <w:t xml:space="preserve"> nende meetmete kasvuhoonegaaside heite vähendamise </w:t>
      </w:r>
      <w:r w:rsidR="475782FA" w:rsidRPr="2DA361DC">
        <w:rPr>
          <w:rFonts w:eastAsia="Times New Roman"/>
        </w:rPr>
        <w:t xml:space="preserve">potentsiaalile </w:t>
      </w:r>
      <w:r w:rsidR="65389756" w:rsidRPr="2DA361DC">
        <w:rPr>
          <w:rFonts w:eastAsia="Times New Roman"/>
        </w:rPr>
        <w:t xml:space="preserve">ning </w:t>
      </w:r>
      <w:r w:rsidR="49311325" w:rsidRPr="2DA361DC">
        <w:rPr>
          <w:rFonts w:eastAsia="Times New Roman"/>
        </w:rPr>
        <w:t>keskkonnale ja majandusele, sealhulgas konkurentsivõimele</w:t>
      </w:r>
      <w:r w:rsidR="0033533A">
        <w:rPr>
          <w:rFonts w:eastAsia="Times New Roman"/>
        </w:rPr>
        <w:t>,</w:t>
      </w:r>
      <w:r w:rsidR="49311325" w:rsidRPr="00D84CE4">
        <w:rPr>
          <w:rFonts w:eastAsia="Times New Roman"/>
        </w:rPr>
        <w:t xml:space="preserve"> avald</w:t>
      </w:r>
      <w:r w:rsidR="0033533A">
        <w:rPr>
          <w:rFonts w:eastAsia="Times New Roman"/>
        </w:rPr>
        <w:t>uvale</w:t>
      </w:r>
      <w:r w:rsidR="49311325" w:rsidRPr="2DA361DC">
        <w:rPr>
          <w:rFonts w:eastAsia="Times New Roman"/>
        </w:rPr>
        <w:t xml:space="preserve"> mõjule</w:t>
      </w:r>
      <w:r w:rsidR="171DE8FE" w:rsidRPr="2DA361DC">
        <w:rPr>
          <w:rFonts w:eastAsia="Times New Roman"/>
        </w:rPr>
        <w:t>.</w:t>
      </w:r>
    </w:p>
    <w:p w14:paraId="41AFA73E" w14:textId="62338DA2" w:rsidR="46026FB2" w:rsidRDefault="46026FB2" w:rsidP="00E111C9">
      <w:pPr>
        <w:spacing w:after="0" w:line="240" w:lineRule="auto"/>
        <w:jc w:val="both"/>
        <w:rPr>
          <w:rFonts w:eastAsia="Times New Roman"/>
          <w:color w:val="333333"/>
        </w:rPr>
      </w:pPr>
    </w:p>
    <w:p w14:paraId="24CD3DBC" w14:textId="3A81E9F6" w:rsidR="46026FB2" w:rsidRDefault="719DBC49">
      <w:pPr>
        <w:spacing w:after="0" w:line="240" w:lineRule="auto"/>
        <w:jc w:val="both"/>
        <w:rPr>
          <w:rFonts w:eastAsia="Times New Roman"/>
        </w:rPr>
        <w:pPrChange w:id="264" w:author="Aili Sandre - JUSTDIGI" w:date="2025-01-14T14:51:00Z" w16du:dateUtc="2025-01-14T12:51:00Z">
          <w:pPr>
            <w:spacing w:after="0"/>
            <w:jc w:val="both"/>
          </w:pPr>
        </w:pPrChange>
      </w:pPr>
      <w:r w:rsidRPr="2DA361DC">
        <w:rPr>
          <w:rFonts w:eastAsia="Times New Roman"/>
        </w:rPr>
        <w:t>(</w:t>
      </w:r>
      <w:r w:rsidR="00572FD5">
        <w:rPr>
          <w:rFonts w:eastAsia="Times New Roman"/>
        </w:rPr>
        <w:t>3</w:t>
      </w:r>
      <w:r w:rsidRPr="2DA361DC">
        <w:rPr>
          <w:rFonts w:eastAsia="Times New Roman"/>
        </w:rPr>
        <w:t xml:space="preserve">) </w:t>
      </w:r>
      <w:r w:rsidR="36FA0DF9" w:rsidRPr="2DA361DC">
        <w:rPr>
          <w:rFonts w:eastAsia="Times New Roman"/>
        </w:rPr>
        <w:t>Käesoleva seaduse § 4</w:t>
      </w:r>
      <w:r w:rsidR="00827D6D">
        <w:rPr>
          <w:rFonts w:eastAsia="Times New Roman"/>
        </w:rPr>
        <w:t>6</w:t>
      </w:r>
      <w:r w:rsidR="36FA0DF9" w:rsidRPr="2DA361DC">
        <w:rPr>
          <w:rFonts w:eastAsia="Times New Roman"/>
        </w:rPr>
        <w:t xml:space="preserve"> lõike</w:t>
      </w:r>
      <w:r w:rsidR="00FF5EDC">
        <w:rPr>
          <w:rFonts w:eastAsia="Times New Roman"/>
        </w:rPr>
        <w:t xml:space="preserve"> 3 punkti</w:t>
      </w:r>
      <w:r w:rsidR="00D61A0D">
        <w:rPr>
          <w:rFonts w:eastAsia="Times New Roman"/>
        </w:rPr>
        <w:t>s</w:t>
      </w:r>
      <w:r w:rsidR="36FA0DF9" w:rsidRPr="2DA361DC">
        <w:rPr>
          <w:rFonts w:eastAsia="Times New Roman"/>
        </w:rPr>
        <w:t xml:space="preserve"> </w:t>
      </w:r>
      <w:r w:rsidR="00E90763">
        <w:rPr>
          <w:rFonts w:eastAsia="Times New Roman"/>
        </w:rPr>
        <w:t>5</w:t>
      </w:r>
      <w:r w:rsidR="36FA0DF9" w:rsidRPr="2DA361DC">
        <w:rPr>
          <w:rFonts w:eastAsia="Times New Roman"/>
        </w:rPr>
        <w:t xml:space="preserve"> nimetatud k</w:t>
      </w:r>
      <w:r w:rsidRPr="2DA361DC">
        <w:rPr>
          <w:rFonts w:eastAsia="Times New Roman"/>
        </w:rPr>
        <w:t>liimariskide hinnang käsitleb:</w:t>
      </w:r>
    </w:p>
    <w:p w14:paraId="7ADAED14" w14:textId="4ED6FE18" w:rsidR="46026FB2" w:rsidRDefault="6EAF5E00" w:rsidP="00E111C9">
      <w:pPr>
        <w:spacing w:after="0" w:line="240" w:lineRule="auto"/>
        <w:jc w:val="both"/>
        <w:rPr>
          <w:rFonts w:eastAsia="Times New Roman"/>
        </w:rPr>
      </w:pPr>
      <w:r w:rsidRPr="0B349655">
        <w:rPr>
          <w:rFonts w:eastAsia="Times New Roman"/>
        </w:rPr>
        <w:t>1) kliima</w:t>
      </w:r>
      <w:r w:rsidR="0C1CF84B" w:rsidRPr="0B349655">
        <w:rPr>
          <w:rFonts w:eastAsia="Times New Roman"/>
        </w:rPr>
        <w:t xml:space="preserve">muutuste </w:t>
      </w:r>
      <w:r w:rsidR="6F100903" w:rsidRPr="0B349655">
        <w:rPr>
          <w:rFonts w:eastAsia="Times New Roman"/>
        </w:rPr>
        <w:t xml:space="preserve">võimalikke </w:t>
      </w:r>
      <w:r w:rsidR="001D4F69" w:rsidRPr="275B8915">
        <w:rPr>
          <w:rFonts w:eastAsia="Times New Roman"/>
        </w:rPr>
        <w:t>projektsioone</w:t>
      </w:r>
      <w:r w:rsidRPr="0B349655">
        <w:rPr>
          <w:rFonts w:eastAsia="Times New Roman"/>
        </w:rPr>
        <w:t xml:space="preserve"> </w:t>
      </w:r>
      <w:proofErr w:type="spellStart"/>
      <w:r w:rsidRPr="0B349655">
        <w:rPr>
          <w:rFonts w:eastAsia="Times New Roman"/>
        </w:rPr>
        <w:t>keskpikas</w:t>
      </w:r>
      <w:proofErr w:type="spellEnd"/>
      <w:r w:rsidRPr="0B349655">
        <w:rPr>
          <w:rFonts w:eastAsia="Times New Roman"/>
        </w:rPr>
        <w:t xml:space="preserve"> ja pikas </w:t>
      </w:r>
      <w:commentRangeStart w:id="265"/>
      <w:r w:rsidRPr="0B349655">
        <w:rPr>
          <w:rFonts w:eastAsia="Times New Roman"/>
        </w:rPr>
        <w:t>perspektiivis</w:t>
      </w:r>
      <w:commentRangeEnd w:id="265"/>
      <w:r w:rsidR="006F6916">
        <w:rPr>
          <w:rStyle w:val="Kommentaariviide"/>
        </w:rPr>
        <w:commentReference w:id="265"/>
      </w:r>
      <w:r w:rsidRPr="0B349655">
        <w:rPr>
          <w:rFonts w:eastAsia="Times New Roman"/>
        </w:rPr>
        <w:t>;</w:t>
      </w:r>
    </w:p>
    <w:p w14:paraId="6130DBDB" w14:textId="7EB5063F" w:rsidR="46026FB2" w:rsidRDefault="5F0062EE" w:rsidP="00E111C9">
      <w:pPr>
        <w:spacing w:after="0" w:line="240" w:lineRule="auto"/>
        <w:jc w:val="both"/>
        <w:rPr>
          <w:rFonts w:eastAsia="Times New Roman"/>
        </w:rPr>
      </w:pPr>
      <w:r w:rsidRPr="6F3900BB">
        <w:rPr>
          <w:rFonts w:eastAsia="Times New Roman"/>
        </w:rPr>
        <w:t>2) tegevusvaldkondi ja piirkondi Eestis, kus kliima</w:t>
      </w:r>
      <w:r w:rsidR="14E9472C" w:rsidRPr="6F3900BB">
        <w:rPr>
          <w:rFonts w:eastAsia="Times New Roman"/>
        </w:rPr>
        <w:t>muutustega kaasnevad riskid</w:t>
      </w:r>
      <w:r w:rsidRPr="6F3900BB">
        <w:rPr>
          <w:rFonts w:eastAsia="Times New Roman"/>
        </w:rPr>
        <w:t xml:space="preserve"> on eriti suur</w:t>
      </w:r>
      <w:r w:rsidR="6965A6EE" w:rsidRPr="6F3900BB">
        <w:rPr>
          <w:rFonts w:eastAsia="Times New Roman"/>
        </w:rPr>
        <w:t>ed</w:t>
      </w:r>
      <w:r w:rsidRPr="6F3900BB">
        <w:rPr>
          <w:rFonts w:eastAsia="Times New Roman"/>
        </w:rPr>
        <w:t>;</w:t>
      </w:r>
    </w:p>
    <w:p w14:paraId="4D8702FE" w14:textId="263D01AD" w:rsidR="46026FB2" w:rsidRDefault="5F0062EE" w:rsidP="00E111C9">
      <w:pPr>
        <w:spacing w:after="0" w:line="240" w:lineRule="auto"/>
        <w:jc w:val="both"/>
        <w:rPr>
          <w:rFonts w:eastAsia="Times New Roman"/>
        </w:rPr>
      </w:pPr>
      <w:r w:rsidRPr="6F3900BB">
        <w:rPr>
          <w:rFonts w:eastAsia="Times New Roman"/>
        </w:rPr>
        <w:t>3) kohanemisvõimalusi riskide maandamiseks.</w:t>
      </w:r>
    </w:p>
    <w:p w14:paraId="343A94C5" w14:textId="749DA841" w:rsidR="6F3900BB" w:rsidRDefault="6F3900BB" w:rsidP="00E111C9">
      <w:pPr>
        <w:spacing w:after="0" w:line="240" w:lineRule="auto"/>
        <w:jc w:val="both"/>
        <w:rPr>
          <w:rFonts w:eastAsia="Times New Roman"/>
        </w:rPr>
      </w:pPr>
    </w:p>
    <w:p w14:paraId="1E04E13E" w14:textId="1D2A2436" w:rsidR="00D74F68" w:rsidRPr="00C00B32" w:rsidRDefault="00E6234B" w:rsidP="00E111C9">
      <w:pPr>
        <w:spacing w:after="0" w:line="240" w:lineRule="auto"/>
        <w:jc w:val="both"/>
        <w:rPr>
          <w:rFonts w:eastAsia="Times New Roman"/>
        </w:rPr>
      </w:pPr>
      <w:r>
        <w:rPr>
          <w:rFonts w:eastAsia="Times New Roman"/>
        </w:rPr>
        <w:t>(</w:t>
      </w:r>
      <w:r w:rsidR="00572FD5">
        <w:rPr>
          <w:rFonts w:eastAsia="Times New Roman"/>
        </w:rPr>
        <w:t>4</w:t>
      </w:r>
      <w:r>
        <w:rPr>
          <w:rFonts w:eastAsia="Times New Roman"/>
        </w:rPr>
        <w:t xml:space="preserve">) </w:t>
      </w:r>
      <w:r w:rsidR="56E225FD" w:rsidRPr="00C00B32">
        <w:rPr>
          <w:rFonts w:eastAsia="Times New Roman"/>
        </w:rPr>
        <w:t>Käesoleva seaduse § 4</w:t>
      </w:r>
      <w:r w:rsidR="00FD0C48">
        <w:rPr>
          <w:rFonts w:eastAsia="Times New Roman"/>
        </w:rPr>
        <w:t>6</w:t>
      </w:r>
      <w:r w:rsidR="56E225FD" w:rsidRPr="00C00B32">
        <w:rPr>
          <w:rFonts w:eastAsia="Times New Roman"/>
        </w:rPr>
        <w:t xml:space="preserve"> lõike </w:t>
      </w:r>
      <w:r w:rsidR="318C9CD4" w:rsidRPr="00C00B32">
        <w:rPr>
          <w:rFonts w:eastAsia="Times New Roman"/>
        </w:rPr>
        <w:t>3 punktis 2</w:t>
      </w:r>
      <w:r w:rsidR="56E225FD" w:rsidRPr="00C00B32">
        <w:rPr>
          <w:rFonts w:eastAsia="Times New Roman"/>
        </w:rPr>
        <w:t xml:space="preserve"> sätestatud kliimaeesmärkide </w:t>
      </w:r>
      <w:r w:rsidR="389A83EF" w:rsidRPr="00C00B32">
        <w:rPr>
          <w:rFonts w:eastAsia="Times New Roman"/>
        </w:rPr>
        <w:t xml:space="preserve">asjakohasuse ja piisavuse </w:t>
      </w:r>
      <w:r w:rsidR="56E225FD" w:rsidRPr="00C00B32">
        <w:rPr>
          <w:rFonts w:eastAsia="Times New Roman"/>
        </w:rPr>
        <w:t>ülevaatamise käigus</w:t>
      </w:r>
      <w:r w:rsidR="00D74F68" w:rsidRPr="00C00B32">
        <w:rPr>
          <w:rFonts w:eastAsia="Times New Roman"/>
        </w:rPr>
        <w:t>:</w:t>
      </w:r>
    </w:p>
    <w:p w14:paraId="71AC82FA" w14:textId="7C14FE1B" w:rsidR="00117BEB" w:rsidRPr="00E6234B" w:rsidRDefault="00844049" w:rsidP="00E111C9">
      <w:pPr>
        <w:spacing w:after="0" w:line="240" w:lineRule="auto"/>
        <w:jc w:val="both"/>
        <w:rPr>
          <w:rFonts w:eastAsia="Times New Roman"/>
        </w:rPr>
      </w:pPr>
      <w:r w:rsidRPr="00E6234B">
        <w:rPr>
          <w:rFonts w:eastAsia="Times New Roman"/>
        </w:rPr>
        <w:t>1)</w:t>
      </w:r>
      <w:r w:rsidR="00E6234B" w:rsidRPr="00E6234B">
        <w:rPr>
          <w:rFonts w:eastAsia="Times New Roman"/>
        </w:rPr>
        <w:t xml:space="preserve"> </w:t>
      </w:r>
      <w:r w:rsidR="56E225FD" w:rsidRPr="00E6234B">
        <w:rPr>
          <w:rFonts w:eastAsia="Times New Roman"/>
        </w:rPr>
        <w:t xml:space="preserve">vaadatakse </w:t>
      </w:r>
      <w:ins w:id="266" w:author="Aili Sandre - JUSTDIGI" w:date="2025-01-14T11:15:00Z" w16du:dateUtc="2025-01-14T09:15:00Z">
        <w:r w:rsidR="00382C19">
          <w:rPr>
            <w:rFonts w:eastAsia="Times New Roman"/>
          </w:rPr>
          <w:t>üle</w:t>
        </w:r>
      </w:ins>
      <w:del w:id="267" w:author="Aili Sandre - JUSTDIGI" w:date="2025-01-14T11:15:00Z" w16du:dateUtc="2025-01-14T09:15:00Z">
        <w:r w:rsidR="56E225FD" w:rsidRPr="00E6234B" w:rsidDel="00382C19">
          <w:rPr>
            <w:rFonts w:eastAsia="Times New Roman"/>
          </w:rPr>
          <w:delText>läbi</w:delText>
        </w:r>
      </w:del>
      <w:r w:rsidR="56E225FD" w:rsidRPr="00E6234B">
        <w:rPr>
          <w:rFonts w:eastAsia="Times New Roman"/>
        </w:rPr>
        <w:t xml:space="preserve"> käesolevas seaduses sätestatud kliimaeesmärkide </w:t>
      </w:r>
      <w:r w:rsidR="00D8567F">
        <w:rPr>
          <w:rFonts w:eastAsia="Times New Roman"/>
        </w:rPr>
        <w:t xml:space="preserve">asjakohasus, </w:t>
      </w:r>
      <w:r w:rsidR="56E225FD" w:rsidRPr="00E6234B">
        <w:rPr>
          <w:rFonts w:eastAsia="Times New Roman"/>
        </w:rPr>
        <w:t>tä</w:t>
      </w:r>
      <w:r w:rsidR="56E225FD">
        <w:t>itmi</w:t>
      </w:r>
      <w:r w:rsidR="5361B564">
        <w:t>ne</w:t>
      </w:r>
      <w:r w:rsidR="56E225FD" w:rsidRPr="00E6234B">
        <w:rPr>
          <w:rFonts w:eastAsia="Times New Roman"/>
        </w:rPr>
        <w:t xml:space="preserve"> ning prognoositud heite vähendamise trajektoor</w:t>
      </w:r>
      <w:r w:rsidR="00D85384">
        <w:rPr>
          <w:rFonts w:eastAsia="Times New Roman"/>
        </w:rPr>
        <w:t xml:space="preserve"> ja </w:t>
      </w:r>
      <w:r w:rsidR="00EC4EFB">
        <w:rPr>
          <w:rFonts w:eastAsia="Times New Roman"/>
        </w:rPr>
        <w:t xml:space="preserve">kasvuhoonegaaside heitkoguste </w:t>
      </w:r>
      <w:ins w:id="268" w:author="Aili Sandre - JUSTDIGI" w:date="2025-01-14T11:15:00Z" w16du:dateUtc="2025-01-14T09:15:00Z">
        <w:r w:rsidR="00382C19">
          <w:rPr>
            <w:rFonts w:eastAsia="Times New Roman"/>
          </w:rPr>
          <w:t xml:space="preserve">jaotus </w:t>
        </w:r>
      </w:ins>
      <w:r w:rsidR="00352F31">
        <w:rPr>
          <w:rFonts w:eastAsia="Times New Roman"/>
        </w:rPr>
        <w:t xml:space="preserve">sektorite </w:t>
      </w:r>
      <w:r w:rsidR="00D85384">
        <w:rPr>
          <w:rFonts w:eastAsia="Times New Roman"/>
        </w:rPr>
        <w:t>vahel</w:t>
      </w:r>
      <w:del w:id="269" w:author="Aili Sandre - JUSTDIGI" w:date="2025-01-14T11:15:00Z" w16du:dateUtc="2025-01-14T09:15:00Z">
        <w:r w:rsidR="00D85384" w:rsidDel="00382C19">
          <w:rPr>
            <w:rFonts w:eastAsia="Times New Roman"/>
          </w:rPr>
          <w:delText>ine jaotus</w:delText>
        </w:r>
      </w:del>
      <w:r w:rsidR="00C643F8" w:rsidRPr="00E6234B">
        <w:rPr>
          <w:rFonts w:eastAsia="Times New Roman"/>
        </w:rPr>
        <w:t>;</w:t>
      </w:r>
      <w:del w:id="270" w:author="Aili Sandre - JUSTDIGI" w:date="2025-01-14T11:16:00Z" w16du:dateUtc="2025-01-14T09:16:00Z">
        <w:r w:rsidR="14158BA4" w:rsidRPr="00E6234B" w:rsidDel="00382C19">
          <w:rPr>
            <w:rFonts w:eastAsia="Times New Roman"/>
          </w:rPr>
          <w:delText xml:space="preserve"> </w:delText>
        </w:r>
      </w:del>
    </w:p>
    <w:p w14:paraId="62F0D3A6" w14:textId="680FD442" w:rsidR="00E6234B" w:rsidRDefault="00844049" w:rsidP="00E111C9">
      <w:pPr>
        <w:spacing w:after="0" w:line="240" w:lineRule="auto"/>
        <w:jc w:val="both"/>
        <w:rPr>
          <w:rFonts w:eastAsia="Times New Roman"/>
        </w:rPr>
      </w:pPr>
      <w:r>
        <w:rPr>
          <w:rFonts w:eastAsia="Times New Roman"/>
        </w:rPr>
        <w:t xml:space="preserve">2) </w:t>
      </w:r>
      <w:r w:rsidR="56E225FD" w:rsidRPr="00E6234B">
        <w:rPr>
          <w:rFonts w:eastAsia="Times New Roman"/>
        </w:rPr>
        <w:t>võ</w:t>
      </w:r>
      <w:r w:rsidR="14158BA4" w:rsidRPr="00E6234B">
        <w:rPr>
          <w:rFonts w:eastAsia="Times New Roman"/>
        </w:rPr>
        <w:t>etakse</w:t>
      </w:r>
      <w:r w:rsidR="56E225FD" w:rsidRPr="00E6234B">
        <w:rPr>
          <w:rFonts w:eastAsia="Times New Roman"/>
        </w:rPr>
        <w:t xml:space="preserve"> arvesse kliimaaruan</w:t>
      </w:r>
      <w:r w:rsidR="5637192B" w:rsidRPr="00E6234B">
        <w:rPr>
          <w:rFonts w:eastAsia="Times New Roman"/>
        </w:rPr>
        <w:t>des esitatud andmeid</w:t>
      </w:r>
      <w:r w:rsidR="56E225FD" w:rsidRPr="00E6234B">
        <w:rPr>
          <w:rFonts w:eastAsia="Times New Roman"/>
        </w:rPr>
        <w:t xml:space="preserve">, </w:t>
      </w:r>
      <w:r w:rsidR="00D86ECB">
        <w:rPr>
          <w:rFonts w:eastAsia="Times New Roman"/>
        </w:rPr>
        <w:t>E</w:t>
      </w:r>
      <w:r w:rsidR="008C6049">
        <w:rPr>
          <w:rFonts w:eastAsia="Times New Roman"/>
        </w:rPr>
        <w:t>uroop</w:t>
      </w:r>
      <w:r w:rsidR="00176A7A">
        <w:rPr>
          <w:rFonts w:eastAsia="Times New Roman"/>
        </w:rPr>
        <w:t xml:space="preserve">a </w:t>
      </w:r>
      <w:r w:rsidR="00D86ECB">
        <w:rPr>
          <w:rFonts w:eastAsia="Times New Roman"/>
        </w:rPr>
        <w:t>Li</w:t>
      </w:r>
      <w:r w:rsidR="00176A7A">
        <w:rPr>
          <w:rFonts w:eastAsia="Times New Roman"/>
        </w:rPr>
        <w:t>idu</w:t>
      </w:r>
      <w:r w:rsidR="00D86ECB">
        <w:rPr>
          <w:rFonts w:eastAsia="Times New Roman"/>
        </w:rPr>
        <w:t xml:space="preserve"> regulatiivset raamistikku</w:t>
      </w:r>
      <w:r w:rsidR="0028539B">
        <w:rPr>
          <w:rFonts w:eastAsia="Times New Roman"/>
        </w:rPr>
        <w:t xml:space="preserve"> ja </w:t>
      </w:r>
      <w:r w:rsidR="0028539B" w:rsidRPr="00E6234B">
        <w:rPr>
          <w:rFonts w:eastAsia="Times New Roman"/>
        </w:rPr>
        <w:t xml:space="preserve">rahvusvahelisi </w:t>
      </w:r>
      <w:ins w:id="271" w:author="Aili Sandre - JUSTDIGI" w:date="2025-01-14T11:16:00Z" w16du:dateUtc="2025-01-14T09:16:00Z">
        <w:r w:rsidR="00AE6BFA">
          <w:rPr>
            <w:rFonts w:eastAsia="Times New Roman"/>
          </w:rPr>
          <w:t>suundumusi</w:t>
        </w:r>
      </w:ins>
      <w:del w:id="272" w:author="Aili Sandre - JUSTDIGI" w:date="2025-01-14T11:16:00Z" w16du:dateUtc="2025-01-14T09:16:00Z">
        <w:r w:rsidR="0028539B" w:rsidRPr="00E6234B" w:rsidDel="00AE6BFA">
          <w:rPr>
            <w:rFonts w:eastAsia="Times New Roman"/>
          </w:rPr>
          <w:delText>aren</w:delText>
        </w:r>
      </w:del>
      <w:del w:id="273" w:author="Aili Sandre - JUSTDIGI" w:date="2025-01-14T11:17:00Z" w16du:dateUtc="2025-01-14T09:17:00Z">
        <w:r w:rsidR="0028539B" w:rsidRPr="00E6234B" w:rsidDel="0007675C">
          <w:rPr>
            <w:rFonts w:eastAsia="Times New Roman"/>
          </w:rPr>
          <w:delText>guid</w:delText>
        </w:r>
      </w:del>
      <w:r w:rsidR="0028539B">
        <w:rPr>
          <w:rFonts w:eastAsia="Times New Roman"/>
        </w:rPr>
        <w:t>.</w:t>
      </w:r>
    </w:p>
    <w:p w14:paraId="3B099925" w14:textId="323A7A18" w:rsidR="6F3900BB" w:rsidRDefault="6F3900BB" w:rsidP="00E111C9">
      <w:pPr>
        <w:spacing w:after="0" w:line="240" w:lineRule="auto"/>
        <w:jc w:val="both"/>
        <w:rPr>
          <w:rFonts w:eastAsia="Times New Roman"/>
        </w:rPr>
      </w:pPr>
    </w:p>
    <w:p w14:paraId="7B42A3D7" w14:textId="1223C746" w:rsidR="46026FB2" w:rsidRDefault="52F4DB3F" w:rsidP="00E111C9">
      <w:pPr>
        <w:spacing w:after="0" w:line="240" w:lineRule="auto"/>
        <w:jc w:val="both"/>
        <w:rPr>
          <w:rFonts w:eastAsia="Times New Roman"/>
        </w:rPr>
      </w:pPr>
      <w:r w:rsidRPr="0E136C24">
        <w:rPr>
          <w:rFonts w:eastAsia="Times New Roman"/>
        </w:rPr>
        <w:t>(</w:t>
      </w:r>
      <w:r w:rsidR="00862265">
        <w:rPr>
          <w:rFonts w:eastAsia="Times New Roman"/>
        </w:rPr>
        <w:t>5</w:t>
      </w:r>
      <w:r w:rsidRPr="0E136C24">
        <w:rPr>
          <w:rFonts w:eastAsia="Times New Roman"/>
        </w:rPr>
        <w:t xml:space="preserve">) Kliimaeesmärkide </w:t>
      </w:r>
      <w:r w:rsidR="2DC18545" w:rsidRPr="0E136C24">
        <w:rPr>
          <w:rFonts w:eastAsia="Times New Roman"/>
        </w:rPr>
        <w:t>asjakohasuse ja piisavuse</w:t>
      </w:r>
      <w:r w:rsidRPr="0E136C24">
        <w:rPr>
          <w:rFonts w:eastAsia="Times New Roman"/>
        </w:rPr>
        <w:t xml:space="preserve"> ülevaatamisse kaasatakse asjakohased riigiasutused,</w:t>
      </w:r>
      <w:r w:rsidR="009879DB">
        <w:rPr>
          <w:rFonts w:eastAsia="Times New Roman"/>
        </w:rPr>
        <w:t xml:space="preserve"> </w:t>
      </w:r>
      <w:r w:rsidRPr="0E136C24">
        <w:rPr>
          <w:rFonts w:eastAsia="Times New Roman"/>
        </w:rPr>
        <w:t>kohaliku omavalitsuse üksused, valitsusvälised organisatsioonid, ettevõtja</w:t>
      </w:r>
      <w:r w:rsidR="0279EC79" w:rsidRPr="0E136C24">
        <w:rPr>
          <w:rFonts w:eastAsia="Times New Roman"/>
        </w:rPr>
        <w:t>te</w:t>
      </w:r>
      <w:r w:rsidRPr="0E136C24">
        <w:rPr>
          <w:rFonts w:eastAsia="Times New Roman"/>
        </w:rPr>
        <w:t xml:space="preserve"> ja</w:t>
      </w:r>
      <w:r w:rsidR="3F3B7C26" w:rsidRPr="0E136C24">
        <w:rPr>
          <w:rFonts w:eastAsia="Times New Roman"/>
        </w:rPr>
        <w:t xml:space="preserve"> </w:t>
      </w:r>
      <w:r w:rsidRPr="0E136C24">
        <w:rPr>
          <w:rFonts w:eastAsia="Times New Roman"/>
        </w:rPr>
        <w:t xml:space="preserve">mittetulundusühingute ning nende liitude esindajad ning </w:t>
      </w:r>
      <w:r>
        <w:t>teised</w:t>
      </w:r>
      <w:r w:rsidRPr="0E136C24">
        <w:rPr>
          <w:rFonts w:eastAsia="Times New Roman"/>
        </w:rPr>
        <w:t xml:space="preserve"> huvitatud isikud.</w:t>
      </w:r>
    </w:p>
    <w:p w14:paraId="0F2539DA" w14:textId="52632BFF" w:rsidR="46026FB2" w:rsidRDefault="46026FB2" w:rsidP="00E111C9">
      <w:pPr>
        <w:spacing w:after="0" w:line="240" w:lineRule="auto"/>
        <w:jc w:val="both"/>
        <w:rPr>
          <w:rFonts w:eastAsia="Times New Roman"/>
        </w:rPr>
      </w:pPr>
    </w:p>
    <w:p w14:paraId="25C805D4" w14:textId="7464538C" w:rsidR="46026FB2" w:rsidRDefault="32182909" w:rsidP="00E111C9">
      <w:pPr>
        <w:spacing w:after="0" w:line="240" w:lineRule="auto"/>
        <w:jc w:val="both"/>
        <w:rPr>
          <w:rFonts w:eastAsia="Times New Roman"/>
          <w:b/>
          <w:bCs/>
        </w:rPr>
      </w:pPr>
      <w:r w:rsidRPr="0F5FF81D">
        <w:rPr>
          <w:rFonts w:eastAsia="Times New Roman"/>
          <w:b/>
          <w:bCs/>
        </w:rPr>
        <w:t>§ 4</w:t>
      </w:r>
      <w:r w:rsidR="00F34514">
        <w:rPr>
          <w:rFonts w:eastAsia="Times New Roman"/>
          <w:b/>
          <w:bCs/>
        </w:rPr>
        <w:t>8</w:t>
      </w:r>
      <w:r w:rsidRPr="0F5FF81D">
        <w:rPr>
          <w:rFonts w:eastAsia="Times New Roman"/>
          <w:b/>
          <w:bCs/>
        </w:rPr>
        <w:t>. Kliimaaruande menetlus</w:t>
      </w:r>
      <w:r w:rsidR="513C6920" w:rsidRPr="0F5FF81D">
        <w:rPr>
          <w:rFonts w:eastAsia="Times New Roman"/>
          <w:b/>
          <w:bCs/>
        </w:rPr>
        <w:t xml:space="preserve"> ja avalikustamine</w:t>
      </w:r>
    </w:p>
    <w:p w14:paraId="627A32EA" w14:textId="5F09BF2D" w:rsidR="46026FB2" w:rsidRDefault="46026FB2" w:rsidP="00E111C9">
      <w:pPr>
        <w:spacing w:after="0" w:line="240" w:lineRule="auto"/>
        <w:jc w:val="both"/>
        <w:rPr>
          <w:rFonts w:eastAsia="Times New Roman"/>
        </w:rPr>
      </w:pPr>
      <w:del w:id="274" w:author="Aili Sandre - JUSTDIGI" w:date="2025-01-14T11:23:00Z" w16du:dateUtc="2025-01-14T09:23:00Z">
        <w:r w:rsidRPr="3723D91C" w:rsidDel="000C2DB9">
          <w:rPr>
            <w:rFonts w:eastAsia="Times New Roman"/>
          </w:rPr>
          <w:delText xml:space="preserve"> </w:delText>
        </w:r>
      </w:del>
    </w:p>
    <w:p w14:paraId="0AC5031A" w14:textId="22F5167B" w:rsidR="46026FB2" w:rsidRDefault="719DBC49" w:rsidP="00E111C9">
      <w:pPr>
        <w:spacing w:after="0" w:line="240" w:lineRule="auto"/>
        <w:jc w:val="both"/>
        <w:rPr>
          <w:rFonts w:eastAsia="Times New Roman"/>
        </w:rPr>
      </w:pPr>
      <w:r w:rsidRPr="6D907548">
        <w:rPr>
          <w:rFonts w:eastAsia="Times New Roman"/>
        </w:rPr>
        <w:t xml:space="preserve">(1) </w:t>
      </w:r>
      <w:r w:rsidR="2E03A4ED" w:rsidRPr="6D907548">
        <w:rPr>
          <w:rFonts w:eastAsia="Times New Roman"/>
        </w:rPr>
        <w:t xml:space="preserve">Kliimaaruanne koostatakse </w:t>
      </w:r>
      <w:r w:rsidR="280C4D9F" w:rsidRPr="6D907548">
        <w:rPr>
          <w:rFonts w:eastAsia="Times New Roman"/>
        </w:rPr>
        <w:t xml:space="preserve">iga aasta </w:t>
      </w:r>
      <w:r w:rsidR="4D2E5DF0" w:rsidRPr="0A20148C">
        <w:rPr>
          <w:rFonts w:eastAsia="Times New Roman"/>
        </w:rPr>
        <w:t>3</w:t>
      </w:r>
      <w:r w:rsidR="09325EAF" w:rsidRPr="0A20148C">
        <w:rPr>
          <w:rFonts w:eastAsia="Times New Roman"/>
        </w:rPr>
        <w:t>0</w:t>
      </w:r>
      <w:r w:rsidR="4D2E5DF0" w:rsidRPr="0A20148C">
        <w:rPr>
          <w:rFonts w:eastAsia="Times New Roman"/>
        </w:rPr>
        <w:t>.</w:t>
      </w:r>
      <w:r w:rsidR="74759095" w:rsidRPr="0A20148C">
        <w:rPr>
          <w:rFonts w:eastAsia="Times New Roman"/>
        </w:rPr>
        <w:t xml:space="preserve"> </w:t>
      </w:r>
      <w:r w:rsidR="4C7A43CF" w:rsidRPr="0A20148C">
        <w:rPr>
          <w:rFonts w:eastAsia="Times New Roman"/>
        </w:rPr>
        <w:t>aprill</w:t>
      </w:r>
      <w:r w:rsidR="4D2E5DF0" w:rsidRPr="0A20148C">
        <w:rPr>
          <w:rFonts w:eastAsia="Times New Roman"/>
        </w:rPr>
        <w:t>iks.</w:t>
      </w:r>
    </w:p>
    <w:p w14:paraId="2C210EFC" w14:textId="759670C2" w:rsidR="46026FB2" w:rsidRDefault="46026FB2" w:rsidP="00E111C9">
      <w:pPr>
        <w:spacing w:after="0" w:line="240" w:lineRule="auto"/>
        <w:jc w:val="both"/>
        <w:rPr>
          <w:rFonts w:eastAsia="Times New Roman"/>
        </w:rPr>
      </w:pPr>
    </w:p>
    <w:p w14:paraId="469C0818" w14:textId="50FA9D68" w:rsidR="46026FB2" w:rsidRDefault="2E03A4ED" w:rsidP="00E111C9">
      <w:pPr>
        <w:spacing w:after="0" w:line="240" w:lineRule="auto"/>
        <w:jc w:val="both"/>
        <w:rPr>
          <w:rFonts w:eastAsia="Times New Roman"/>
        </w:rPr>
      </w:pPr>
      <w:r w:rsidRPr="6D907548">
        <w:rPr>
          <w:rFonts w:eastAsia="Times New Roman"/>
        </w:rPr>
        <w:t xml:space="preserve">(2) </w:t>
      </w:r>
      <w:r w:rsidR="719DBC49" w:rsidRPr="6D907548">
        <w:rPr>
          <w:rFonts w:eastAsia="Times New Roman"/>
        </w:rPr>
        <w:t xml:space="preserve">Kliimaaruanne saadetakse hinnangu andmiseks kliimanõukogule. </w:t>
      </w:r>
      <w:r w:rsidR="1DB9AEEF" w:rsidRPr="6D907548">
        <w:rPr>
          <w:rFonts w:eastAsia="Times New Roman"/>
        </w:rPr>
        <w:t>Kliimanõukogu annab hinnangu kahe kuu jooksul</w:t>
      </w:r>
      <w:del w:id="275" w:author="Aili Sandre - JUSTDIGI" w:date="2025-01-14T11:23:00Z" w16du:dateUtc="2025-01-14T09:23:00Z">
        <w:r w:rsidR="1DB9AEEF" w:rsidRPr="6D907548" w:rsidDel="000C2DB9">
          <w:rPr>
            <w:rFonts w:eastAsia="Times New Roman"/>
          </w:rPr>
          <w:delText xml:space="preserve"> alates</w:delText>
        </w:r>
      </w:del>
      <w:r w:rsidR="1DB9AEEF" w:rsidRPr="6D907548">
        <w:rPr>
          <w:rFonts w:eastAsia="Times New Roman"/>
        </w:rPr>
        <w:t xml:space="preserve"> aruande esitamisest</w:t>
      </w:r>
      <w:ins w:id="276" w:author="Aili Sandre - JUSTDIGI" w:date="2025-01-14T11:23:00Z" w16du:dateUtc="2025-01-14T09:23:00Z">
        <w:r w:rsidR="000C2DB9">
          <w:rPr>
            <w:rFonts w:eastAsia="Times New Roman"/>
          </w:rPr>
          <w:t xml:space="preserve"> arvates</w:t>
        </w:r>
      </w:ins>
      <w:r w:rsidR="1DB9AEEF" w:rsidRPr="6D907548">
        <w:rPr>
          <w:rFonts w:eastAsia="Times New Roman"/>
        </w:rPr>
        <w:t>.</w:t>
      </w:r>
    </w:p>
    <w:p w14:paraId="32369219" w14:textId="634F9D53" w:rsidR="46026FB2" w:rsidRDefault="46026FB2" w:rsidP="00E111C9">
      <w:pPr>
        <w:spacing w:after="0" w:line="240" w:lineRule="auto"/>
        <w:jc w:val="both"/>
        <w:rPr>
          <w:rFonts w:eastAsia="Times New Roman"/>
        </w:rPr>
      </w:pPr>
    </w:p>
    <w:p w14:paraId="4C4A8052" w14:textId="7E3AC651" w:rsidR="46026FB2" w:rsidRDefault="6B7560C9" w:rsidP="00E111C9">
      <w:pPr>
        <w:spacing w:after="0" w:line="240" w:lineRule="auto"/>
        <w:jc w:val="both"/>
        <w:rPr>
          <w:rFonts w:eastAsia="Times New Roman"/>
        </w:rPr>
      </w:pPr>
      <w:r w:rsidRPr="72F3B6B4">
        <w:rPr>
          <w:rFonts w:eastAsia="Times New Roman"/>
        </w:rPr>
        <w:t>(</w:t>
      </w:r>
      <w:r w:rsidR="56F1DD5A" w:rsidRPr="72F3B6B4">
        <w:rPr>
          <w:rFonts w:eastAsia="Times New Roman"/>
        </w:rPr>
        <w:t>3</w:t>
      </w:r>
      <w:r w:rsidRPr="72F3B6B4">
        <w:rPr>
          <w:rFonts w:eastAsia="Times New Roman"/>
        </w:rPr>
        <w:t xml:space="preserve">) </w:t>
      </w:r>
      <w:r w:rsidR="740997B1" w:rsidRPr="72F3B6B4">
        <w:rPr>
          <w:rFonts w:eastAsia="Times New Roman"/>
        </w:rPr>
        <w:t xml:space="preserve">Valdkonna eest vastutav minister </w:t>
      </w:r>
      <w:r w:rsidR="408747F7" w:rsidRPr="72F3B6B4">
        <w:rPr>
          <w:rFonts w:eastAsia="Times New Roman"/>
        </w:rPr>
        <w:t xml:space="preserve">esitab kliimaaruande koos kliimanõukogu hinnanguga </w:t>
      </w:r>
      <w:r w:rsidR="23A0D7C0" w:rsidRPr="72F3B6B4">
        <w:rPr>
          <w:rFonts w:eastAsia="Times New Roman"/>
        </w:rPr>
        <w:t>Vabariigi</w:t>
      </w:r>
      <w:r w:rsidR="6ACDEA04" w:rsidRPr="72F3B6B4">
        <w:rPr>
          <w:rFonts w:eastAsia="Times New Roman"/>
        </w:rPr>
        <w:t xml:space="preserve"> Valitsusele.</w:t>
      </w:r>
    </w:p>
    <w:p w14:paraId="3BF35AA1" w14:textId="7CD3E241" w:rsidR="46026FB2" w:rsidRDefault="46026FB2" w:rsidP="00E111C9">
      <w:pPr>
        <w:spacing w:after="0" w:line="240" w:lineRule="auto"/>
        <w:jc w:val="both"/>
        <w:rPr>
          <w:rFonts w:eastAsia="Times New Roman"/>
        </w:rPr>
      </w:pPr>
    </w:p>
    <w:p w14:paraId="1F2745FA" w14:textId="709C6DDB" w:rsidR="46026FB2" w:rsidRDefault="15B5FB48" w:rsidP="00E111C9">
      <w:pPr>
        <w:spacing w:after="0" w:line="240" w:lineRule="auto"/>
        <w:jc w:val="both"/>
        <w:rPr>
          <w:rFonts w:eastAsia="Times New Roman"/>
        </w:rPr>
      </w:pPr>
      <w:r w:rsidRPr="43B9EF45">
        <w:rPr>
          <w:rFonts w:eastAsia="Times New Roman"/>
        </w:rPr>
        <w:t xml:space="preserve">(4) Vabariigi Valitsus </w:t>
      </w:r>
      <w:r w:rsidR="1D4BFBBD" w:rsidRPr="43B9EF45">
        <w:rPr>
          <w:rFonts w:eastAsia="Times New Roman"/>
        </w:rPr>
        <w:t xml:space="preserve">esitab kliimaaruande </w:t>
      </w:r>
      <w:r w:rsidR="00525C51">
        <w:rPr>
          <w:rFonts w:eastAsia="Times New Roman"/>
        </w:rPr>
        <w:t xml:space="preserve">koos kliimanõukogu hinnanguga </w:t>
      </w:r>
      <w:r w:rsidR="73D58B8C" w:rsidRPr="6D907548">
        <w:rPr>
          <w:rFonts w:eastAsia="Times New Roman"/>
        </w:rPr>
        <w:t>Riigikogule</w:t>
      </w:r>
      <w:r w:rsidR="00525C51">
        <w:rPr>
          <w:rFonts w:eastAsia="Times New Roman"/>
        </w:rPr>
        <w:t xml:space="preserve"> hiljemalt sama aasta 1. novembriks</w:t>
      </w:r>
      <w:r w:rsidR="73D58B8C" w:rsidRPr="6D907548">
        <w:rPr>
          <w:rFonts w:eastAsia="Times New Roman"/>
        </w:rPr>
        <w:t>.</w:t>
      </w:r>
    </w:p>
    <w:p w14:paraId="2F6C3DDE" w14:textId="54FD3525" w:rsidR="46026FB2" w:rsidRDefault="46026FB2" w:rsidP="00E111C9">
      <w:pPr>
        <w:spacing w:after="0" w:line="240" w:lineRule="auto"/>
        <w:jc w:val="both"/>
        <w:rPr>
          <w:rFonts w:eastAsia="Times New Roman"/>
        </w:rPr>
      </w:pPr>
    </w:p>
    <w:p w14:paraId="6567A6A5" w14:textId="0E74A5C3" w:rsidR="46026FB2" w:rsidRDefault="10DA0C04" w:rsidP="00E111C9">
      <w:pPr>
        <w:spacing w:after="0" w:line="240" w:lineRule="auto"/>
        <w:jc w:val="both"/>
        <w:rPr>
          <w:rFonts w:eastAsia="Times New Roman"/>
        </w:rPr>
      </w:pPr>
      <w:r w:rsidRPr="6D907548">
        <w:rPr>
          <w:rFonts w:eastAsia="Times New Roman"/>
        </w:rPr>
        <w:t>(</w:t>
      </w:r>
      <w:r w:rsidR="652B6FCA" w:rsidRPr="0A20148C">
        <w:rPr>
          <w:rFonts w:eastAsia="Times New Roman"/>
        </w:rPr>
        <w:t>5</w:t>
      </w:r>
      <w:r w:rsidRPr="6D907548">
        <w:rPr>
          <w:rFonts w:eastAsia="Times New Roman"/>
        </w:rPr>
        <w:t xml:space="preserve">) </w:t>
      </w:r>
      <w:r w:rsidR="00525C51" w:rsidRPr="00525C51">
        <w:rPr>
          <w:rFonts w:eastAsia="Times New Roman"/>
        </w:rPr>
        <w:t xml:space="preserve">Riigikogu arutab aruannet ja koostab sellele ametliku vastuse, </w:t>
      </w:r>
      <w:del w:id="277" w:author="Aili Sandre - JUSTDIGI" w:date="2025-01-15T08:59:00Z" w16du:dateUtc="2025-01-15T06:59:00Z">
        <w:r w:rsidR="00525C51" w:rsidRPr="00525C51" w:rsidDel="00C81AC3">
          <w:rPr>
            <w:rFonts w:eastAsia="Times New Roman"/>
          </w:rPr>
          <w:delText xml:space="preserve">mis </w:delText>
        </w:r>
      </w:del>
      <w:r w:rsidR="00525C51" w:rsidRPr="00525C51">
        <w:rPr>
          <w:rFonts w:eastAsia="Times New Roman"/>
        </w:rPr>
        <w:t>kajasta</w:t>
      </w:r>
      <w:ins w:id="278" w:author="Aili Sandre - JUSTDIGI" w:date="2025-01-15T08:59:00Z" w16du:dateUtc="2025-01-15T06:59:00Z">
        <w:r w:rsidR="00C81AC3">
          <w:rPr>
            <w:rFonts w:eastAsia="Times New Roman"/>
          </w:rPr>
          <w:t>des</w:t>
        </w:r>
      </w:ins>
      <w:del w:id="279" w:author="Aili Sandre - JUSTDIGI" w:date="2025-01-15T08:59:00Z" w16du:dateUtc="2025-01-15T06:59:00Z">
        <w:r w:rsidR="00525C51" w:rsidRPr="00525C51" w:rsidDel="00C81AC3">
          <w:rPr>
            <w:rFonts w:eastAsia="Times New Roman"/>
          </w:rPr>
          <w:delText>b Riigikogu</w:delText>
        </w:r>
      </w:del>
      <w:r w:rsidR="00525C51" w:rsidRPr="00525C51">
        <w:rPr>
          <w:rFonts w:eastAsia="Times New Roman"/>
        </w:rPr>
        <w:t xml:space="preserve"> </w:t>
      </w:r>
      <w:ins w:id="280" w:author="Aili Sandre - JUSTDIGI" w:date="2025-01-14T11:24:00Z" w16du:dateUtc="2025-01-14T09:24:00Z">
        <w:r w:rsidR="00B15A3A">
          <w:rPr>
            <w:rFonts w:eastAsia="Times New Roman"/>
          </w:rPr>
          <w:t>arvamust</w:t>
        </w:r>
      </w:ins>
      <w:del w:id="281" w:author="Aili Sandre - JUSTDIGI" w:date="2025-01-14T11:25:00Z" w16du:dateUtc="2025-01-14T09:25:00Z">
        <w:r w:rsidR="00525C51" w:rsidRPr="00525C51" w:rsidDel="00B15A3A">
          <w:rPr>
            <w:rFonts w:eastAsia="Times New Roman"/>
          </w:rPr>
          <w:delText>seisukohti</w:delText>
        </w:r>
      </w:del>
      <w:r w:rsidR="00525C51" w:rsidRPr="00525C51">
        <w:rPr>
          <w:rFonts w:eastAsia="Times New Roman"/>
        </w:rPr>
        <w:t xml:space="preserve"> kliimanõukogu </w:t>
      </w:r>
      <w:r w:rsidR="00525C51" w:rsidRPr="00B15A3A">
        <w:rPr>
          <w:rFonts w:eastAsia="Times New Roman"/>
          <w:highlight w:val="yellow"/>
          <w:rPrChange w:id="282" w:author="Aili Sandre - JUSTDIGI" w:date="2025-01-14T11:25:00Z" w16du:dateUtc="2025-01-14T09:25:00Z">
            <w:rPr>
              <w:rFonts w:eastAsia="Times New Roman"/>
            </w:rPr>
          </w:rPrChange>
        </w:rPr>
        <w:t xml:space="preserve">tõstatatud </w:t>
      </w:r>
      <w:commentRangeStart w:id="283"/>
      <w:r w:rsidR="00525C51" w:rsidRPr="00B15A3A">
        <w:rPr>
          <w:rFonts w:eastAsia="Times New Roman"/>
          <w:highlight w:val="yellow"/>
          <w:rPrChange w:id="284" w:author="Aili Sandre - JUSTDIGI" w:date="2025-01-14T11:25:00Z" w16du:dateUtc="2025-01-14T09:25:00Z">
            <w:rPr>
              <w:rFonts w:eastAsia="Times New Roman"/>
            </w:rPr>
          </w:rPrChange>
        </w:rPr>
        <w:t>punktide</w:t>
      </w:r>
      <w:commentRangeEnd w:id="283"/>
      <w:r w:rsidR="002652EF">
        <w:rPr>
          <w:rStyle w:val="Kommentaariviide"/>
        </w:rPr>
        <w:commentReference w:id="283"/>
      </w:r>
      <w:r w:rsidR="00525C51" w:rsidRPr="00525C51">
        <w:rPr>
          <w:rFonts w:eastAsia="Times New Roman"/>
        </w:rPr>
        <w:t xml:space="preserve"> ja kliimaaruandes esitatud teemapüstituste </w:t>
      </w:r>
      <w:ins w:id="285" w:author="Aili Sandre - JUSTDIGI" w:date="2025-01-14T11:24:00Z" w16du:dateUtc="2025-01-14T09:24:00Z">
        <w:r w:rsidR="00895DCA">
          <w:rPr>
            <w:rFonts w:eastAsia="Times New Roman"/>
          </w:rPr>
          <w:t>kohta</w:t>
        </w:r>
      </w:ins>
      <w:del w:id="286" w:author="Aili Sandre - JUSTDIGI" w:date="2025-01-14T11:24:00Z" w16du:dateUtc="2025-01-14T09:24:00Z">
        <w:r w:rsidR="00525C51" w:rsidRPr="00525C51" w:rsidDel="00895DCA">
          <w:rPr>
            <w:rFonts w:eastAsia="Times New Roman"/>
          </w:rPr>
          <w:delText>osas</w:delText>
        </w:r>
      </w:del>
      <w:r w:rsidR="00525C51">
        <w:rPr>
          <w:rFonts w:eastAsia="Times New Roman"/>
        </w:rPr>
        <w:t>.</w:t>
      </w:r>
      <w:del w:id="287" w:author="Aili Sandre - JUSTDIGI" w:date="2025-01-14T11:24:00Z" w16du:dateUtc="2025-01-14T09:24:00Z">
        <w:r w:rsidR="00525C51" w:rsidDel="00895DCA">
          <w:rPr>
            <w:rFonts w:eastAsia="Times New Roman"/>
          </w:rPr>
          <w:delText xml:space="preserve"> </w:delText>
        </w:r>
      </w:del>
    </w:p>
    <w:p w14:paraId="608CD49E" w14:textId="294FE848" w:rsidR="43B9EF45" w:rsidRDefault="43B9EF45" w:rsidP="00E111C9">
      <w:pPr>
        <w:spacing w:after="0" w:line="240" w:lineRule="auto"/>
        <w:jc w:val="both"/>
        <w:rPr>
          <w:rFonts w:eastAsia="Times New Roman"/>
        </w:rPr>
      </w:pPr>
    </w:p>
    <w:p w14:paraId="0E96D966" w14:textId="789AB571" w:rsidR="00525C51" w:rsidRDefault="5BAE3D11" w:rsidP="00E111C9">
      <w:pPr>
        <w:spacing w:after="0" w:line="240" w:lineRule="auto"/>
        <w:jc w:val="both"/>
        <w:rPr>
          <w:rFonts w:eastAsia="Times New Roman"/>
        </w:rPr>
      </w:pPr>
      <w:r w:rsidRPr="2DA361DC">
        <w:rPr>
          <w:rFonts w:eastAsia="Times New Roman"/>
        </w:rPr>
        <w:t>(</w:t>
      </w:r>
      <w:r w:rsidR="00E93076">
        <w:rPr>
          <w:rFonts w:eastAsia="Times New Roman"/>
        </w:rPr>
        <w:t>6</w:t>
      </w:r>
      <w:r w:rsidR="719DBC49" w:rsidRPr="2DA361DC">
        <w:rPr>
          <w:rFonts w:eastAsia="Times New Roman"/>
        </w:rPr>
        <w:t xml:space="preserve">) </w:t>
      </w:r>
      <w:r w:rsidR="00525C51" w:rsidRPr="00525C51">
        <w:rPr>
          <w:rFonts w:eastAsia="Times New Roman"/>
        </w:rPr>
        <w:t>Riigikogu ametlik vastus kliimaaruandele peab olema vastu võetud ja avalikustatud hiljemalt aruande esitamise aastale järgneva aasta 15</w:t>
      </w:r>
      <w:r w:rsidR="00FF43A9">
        <w:rPr>
          <w:rFonts w:eastAsia="Times New Roman"/>
        </w:rPr>
        <w:t>.</w:t>
      </w:r>
      <w:r w:rsidR="00525C51">
        <w:rPr>
          <w:rFonts w:eastAsia="Times New Roman"/>
        </w:rPr>
        <w:t xml:space="preserve"> märtsiks</w:t>
      </w:r>
      <w:r w:rsidR="00525C51" w:rsidRPr="00525C51">
        <w:rPr>
          <w:rFonts w:eastAsia="Times New Roman"/>
        </w:rPr>
        <w:t>. Vajaduse</w:t>
      </w:r>
      <w:ins w:id="288" w:author="Aili Sandre - JUSTDIGI" w:date="2025-01-14T11:26:00Z" w16du:dateUtc="2025-01-14T09:26:00Z">
        <w:r w:rsidR="009E425C">
          <w:rPr>
            <w:rFonts w:eastAsia="Times New Roman"/>
          </w:rPr>
          <w:t xml:space="preserve"> korra</w:t>
        </w:r>
      </w:ins>
      <w:r w:rsidR="00525C51" w:rsidRPr="00525C51">
        <w:rPr>
          <w:rFonts w:eastAsia="Times New Roman"/>
        </w:rPr>
        <w:t>l võib vastutav minister</w:t>
      </w:r>
      <w:ins w:id="289" w:author="Aili Sandre - JUSTDIGI" w:date="2025-01-14T11:27:00Z" w16du:dateUtc="2025-01-14T09:27:00Z">
        <w:r w:rsidR="00633795">
          <w:rPr>
            <w:rFonts w:eastAsia="Times New Roman"/>
          </w:rPr>
          <w:t xml:space="preserve"> </w:t>
        </w:r>
      </w:ins>
      <w:ins w:id="290" w:author="Aili Sandre - JUSTDIGI" w:date="2025-01-14T11:26:00Z" w16du:dateUtc="2025-01-14T09:26:00Z">
        <w:r w:rsidR="009E425C">
          <w:rPr>
            <w:rFonts w:eastAsia="Times New Roman"/>
          </w:rPr>
          <w:t>pikendada</w:t>
        </w:r>
      </w:ins>
      <w:r w:rsidR="00525C51" w:rsidRPr="00525C51">
        <w:rPr>
          <w:rFonts w:eastAsia="Times New Roman"/>
        </w:rPr>
        <w:t xml:space="preserve"> </w:t>
      </w:r>
      <w:del w:id="291" w:author="Aili Sandre - JUSTDIGI" w:date="2025-01-14T11:27:00Z" w16du:dateUtc="2025-01-14T09:27:00Z">
        <w:r w:rsidR="00525C51" w:rsidRPr="00525C51" w:rsidDel="00633795">
          <w:rPr>
            <w:rFonts w:eastAsia="Times New Roman"/>
          </w:rPr>
          <w:delText xml:space="preserve">määrata </w:delText>
        </w:r>
      </w:del>
      <w:r w:rsidR="00525C51" w:rsidRPr="00525C51">
        <w:rPr>
          <w:rFonts w:eastAsia="Times New Roman"/>
        </w:rPr>
        <w:t>vastuse esitamise tähtaega</w:t>
      </w:r>
      <w:del w:id="292" w:author="Aili Sandre - JUSTDIGI" w:date="2025-01-14T11:27:00Z" w16du:dateUtc="2025-01-14T09:27:00Z">
        <w:r w:rsidR="00525C51" w:rsidRPr="00525C51" w:rsidDel="00633795">
          <w:rPr>
            <w:rFonts w:eastAsia="Times New Roman"/>
          </w:rPr>
          <w:delText>dele pikendus</w:delText>
        </w:r>
      </w:del>
      <w:ins w:id="293" w:author="Aili Sandre - JUSTDIGI" w:date="2025-01-14T11:27:00Z" w16du:dateUtc="2025-01-14T09:27:00Z">
        <w:r w:rsidR="00147CA3">
          <w:rPr>
            <w:rFonts w:eastAsia="Times New Roman"/>
          </w:rPr>
          <w:t xml:space="preserve"> </w:t>
        </w:r>
        <w:r w:rsidR="00633795">
          <w:rPr>
            <w:rFonts w:eastAsia="Times New Roman"/>
          </w:rPr>
          <w:t>kuni</w:t>
        </w:r>
      </w:ins>
      <w:del w:id="294" w:author="Aili Sandre - JUSTDIGI" w:date="2025-01-14T11:27:00Z" w16du:dateUtc="2025-01-14T09:27:00Z">
        <w:r w:rsidR="00525C51" w:rsidRPr="00525C51" w:rsidDel="00633795">
          <w:rPr>
            <w:rFonts w:eastAsia="Times New Roman"/>
          </w:rPr>
          <w:delText>e</w:delText>
        </w:r>
        <w:r w:rsidR="00525C51" w:rsidRPr="00525C51" w:rsidDel="00147CA3">
          <w:rPr>
            <w:rFonts w:eastAsia="Times New Roman"/>
          </w:rPr>
          <w:delText>, mis ei ületa</w:delText>
        </w:r>
      </w:del>
      <w:r w:rsidR="00525C51" w:rsidRPr="00525C51">
        <w:rPr>
          <w:rFonts w:eastAsia="Times New Roman"/>
        </w:rPr>
        <w:t xml:space="preserve"> kolm</w:t>
      </w:r>
      <w:del w:id="295" w:author="Aili Sandre - JUSTDIGI" w:date="2025-01-14T11:27:00Z" w16du:dateUtc="2025-01-14T09:27:00Z">
        <w:r w:rsidR="00525C51" w:rsidRPr="00525C51" w:rsidDel="00147CA3">
          <w:rPr>
            <w:rFonts w:eastAsia="Times New Roman"/>
          </w:rPr>
          <w:delText>e</w:delText>
        </w:r>
      </w:del>
      <w:r w:rsidR="00525C51" w:rsidRPr="00525C51">
        <w:rPr>
          <w:rFonts w:eastAsia="Times New Roman"/>
        </w:rPr>
        <w:t xml:space="preserve"> </w:t>
      </w:r>
      <w:commentRangeStart w:id="296"/>
      <w:r w:rsidR="00525C51" w:rsidRPr="00525C51">
        <w:rPr>
          <w:rFonts w:eastAsia="Times New Roman"/>
        </w:rPr>
        <w:t>kuud</w:t>
      </w:r>
      <w:commentRangeEnd w:id="296"/>
      <w:r w:rsidR="00147CA3">
        <w:rPr>
          <w:rStyle w:val="Kommentaariviide"/>
        </w:rPr>
        <w:commentReference w:id="296"/>
      </w:r>
      <w:r w:rsidR="00525C51" w:rsidRPr="00525C51">
        <w:rPr>
          <w:rFonts w:eastAsia="Times New Roman"/>
        </w:rPr>
        <w:t>.</w:t>
      </w:r>
      <w:del w:id="297" w:author="Aili Sandre - JUSTDIGI" w:date="2025-01-14T11:27:00Z" w16du:dateUtc="2025-01-14T09:27:00Z">
        <w:r w:rsidR="00525C51" w:rsidDel="00147CA3">
          <w:rPr>
            <w:rFonts w:eastAsia="Times New Roman"/>
          </w:rPr>
          <w:delText xml:space="preserve"> </w:delText>
        </w:r>
      </w:del>
    </w:p>
    <w:p w14:paraId="28ABBE79" w14:textId="77777777" w:rsidR="00525C51" w:rsidRDefault="00525C51" w:rsidP="00E111C9">
      <w:pPr>
        <w:spacing w:after="0" w:line="240" w:lineRule="auto"/>
        <w:jc w:val="both"/>
        <w:rPr>
          <w:rFonts w:eastAsia="Times New Roman"/>
        </w:rPr>
      </w:pPr>
    </w:p>
    <w:p w14:paraId="2814F9D2" w14:textId="791414DE" w:rsidR="46026FB2" w:rsidRDefault="00525C51" w:rsidP="00E111C9">
      <w:pPr>
        <w:spacing w:after="0" w:line="240" w:lineRule="auto"/>
        <w:jc w:val="both"/>
        <w:rPr>
          <w:rFonts w:eastAsia="Times New Roman"/>
        </w:rPr>
      </w:pPr>
      <w:r>
        <w:rPr>
          <w:rFonts w:eastAsia="Times New Roman"/>
        </w:rPr>
        <w:t xml:space="preserve">(7) </w:t>
      </w:r>
      <w:r w:rsidR="719DBC49" w:rsidRPr="2DA361DC">
        <w:rPr>
          <w:rFonts w:eastAsia="Times New Roman"/>
        </w:rPr>
        <w:t xml:space="preserve">Kliimaaruanne koos </w:t>
      </w:r>
      <w:del w:id="298" w:author="Aili Sandre - JUSTDIGI" w:date="2025-01-14T11:30:00Z" w16du:dateUtc="2025-01-14T09:30:00Z">
        <w:r w:rsidR="009A0458" w:rsidRPr="275B8915" w:rsidDel="00FB01A8">
          <w:rPr>
            <w:rFonts w:eastAsia="Times New Roman"/>
          </w:rPr>
          <w:delText>sellele</w:delText>
        </w:r>
        <w:r w:rsidR="009A0458" w:rsidDel="00FB01A8">
          <w:rPr>
            <w:rFonts w:eastAsia="Times New Roman"/>
          </w:rPr>
          <w:delText xml:space="preserve"> antud</w:delText>
        </w:r>
        <w:r w:rsidR="719DBC49" w:rsidRPr="2DA361DC" w:rsidDel="00FB01A8">
          <w:rPr>
            <w:rFonts w:eastAsia="Times New Roman"/>
          </w:rPr>
          <w:delText xml:space="preserve"> </w:delText>
        </w:r>
      </w:del>
      <w:r w:rsidR="719DBC49" w:rsidRPr="2DA361DC">
        <w:rPr>
          <w:rFonts w:eastAsia="Times New Roman"/>
        </w:rPr>
        <w:t>kliimanõukogu hinnangu</w:t>
      </w:r>
      <w:del w:id="299" w:author="Aili Sandre - JUSTDIGI" w:date="2025-01-14T11:32:00Z" w16du:dateUtc="2025-01-14T09:32:00Z">
        <w:r w:rsidR="719DBC49" w:rsidRPr="2DA361DC" w:rsidDel="00FF7756">
          <w:rPr>
            <w:rFonts w:eastAsia="Times New Roman"/>
          </w:rPr>
          <w:delText>ga</w:delText>
        </w:r>
      </w:del>
      <w:r>
        <w:rPr>
          <w:rFonts w:eastAsia="Times New Roman"/>
        </w:rPr>
        <w:t xml:space="preserve">, </w:t>
      </w:r>
      <w:r w:rsidR="37B7130B" w:rsidRPr="2DA361DC">
        <w:rPr>
          <w:rFonts w:eastAsia="Times New Roman"/>
        </w:rPr>
        <w:t>aruande lihtsustatud kokkuvõtte</w:t>
      </w:r>
      <w:del w:id="300" w:author="Aili Sandre - JUSTDIGI" w:date="2025-01-14T11:32:00Z" w16du:dateUtc="2025-01-14T09:32:00Z">
        <w:r w:rsidR="37B7130B" w:rsidRPr="2DA361DC" w:rsidDel="00FF7756">
          <w:rPr>
            <w:rFonts w:eastAsia="Times New Roman"/>
          </w:rPr>
          <w:delText>ga</w:delText>
        </w:r>
      </w:del>
      <w:r>
        <w:rPr>
          <w:rFonts w:eastAsia="Times New Roman"/>
        </w:rPr>
        <w:t xml:space="preserve"> ning hinnangute aluseks olevate andmete ja kasutatud metoodikatega</w:t>
      </w:r>
      <w:r w:rsidR="719DBC49" w:rsidRPr="2DA361DC">
        <w:rPr>
          <w:rFonts w:eastAsia="Times New Roman"/>
        </w:rPr>
        <w:t xml:space="preserve"> avaldatakse Kliimaministeeriumi kodulehel</w:t>
      </w:r>
      <w:r w:rsidR="2B3A74EE" w:rsidRPr="2DA361DC">
        <w:rPr>
          <w:rFonts w:eastAsia="Times New Roman"/>
        </w:rPr>
        <w:t xml:space="preserve"> viie tööpäeva jooksul pärast Riigikogule </w:t>
      </w:r>
      <w:r w:rsidR="1570BA84" w:rsidRPr="2DA361DC">
        <w:rPr>
          <w:rFonts w:eastAsia="Times New Roman"/>
        </w:rPr>
        <w:t>esitamist.</w:t>
      </w:r>
    </w:p>
    <w:p w14:paraId="5FF026EE" w14:textId="21BC13ED" w:rsidR="46026FB2" w:rsidRDefault="46026FB2" w:rsidP="00E111C9">
      <w:pPr>
        <w:spacing w:after="0" w:line="240" w:lineRule="auto"/>
        <w:jc w:val="both"/>
        <w:rPr>
          <w:rFonts w:eastAsia="Times New Roman"/>
        </w:rPr>
      </w:pPr>
    </w:p>
    <w:p w14:paraId="78987E7E" w14:textId="3DA297C1" w:rsidR="46026FB2" w:rsidRDefault="719DBC49" w:rsidP="00E111C9">
      <w:pPr>
        <w:spacing w:after="0" w:line="240" w:lineRule="auto"/>
        <w:jc w:val="both"/>
        <w:rPr>
          <w:rFonts w:eastAsia="Times New Roman"/>
        </w:rPr>
      </w:pPr>
      <w:r w:rsidRPr="6D907548">
        <w:rPr>
          <w:rFonts w:eastAsia="Times New Roman"/>
        </w:rPr>
        <w:t>(</w:t>
      </w:r>
      <w:r w:rsidR="00525C51">
        <w:rPr>
          <w:rFonts w:eastAsia="Times New Roman"/>
        </w:rPr>
        <w:t>8</w:t>
      </w:r>
      <w:r w:rsidRPr="6D907548">
        <w:rPr>
          <w:rFonts w:eastAsia="Times New Roman"/>
        </w:rPr>
        <w:t xml:space="preserve">) Kliimariskide hinnangut sisaldava kliimaaruandega koos avaldatakse kliimariskide hinnangu alusandmed ja </w:t>
      </w:r>
      <w:r w:rsidR="005368BD" w:rsidRPr="6D907548">
        <w:rPr>
          <w:rFonts w:eastAsia="Times New Roman"/>
        </w:rPr>
        <w:t>kasutatud metoodika</w:t>
      </w:r>
      <w:r w:rsidR="195FEAD1" w:rsidRPr="6D907548">
        <w:rPr>
          <w:rFonts w:eastAsia="Times New Roman"/>
        </w:rPr>
        <w:t>.</w:t>
      </w:r>
    </w:p>
    <w:p w14:paraId="277B85E8" w14:textId="63DE6156" w:rsidR="46026FB2" w:rsidRDefault="46026FB2" w:rsidP="00E111C9">
      <w:pPr>
        <w:spacing w:after="0" w:line="240" w:lineRule="auto"/>
        <w:jc w:val="both"/>
        <w:rPr>
          <w:rFonts w:eastAsia="Times New Roman"/>
        </w:rPr>
      </w:pPr>
    </w:p>
    <w:p w14:paraId="128DB5F0" w14:textId="76D5A58E" w:rsidR="46026FB2" w:rsidRDefault="719DBC49" w:rsidP="00E111C9">
      <w:pPr>
        <w:spacing w:after="0" w:line="240" w:lineRule="auto"/>
        <w:jc w:val="both"/>
        <w:rPr>
          <w:rFonts w:eastAsia="Times New Roman"/>
          <w:b/>
          <w:bCs/>
        </w:rPr>
      </w:pPr>
      <w:r w:rsidRPr="3AF8A34D">
        <w:rPr>
          <w:rFonts w:eastAsia="Times New Roman"/>
          <w:b/>
          <w:bCs/>
        </w:rPr>
        <w:t xml:space="preserve">§ </w:t>
      </w:r>
      <w:r w:rsidR="40AE1D59" w:rsidRPr="3AF8A34D">
        <w:rPr>
          <w:rFonts w:eastAsia="Times New Roman"/>
          <w:b/>
          <w:bCs/>
        </w:rPr>
        <w:t>4</w:t>
      </w:r>
      <w:r w:rsidR="0086072E">
        <w:rPr>
          <w:rFonts w:eastAsia="Times New Roman"/>
          <w:b/>
          <w:bCs/>
        </w:rPr>
        <w:t>9</w:t>
      </w:r>
      <w:r w:rsidRPr="3AF8A34D">
        <w:rPr>
          <w:rFonts w:eastAsia="Times New Roman"/>
          <w:b/>
          <w:bCs/>
        </w:rPr>
        <w:t xml:space="preserve">. </w:t>
      </w:r>
      <w:r w:rsidR="76D2A7BA" w:rsidRPr="3AF8A34D">
        <w:rPr>
          <w:rFonts w:eastAsia="Times New Roman"/>
          <w:b/>
          <w:bCs/>
        </w:rPr>
        <w:t xml:space="preserve">Kliimaaruande </w:t>
      </w:r>
      <w:r w:rsidR="560BF52F" w:rsidRPr="3AF8A34D">
        <w:rPr>
          <w:rFonts w:eastAsia="Times New Roman"/>
          <w:b/>
          <w:bCs/>
        </w:rPr>
        <w:t xml:space="preserve">põhjal arengukavade ja programmide uuendamine ning </w:t>
      </w:r>
      <w:r w:rsidR="004B64A9">
        <w:rPr>
          <w:rFonts w:eastAsia="Times New Roman"/>
          <w:b/>
          <w:bCs/>
        </w:rPr>
        <w:t>kliima</w:t>
      </w:r>
      <w:r w:rsidR="560BF52F" w:rsidRPr="3AF8A34D">
        <w:rPr>
          <w:rFonts w:eastAsia="Times New Roman"/>
          <w:b/>
          <w:bCs/>
        </w:rPr>
        <w:t xml:space="preserve">eesmärkide ja meetmete kohandamine või uute </w:t>
      </w:r>
      <w:r w:rsidR="004B64A9">
        <w:rPr>
          <w:rFonts w:eastAsia="Times New Roman"/>
          <w:b/>
          <w:bCs/>
        </w:rPr>
        <w:t>kliima</w:t>
      </w:r>
      <w:r w:rsidR="560BF52F" w:rsidRPr="3AF8A34D">
        <w:rPr>
          <w:rFonts w:eastAsia="Times New Roman"/>
          <w:b/>
          <w:bCs/>
        </w:rPr>
        <w:t>eesmärkide seadmine</w:t>
      </w:r>
    </w:p>
    <w:p w14:paraId="41E0CA0B" w14:textId="5B5E60FF" w:rsidR="46026FB2" w:rsidRDefault="46026FB2" w:rsidP="00E111C9">
      <w:pPr>
        <w:spacing w:after="0" w:line="240" w:lineRule="auto"/>
        <w:jc w:val="both"/>
        <w:rPr>
          <w:rFonts w:eastAsia="Times New Roman"/>
        </w:rPr>
      </w:pPr>
      <w:r w:rsidRPr="3723D91C">
        <w:rPr>
          <w:rFonts w:eastAsia="Times New Roman"/>
        </w:rPr>
        <w:t xml:space="preserve"> </w:t>
      </w:r>
    </w:p>
    <w:p w14:paraId="51BED3BF" w14:textId="0E2D6B4B" w:rsidR="46026FB2" w:rsidRDefault="040874B8" w:rsidP="00E111C9">
      <w:pPr>
        <w:spacing w:after="0" w:line="240" w:lineRule="auto"/>
        <w:jc w:val="both"/>
        <w:rPr>
          <w:rFonts w:eastAsia="Times New Roman"/>
        </w:rPr>
      </w:pPr>
      <w:r w:rsidRPr="05DD979A">
        <w:rPr>
          <w:rFonts w:eastAsia="Times New Roman"/>
        </w:rPr>
        <w:t xml:space="preserve">(1) </w:t>
      </w:r>
      <w:r w:rsidR="2089AF01" w:rsidRPr="05DD979A">
        <w:rPr>
          <w:rFonts w:eastAsia="Times New Roman"/>
        </w:rPr>
        <w:t>Kliimaaruande põhjal uuendatakse vajaduse</w:t>
      </w:r>
      <w:r w:rsidR="00035D8E" w:rsidRPr="05DD979A">
        <w:rPr>
          <w:rFonts w:eastAsia="Times New Roman"/>
        </w:rPr>
        <w:t xml:space="preserve"> korra</w:t>
      </w:r>
      <w:r w:rsidR="2089AF01" w:rsidRPr="05DD979A">
        <w:rPr>
          <w:rFonts w:eastAsia="Times New Roman"/>
        </w:rPr>
        <w:t>l kliimaeesmärkide saavutamise tagamiseks</w:t>
      </w:r>
      <w:r w:rsidR="00035D8E" w:rsidRPr="05DD979A">
        <w:rPr>
          <w:rFonts w:eastAsia="Times New Roman"/>
        </w:rPr>
        <w:t xml:space="preserve"> </w:t>
      </w:r>
      <w:r w:rsidR="2089AF01" w:rsidRPr="05DD979A">
        <w:rPr>
          <w:rFonts w:eastAsia="Times New Roman"/>
        </w:rPr>
        <w:t>arengukavasid ning programme</w:t>
      </w:r>
      <w:r w:rsidR="00B72F23">
        <w:rPr>
          <w:rFonts w:eastAsia="Times New Roman"/>
        </w:rPr>
        <w:t xml:space="preserve">, arvestades </w:t>
      </w:r>
      <w:r w:rsidR="00C622C3">
        <w:rPr>
          <w:rFonts w:eastAsia="Times New Roman"/>
        </w:rPr>
        <w:t>r</w:t>
      </w:r>
      <w:r w:rsidR="00B72F23">
        <w:rPr>
          <w:rFonts w:eastAsia="Times New Roman"/>
        </w:rPr>
        <w:t>iigieelarve</w:t>
      </w:r>
      <w:r w:rsidR="00C622C3">
        <w:rPr>
          <w:rFonts w:eastAsia="Times New Roman"/>
        </w:rPr>
        <w:t xml:space="preserve"> </w:t>
      </w:r>
      <w:r w:rsidR="00B72F23">
        <w:rPr>
          <w:rFonts w:eastAsia="Times New Roman"/>
        </w:rPr>
        <w:t xml:space="preserve">seaduse </w:t>
      </w:r>
      <w:r w:rsidR="00742829">
        <w:rPr>
          <w:rFonts w:eastAsia="Times New Roman"/>
        </w:rPr>
        <w:t>§ 20 lõike 5</w:t>
      </w:r>
      <w:ins w:id="301" w:author="Katariina Kärsten - JUSTDIGI" w:date="2025-01-27T09:27:00Z" w16du:dateUtc="2025-01-27T07:27:00Z">
        <w:r w:rsidR="002B68AF">
          <w:rPr>
            <w:rFonts w:eastAsia="Times New Roman"/>
          </w:rPr>
          <w:t xml:space="preserve"> </w:t>
        </w:r>
        <w:commentRangeStart w:id="302"/>
        <w:r w:rsidR="002B68AF">
          <w:rPr>
            <w:rFonts w:eastAsia="Times New Roman"/>
          </w:rPr>
          <w:t>alusel</w:t>
        </w:r>
        <w:commentRangeEnd w:id="302"/>
        <w:r w:rsidR="00125CAD">
          <w:rPr>
            <w:rStyle w:val="Kommentaariviide"/>
          </w:rPr>
          <w:commentReference w:id="302"/>
        </w:r>
      </w:ins>
      <w:r w:rsidR="00742829">
        <w:rPr>
          <w:rFonts w:eastAsia="Times New Roman"/>
        </w:rPr>
        <w:t xml:space="preserve"> sätestatud korda</w:t>
      </w:r>
      <w:r w:rsidR="2089AF01" w:rsidRPr="05DD979A">
        <w:rPr>
          <w:rFonts w:eastAsia="Times New Roman"/>
        </w:rPr>
        <w:t>.</w:t>
      </w:r>
    </w:p>
    <w:p w14:paraId="45929946" w14:textId="30D01DE5" w:rsidR="61B0C24C" w:rsidRDefault="61B0C24C" w:rsidP="00E111C9">
      <w:pPr>
        <w:spacing w:after="0" w:line="240" w:lineRule="auto"/>
        <w:jc w:val="both"/>
        <w:rPr>
          <w:rFonts w:eastAsia="Times New Roman"/>
        </w:rPr>
      </w:pPr>
    </w:p>
    <w:p w14:paraId="14575D3C" w14:textId="6CE2314E" w:rsidR="00DE495C" w:rsidRDefault="7F868042" w:rsidP="00E111C9">
      <w:pPr>
        <w:pStyle w:val="Loendilik"/>
        <w:spacing w:after="0" w:line="240" w:lineRule="auto"/>
        <w:ind w:left="0"/>
        <w:jc w:val="both"/>
        <w:rPr>
          <w:rFonts w:eastAsia="Times New Roman"/>
        </w:rPr>
      </w:pPr>
      <w:r w:rsidRPr="000B6C70">
        <w:rPr>
          <w:rFonts w:eastAsia="Times New Roman"/>
        </w:rPr>
        <w:t>(</w:t>
      </w:r>
      <w:r w:rsidR="28856CC6" w:rsidRPr="000B6C70">
        <w:rPr>
          <w:rFonts w:eastAsia="Times New Roman"/>
        </w:rPr>
        <w:t>2</w:t>
      </w:r>
      <w:r w:rsidRPr="000B6C70">
        <w:rPr>
          <w:rFonts w:eastAsia="Times New Roman"/>
        </w:rPr>
        <w:t xml:space="preserve">) </w:t>
      </w:r>
      <w:r w:rsidR="2C46DEB0" w:rsidRPr="000B6C70">
        <w:rPr>
          <w:rFonts w:eastAsia="Times New Roman"/>
        </w:rPr>
        <w:t xml:space="preserve">Kliimaaruande alusel, </w:t>
      </w:r>
      <w:del w:id="303" w:author="Aili Sandre - JUSTDIGI" w:date="2025-01-14T11:35:00Z" w16du:dateUtc="2025-01-14T09:35:00Z">
        <w:r w:rsidR="2C46DEB0" w:rsidRPr="000B6C70" w:rsidDel="00B446E7">
          <w:rPr>
            <w:rFonts w:eastAsia="Times New Roman"/>
          </w:rPr>
          <w:delText xml:space="preserve">eelkõige </w:delText>
        </w:r>
      </w:del>
      <w:r w:rsidR="2C46DEB0" w:rsidRPr="000B6C70">
        <w:rPr>
          <w:rFonts w:eastAsia="Times New Roman"/>
        </w:rPr>
        <w:t xml:space="preserve">arvestades </w:t>
      </w:r>
      <w:ins w:id="304" w:author="Aili Sandre - JUSTDIGI" w:date="2025-01-14T11:35:00Z" w16du:dateUtc="2025-01-14T09:35:00Z">
        <w:r w:rsidR="00B446E7" w:rsidRPr="000B6C70">
          <w:rPr>
            <w:rFonts w:eastAsia="Times New Roman"/>
          </w:rPr>
          <w:t xml:space="preserve">eelkõige </w:t>
        </w:r>
      </w:ins>
      <w:r w:rsidR="2C46DEB0" w:rsidRPr="000B6C70">
        <w:rPr>
          <w:rFonts w:eastAsia="Times New Roman"/>
        </w:rPr>
        <w:t>k</w:t>
      </w:r>
      <w:r w:rsidR="14DBEBCA" w:rsidRPr="000B6C70">
        <w:rPr>
          <w:rFonts w:eastAsia="Times New Roman"/>
        </w:rPr>
        <w:t>äesoleva seaduse §</w:t>
      </w:r>
      <w:r w:rsidR="03575D5B" w:rsidRPr="000B6C70">
        <w:rPr>
          <w:rFonts w:eastAsia="Times New Roman"/>
        </w:rPr>
        <w:t>-s</w:t>
      </w:r>
      <w:r w:rsidR="14DBEBCA" w:rsidRPr="000B6C70">
        <w:rPr>
          <w:rFonts w:eastAsia="Times New Roman"/>
        </w:rPr>
        <w:t xml:space="preserve"> 4</w:t>
      </w:r>
      <w:r w:rsidR="000C2363">
        <w:rPr>
          <w:rFonts w:eastAsia="Times New Roman"/>
        </w:rPr>
        <w:t>7</w:t>
      </w:r>
      <w:r w:rsidR="14DBEBCA" w:rsidRPr="000B6C70">
        <w:rPr>
          <w:rFonts w:eastAsia="Times New Roman"/>
        </w:rPr>
        <w:t xml:space="preserve"> sätestatud kliimaeesmärkide</w:t>
      </w:r>
      <w:r w:rsidRPr="000B6C70">
        <w:rPr>
          <w:rFonts w:eastAsia="Times New Roman"/>
        </w:rPr>
        <w:t xml:space="preserve"> ülevaatamise tulemus</w:t>
      </w:r>
      <w:r w:rsidR="57354B09" w:rsidRPr="000B6C70">
        <w:rPr>
          <w:rFonts w:eastAsia="Times New Roman"/>
        </w:rPr>
        <w:t>i,</w:t>
      </w:r>
      <w:r w:rsidRPr="000B6C70">
        <w:rPr>
          <w:rFonts w:eastAsia="Times New Roman"/>
        </w:rPr>
        <w:t xml:space="preserve"> </w:t>
      </w:r>
      <w:r w:rsidR="005A6ACB" w:rsidRPr="000B6C70">
        <w:rPr>
          <w:rFonts w:eastAsia="Times New Roman"/>
        </w:rPr>
        <w:t>te</w:t>
      </w:r>
      <w:r w:rsidR="005A6ACB">
        <w:rPr>
          <w:rFonts w:eastAsia="Times New Roman"/>
        </w:rPr>
        <w:t>eb valdkonna eest vastutav minister</w:t>
      </w:r>
      <w:r w:rsidR="005A6ACB" w:rsidRPr="000B6C70">
        <w:rPr>
          <w:rFonts w:eastAsia="Times New Roman"/>
        </w:rPr>
        <w:t xml:space="preserve"> </w:t>
      </w:r>
      <w:r w:rsidRPr="000B6C70">
        <w:rPr>
          <w:rFonts w:eastAsia="Times New Roman"/>
        </w:rPr>
        <w:t>vajaduse</w:t>
      </w:r>
      <w:r w:rsidR="00035D8E" w:rsidRPr="000B6C70">
        <w:rPr>
          <w:rFonts w:eastAsia="Times New Roman"/>
        </w:rPr>
        <w:t xml:space="preserve"> korra</w:t>
      </w:r>
      <w:r w:rsidRPr="000B6C70">
        <w:rPr>
          <w:rFonts w:eastAsia="Times New Roman"/>
        </w:rPr>
        <w:t>l ettepanek</w:t>
      </w:r>
      <w:del w:id="305" w:author="Aili Sandre - JUSTDIGI" w:date="2025-01-15T09:00:00Z" w16du:dateUtc="2025-01-15T07:00:00Z">
        <w:r w:rsidRPr="000B6C70" w:rsidDel="00574856">
          <w:rPr>
            <w:rFonts w:eastAsia="Times New Roman"/>
          </w:rPr>
          <w:delText>ud</w:delText>
        </w:r>
      </w:del>
      <w:r w:rsidRPr="000B6C70">
        <w:rPr>
          <w:rFonts w:eastAsia="Times New Roman"/>
        </w:rPr>
        <w:t xml:space="preserve"> </w:t>
      </w:r>
      <w:r w:rsidR="006C316E">
        <w:rPr>
          <w:rFonts w:eastAsia="Times New Roman"/>
        </w:rPr>
        <w:t xml:space="preserve">Vabariigi Valitsusele </w:t>
      </w:r>
      <w:r w:rsidRPr="000B6C70">
        <w:rPr>
          <w:rFonts w:eastAsia="Times New Roman"/>
        </w:rPr>
        <w:t xml:space="preserve">kliimaeesmärkide või meetmete kohandamiseks või </w:t>
      </w:r>
      <w:del w:id="306" w:author="Aili Sandre - JUSTDIGI" w:date="2025-01-14T11:36:00Z" w16du:dateUtc="2025-01-14T09:36:00Z">
        <w:r w:rsidRPr="000B6C70" w:rsidDel="00B446E7">
          <w:rPr>
            <w:rFonts w:eastAsia="Times New Roman"/>
          </w:rPr>
          <w:delText xml:space="preserve">täiendavate või </w:delText>
        </w:r>
      </w:del>
      <w:r w:rsidRPr="000B6C70">
        <w:rPr>
          <w:rFonts w:eastAsia="Times New Roman"/>
        </w:rPr>
        <w:t>uute eesmärkide seadmiseks.</w:t>
      </w:r>
    </w:p>
    <w:p w14:paraId="1FF17770" w14:textId="7F3C6CD2" w:rsidR="3761DD63" w:rsidRDefault="3761DD63" w:rsidP="00E111C9">
      <w:pPr>
        <w:pStyle w:val="Loendilik"/>
        <w:spacing w:after="0" w:line="240" w:lineRule="auto"/>
        <w:ind w:left="0"/>
        <w:jc w:val="both"/>
        <w:rPr>
          <w:rFonts w:eastAsia="Times New Roman"/>
        </w:rPr>
      </w:pPr>
    </w:p>
    <w:p w14:paraId="5D01D8FA" w14:textId="0C572B31" w:rsidR="00544396" w:rsidRPr="00D23C1E" w:rsidRDefault="18DB9595" w:rsidP="00E111C9">
      <w:pPr>
        <w:spacing w:after="0" w:line="240" w:lineRule="auto"/>
        <w:jc w:val="both"/>
        <w:rPr>
          <w:rFonts w:eastAsia="Times New Roman"/>
        </w:rPr>
      </w:pPr>
      <w:r w:rsidRPr="61B0C24C">
        <w:rPr>
          <w:rFonts w:eastAsia="Times New Roman"/>
        </w:rPr>
        <w:t xml:space="preserve">(3) </w:t>
      </w:r>
      <w:r w:rsidR="00B95271" w:rsidRPr="001E4C46">
        <w:rPr>
          <w:rFonts w:eastAsia="Times New Roman"/>
        </w:rPr>
        <w:t>Käesoleva seaduse § 4</w:t>
      </w:r>
      <w:r w:rsidR="00CD4BE8" w:rsidRPr="001E4C46">
        <w:rPr>
          <w:rFonts w:eastAsia="Times New Roman"/>
        </w:rPr>
        <w:t>6</w:t>
      </w:r>
      <w:r w:rsidR="00B95271" w:rsidRPr="001E4C46">
        <w:rPr>
          <w:rFonts w:eastAsia="Times New Roman"/>
        </w:rPr>
        <w:t xml:space="preserve"> lõike 3 punktis 4 nimetatud analüüsi tulemustele tuginedes</w:t>
      </w:r>
      <w:r w:rsidR="00F86F93">
        <w:rPr>
          <w:rFonts w:eastAsia="Times New Roman"/>
        </w:rPr>
        <w:t xml:space="preserve"> </w:t>
      </w:r>
      <w:r w:rsidR="008A0926">
        <w:rPr>
          <w:rFonts w:eastAsia="Times New Roman"/>
        </w:rPr>
        <w:t>teeb</w:t>
      </w:r>
      <w:r w:rsidR="00F55F02">
        <w:rPr>
          <w:rFonts w:eastAsia="Times New Roman"/>
        </w:rPr>
        <w:t xml:space="preserve"> </w:t>
      </w:r>
      <w:r w:rsidR="008A0926">
        <w:rPr>
          <w:rFonts w:eastAsia="Times New Roman"/>
        </w:rPr>
        <w:t>valdkonna eest vastutav minister Vabariigi Valitsusele ettepaneku</w:t>
      </w:r>
      <w:ins w:id="307" w:author="Aili Sandre - JUSTDIGI" w:date="2025-01-14T11:38:00Z" w16du:dateUtc="2025-01-14T09:38:00Z">
        <w:r w:rsidR="00BF6313">
          <w:rPr>
            <w:rFonts w:eastAsia="Times New Roman"/>
          </w:rPr>
          <w:t>i</w:t>
        </w:r>
      </w:ins>
      <w:r w:rsidR="008A0926">
        <w:rPr>
          <w:rFonts w:eastAsia="Times New Roman"/>
        </w:rPr>
        <w:t>d</w:t>
      </w:r>
      <w:r w:rsidR="00B95271" w:rsidRPr="001E4C46">
        <w:rPr>
          <w:rFonts w:eastAsia="Times New Roman"/>
        </w:rPr>
        <w:t xml:space="preserve"> </w:t>
      </w:r>
      <w:r w:rsidR="004E5593">
        <w:rPr>
          <w:rFonts w:eastAsia="Times New Roman"/>
        </w:rPr>
        <w:t xml:space="preserve">kliima- ja keskkonnaeesmärkidega vastuolus </w:t>
      </w:r>
      <w:commentRangeStart w:id="308"/>
      <w:r w:rsidR="004E5593">
        <w:rPr>
          <w:rFonts w:eastAsia="Times New Roman"/>
        </w:rPr>
        <w:t xml:space="preserve">olevate </w:t>
      </w:r>
      <w:r w:rsidR="00B95271" w:rsidRPr="3AB79A4B">
        <w:rPr>
          <w:rFonts w:eastAsia="Times New Roman"/>
        </w:rPr>
        <w:t xml:space="preserve">toetuste, maksuerisuste ja keskkonnatasude </w:t>
      </w:r>
      <w:commentRangeEnd w:id="308"/>
      <w:r w:rsidR="00E04ED2">
        <w:rPr>
          <w:rStyle w:val="Kommentaariviide"/>
        </w:rPr>
        <w:commentReference w:id="308"/>
      </w:r>
      <w:r w:rsidR="00B95271" w:rsidRPr="3AB79A4B">
        <w:rPr>
          <w:rFonts w:eastAsia="Times New Roman"/>
        </w:rPr>
        <w:t>lõpetam</w:t>
      </w:r>
      <w:r w:rsidR="008A0926" w:rsidRPr="3AB79A4B">
        <w:rPr>
          <w:rFonts w:eastAsia="Times New Roman"/>
        </w:rPr>
        <w:t>iseks</w:t>
      </w:r>
      <w:r w:rsidR="004E5593">
        <w:rPr>
          <w:rFonts w:eastAsia="Times New Roman"/>
        </w:rPr>
        <w:t>.</w:t>
      </w:r>
    </w:p>
    <w:p w14:paraId="1389F8C6" w14:textId="0A2D71A7" w:rsidR="00B95271" w:rsidRPr="00D23C1E" w:rsidDel="00936E58" w:rsidRDefault="00B95271" w:rsidP="00E111C9">
      <w:pPr>
        <w:pStyle w:val="Loendilik"/>
        <w:spacing w:after="0" w:line="240" w:lineRule="auto"/>
        <w:ind w:left="0"/>
        <w:jc w:val="both"/>
        <w:rPr>
          <w:del w:id="309" w:author="Aili Sandre - JUSTDIGI" w:date="2025-01-14T11:40:00Z" w16du:dateUtc="2025-01-14T09:40:00Z"/>
          <w:rFonts w:eastAsia="Times New Roman"/>
        </w:rPr>
      </w:pPr>
    </w:p>
    <w:p w14:paraId="43070ED4" w14:textId="3F12F884" w:rsidR="3723D91C" w:rsidRDefault="3723D91C" w:rsidP="00E111C9">
      <w:pPr>
        <w:spacing w:after="0" w:line="240" w:lineRule="auto"/>
        <w:jc w:val="both"/>
        <w:rPr>
          <w:rFonts w:eastAsia="Times New Roman"/>
        </w:rPr>
      </w:pPr>
    </w:p>
    <w:p w14:paraId="25378126" w14:textId="37819AD4" w:rsidR="006D65D7" w:rsidRDefault="0089540C" w:rsidP="00E111C9">
      <w:pPr>
        <w:spacing w:after="0" w:line="240" w:lineRule="auto"/>
        <w:jc w:val="center"/>
        <w:rPr>
          <w:rFonts w:eastAsia="Times New Roman"/>
          <w:b/>
          <w:bCs/>
        </w:rPr>
      </w:pPr>
      <w:r>
        <w:rPr>
          <w:rFonts w:eastAsia="Times New Roman"/>
          <w:b/>
          <w:bCs/>
        </w:rPr>
        <w:t>7</w:t>
      </w:r>
      <w:r w:rsidR="7D9ACA90" w:rsidRPr="7D9ACA90">
        <w:rPr>
          <w:rFonts w:eastAsia="Times New Roman"/>
          <w:b/>
          <w:bCs/>
        </w:rPr>
        <w:t>.</w:t>
      </w:r>
      <w:r w:rsidR="3797F2FC" w:rsidRPr="7D9ACA90">
        <w:rPr>
          <w:rFonts w:eastAsia="Times New Roman"/>
          <w:b/>
          <w:bCs/>
        </w:rPr>
        <w:t xml:space="preserve"> peatükk</w:t>
      </w:r>
    </w:p>
    <w:p w14:paraId="6419E498" w14:textId="3DA2A738" w:rsidR="3797F2FC" w:rsidRDefault="3797F2FC" w:rsidP="00E111C9">
      <w:pPr>
        <w:spacing w:after="0" w:line="240" w:lineRule="auto"/>
        <w:jc w:val="center"/>
        <w:rPr>
          <w:rFonts w:eastAsia="Times New Roman"/>
          <w:b/>
          <w:bCs/>
        </w:rPr>
      </w:pPr>
      <w:r w:rsidRPr="7D9ACA90">
        <w:rPr>
          <w:rFonts w:eastAsia="Times New Roman"/>
          <w:b/>
          <w:bCs/>
        </w:rPr>
        <w:t>Kliimanõukogu</w:t>
      </w:r>
    </w:p>
    <w:p w14:paraId="412CEF07" w14:textId="5BF7DCDD" w:rsidR="006D65D7" w:rsidRPr="008B657F" w:rsidRDefault="0960F77B" w:rsidP="00E111C9">
      <w:pPr>
        <w:spacing w:after="0" w:line="240" w:lineRule="auto"/>
        <w:jc w:val="both"/>
        <w:rPr>
          <w:rFonts w:eastAsia="Times New Roman"/>
          <w:b/>
          <w:bCs/>
        </w:rPr>
      </w:pPr>
      <w:r w:rsidRPr="0E136C24">
        <w:rPr>
          <w:rFonts w:eastAsia="Times New Roman"/>
          <w:b/>
          <w:bCs/>
        </w:rPr>
        <w:t xml:space="preserve">§ </w:t>
      </w:r>
      <w:r w:rsidR="00997258">
        <w:rPr>
          <w:rFonts w:eastAsia="Times New Roman"/>
          <w:b/>
          <w:bCs/>
        </w:rPr>
        <w:t>50</w:t>
      </w:r>
      <w:r w:rsidR="5E528436" w:rsidRPr="0E136C24">
        <w:rPr>
          <w:rFonts w:eastAsia="Times New Roman"/>
          <w:b/>
          <w:bCs/>
        </w:rPr>
        <w:t>.</w:t>
      </w:r>
      <w:r w:rsidRPr="0E136C24">
        <w:rPr>
          <w:rFonts w:eastAsia="Times New Roman"/>
          <w:b/>
          <w:bCs/>
        </w:rPr>
        <w:t xml:space="preserve"> Kliimanõukogu</w:t>
      </w:r>
    </w:p>
    <w:p w14:paraId="5DC4A75E" w14:textId="77777777" w:rsidR="00035D8E" w:rsidRDefault="00035D8E" w:rsidP="00E111C9">
      <w:pPr>
        <w:spacing w:after="0" w:line="240" w:lineRule="auto"/>
        <w:jc w:val="both"/>
      </w:pPr>
    </w:p>
    <w:p w14:paraId="14E0BFA2" w14:textId="34DEE7DA" w:rsidR="006D65D7" w:rsidRPr="00923BEF" w:rsidRDefault="6E5F2343" w:rsidP="00E111C9">
      <w:pPr>
        <w:spacing w:after="0" w:line="240" w:lineRule="auto"/>
        <w:jc w:val="both"/>
      </w:pPr>
      <w:r>
        <w:t xml:space="preserve">(1) </w:t>
      </w:r>
      <w:r w:rsidR="74A707C7">
        <w:t>Kliima</w:t>
      </w:r>
      <w:r w:rsidR="772F91BA">
        <w:t>nõu</w:t>
      </w:r>
      <w:r w:rsidR="74A707C7">
        <w:t>kogu on</w:t>
      </w:r>
      <w:r w:rsidR="24BFCF37">
        <w:t xml:space="preserve"> </w:t>
      </w:r>
      <w:del w:id="310" w:author="Aili Sandre - JUSTDIGI" w:date="2025-01-14T11:55:00Z" w16du:dateUtc="2025-01-14T09:55:00Z">
        <w:r w:rsidR="1DBE75B1" w:rsidRPr="00C9383A" w:rsidDel="00295EE4">
          <w:rPr>
            <w:highlight w:val="yellow"/>
            <w:rPrChange w:id="311" w:author="Aili Sandre - JUSTDIGI" w:date="2025-01-14T11:47:00Z" w16du:dateUtc="2025-01-14T09:47:00Z">
              <w:rPr/>
            </w:rPrChange>
          </w:rPr>
          <w:delText xml:space="preserve">teaduslikku </w:delText>
        </w:r>
      </w:del>
      <w:r w:rsidR="1DBE75B1" w:rsidRPr="00C9383A">
        <w:rPr>
          <w:highlight w:val="yellow"/>
          <w:rPrChange w:id="312" w:author="Aili Sandre - JUSTDIGI" w:date="2025-01-14T11:47:00Z" w16du:dateUtc="2025-01-14T09:47:00Z">
            <w:rPr/>
          </w:rPrChange>
        </w:rPr>
        <w:t>eksperti</w:t>
      </w:r>
      <w:ins w:id="313" w:author="Aili Sandre - JUSTDIGI" w:date="2025-01-14T11:55:00Z" w16du:dateUtc="2025-01-14T09:55:00Z">
        <w:r w:rsidR="00295EE4">
          <w:rPr>
            <w:highlight w:val="yellow"/>
          </w:rPr>
          <w:t xml:space="preserve">dest </w:t>
        </w:r>
      </w:ins>
      <w:ins w:id="314" w:author="Aili Sandre - JUSTDIGI" w:date="2025-01-14T11:56:00Z" w16du:dateUtc="2025-01-14T09:56:00Z">
        <w:r w:rsidR="00295EE4">
          <w:rPr>
            <w:highlight w:val="yellow"/>
          </w:rPr>
          <w:t>koosnev</w:t>
        </w:r>
      </w:ins>
      <w:del w:id="315" w:author="Aili Sandre - JUSTDIGI" w:date="2025-01-14T11:56:00Z" w16du:dateUtc="2025-01-14T09:56:00Z">
        <w:r w:rsidR="1DBE75B1" w:rsidRPr="00C9383A" w:rsidDel="00295EE4">
          <w:rPr>
            <w:highlight w:val="yellow"/>
            <w:rPrChange w:id="316" w:author="Aili Sandre - JUSTDIGI" w:date="2025-01-14T11:47:00Z" w16du:dateUtc="2025-01-14T09:47:00Z">
              <w:rPr/>
            </w:rPrChange>
          </w:rPr>
          <w:delText>isi omav</w:delText>
        </w:r>
      </w:del>
      <w:r w:rsidR="1DBE75B1">
        <w:t xml:space="preserve"> </w:t>
      </w:r>
      <w:r w:rsidR="24BFCF37">
        <w:t>nõuandev</w:t>
      </w:r>
      <w:r w:rsidR="74A707C7">
        <w:t xml:space="preserve"> kogu</w:t>
      </w:r>
      <w:r w:rsidR="7B3C784F">
        <w:t>, mi</w:t>
      </w:r>
      <w:r w:rsidR="52881782">
        <w:t>s</w:t>
      </w:r>
      <w:r w:rsidR="3A5347DB">
        <w:t>:</w:t>
      </w:r>
    </w:p>
    <w:p w14:paraId="71640080" w14:textId="0E398CD1" w:rsidR="006D65D7" w:rsidRPr="00923BEF" w:rsidRDefault="5DF91766" w:rsidP="00E111C9">
      <w:pPr>
        <w:spacing w:after="0" w:line="240" w:lineRule="auto"/>
        <w:jc w:val="both"/>
      </w:pPr>
      <w:r>
        <w:t>1) nõusta</w:t>
      </w:r>
      <w:r w:rsidR="7B49910B">
        <w:t>b</w:t>
      </w:r>
      <w:r>
        <w:t xml:space="preserve"> Vabariigi Va</w:t>
      </w:r>
      <w:r w:rsidR="717BCDCA">
        <w:t xml:space="preserve">litsust </w:t>
      </w:r>
      <w:r w:rsidR="2DE654B7">
        <w:t xml:space="preserve">teaduspõhise </w:t>
      </w:r>
      <w:r w:rsidR="717BCDCA">
        <w:t xml:space="preserve">kliimapoliitika </w:t>
      </w:r>
      <w:r w:rsidR="4FC84632">
        <w:t>kujundamisel</w:t>
      </w:r>
      <w:r w:rsidR="19C76A82">
        <w:t>;</w:t>
      </w:r>
    </w:p>
    <w:p w14:paraId="6CEF3D77" w14:textId="606001A4" w:rsidR="006D65D7" w:rsidRPr="00923BEF" w:rsidRDefault="32C7D245" w:rsidP="00E111C9">
      <w:pPr>
        <w:spacing w:after="0" w:line="240" w:lineRule="auto"/>
        <w:jc w:val="both"/>
      </w:pPr>
      <w:r>
        <w:t>2</w:t>
      </w:r>
      <w:r w:rsidR="7C2DDD32">
        <w:t xml:space="preserve">) </w:t>
      </w:r>
      <w:r w:rsidR="7CE0634D">
        <w:t>jälgi</w:t>
      </w:r>
      <w:r w:rsidR="7EF4B968">
        <w:t>b</w:t>
      </w:r>
      <w:r w:rsidR="569486DD">
        <w:t xml:space="preserve"> k</w:t>
      </w:r>
      <w:r w:rsidR="13F4B432">
        <w:t>liima</w:t>
      </w:r>
      <w:r w:rsidR="00E076FF">
        <w:t>e</w:t>
      </w:r>
      <w:r w:rsidR="5CBE2A89">
        <w:t>esmärkide</w:t>
      </w:r>
      <w:r w:rsidR="13F4B432">
        <w:t xml:space="preserve"> täitmis</w:t>
      </w:r>
      <w:r w:rsidR="1993ACB0">
        <w:t>t</w:t>
      </w:r>
      <w:r w:rsidR="769C94B0">
        <w:t>, nende teaduspõhisust</w:t>
      </w:r>
      <w:r w:rsidR="1993ACB0">
        <w:t xml:space="preserve"> ja an</w:t>
      </w:r>
      <w:r w:rsidR="1C77527C">
        <w:t>n</w:t>
      </w:r>
      <w:r w:rsidR="1993ACB0">
        <w:t>a</w:t>
      </w:r>
      <w:r w:rsidR="2CB4637F">
        <w:t>b</w:t>
      </w:r>
      <w:r w:rsidR="1993ACB0">
        <w:t xml:space="preserve"> hinnanguid eesmärkide täitmise</w:t>
      </w:r>
      <w:del w:id="317" w:author="Aili Sandre - JUSTDIGI" w:date="2025-01-14T11:59:00Z" w16du:dateUtc="2025-01-14T09:59:00Z">
        <w:r w:rsidR="1993ACB0" w:rsidDel="000F1D3C">
          <w:delText>ga seotud</w:delText>
        </w:r>
      </w:del>
      <w:r w:rsidR="1993ACB0">
        <w:t xml:space="preserve"> aruannetele</w:t>
      </w:r>
      <w:r w:rsidR="01DD4449">
        <w:t>;</w:t>
      </w:r>
    </w:p>
    <w:p w14:paraId="29BEAE00" w14:textId="2D574311" w:rsidR="006D65D7" w:rsidRDefault="06BB936E" w:rsidP="00E111C9">
      <w:pPr>
        <w:spacing w:after="0" w:line="240" w:lineRule="auto"/>
        <w:jc w:val="both"/>
      </w:pPr>
      <w:r>
        <w:t>3</w:t>
      </w:r>
      <w:r w:rsidR="6EFE205B">
        <w:t xml:space="preserve">) </w:t>
      </w:r>
      <w:r w:rsidR="309D91F8">
        <w:t>te</w:t>
      </w:r>
      <w:r w:rsidR="6D6F8428">
        <w:t>eb</w:t>
      </w:r>
      <w:r w:rsidR="309D91F8">
        <w:t xml:space="preserve"> ettepanekuid Vabariigi Valitsusele</w:t>
      </w:r>
      <w:r w:rsidR="423E862D">
        <w:t xml:space="preserve"> </w:t>
      </w:r>
      <w:r w:rsidR="3A7A7AE8" w:rsidRPr="72F3B6B4">
        <w:rPr>
          <w:rFonts w:eastAsia="Times New Roman"/>
        </w:rPr>
        <w:t>kliimaeesmärkide</w:t>
      </w:r>
      <w:r w:rsidR="309D91F8">
        <w:t xml:space="preserve"> saavutamise</w:t>
      </w:r>
      <w:r w:rsidR="2E341EDC">
        <w:t>ks</w:t>
      </w:r>
      <w:r w:rsidR="309D91F8">
        <w:t xml:space="preserve"> </w:t>
      </w:r>
      <w:r w:rsidR="7AC6AEFB">
        <w:t>ning vajalike meetmete rakendamise</w:t>
      </w:r>
      <w:r w:rsidR="2E341EDC">
        <w:t>ks</w:t>
      </w:r>
      <w:r w:rsidR="33A2DA2F">
        <w:t>;</w:t>
      </w:r>
    </w:p>
    <w:p w14:paraId="3461723E" w14:textId="07B4B1A1" w:rsidR="001F1A9F" w:rsidRPr="002F6822" w:rsidRDefault="06CC8748" w:rsidP="00E111C9">
      <w:pPr>
        <w:spacing w:after="0" w:line="240" w:lineRule="auto"/>
        <w:jc w:val="both"/>
        <w:textAlignment w:val="baseline"/>
        <w:rPr>
          <w:rFonts w:eastAsia="Times New Roman"/>
          <w:lang w:eastAsia="et-EE"/>
        </w:rPr>
      </w:pPr>
      <w:r w:rsidRPr="0E136C24">
        <w:rPr>
          <w:rFonts w:eastAsia="Times New Roman"/>
          <w:lang w:eastAsia="et-EE"/>
        </w:rPr>
        <w:t>4) o</w:t>
      </w:r>
      <w:r w:rsidR="6B44561B" w:rsidRPr="0E136C24">
        <w:rPr>
          <w:rFonts w:eastAsia="Times New Roman"/>
          <w:lang w:eastAsia="et-EE"/>
        </w:rPr>
        <w:t>sale</w:t>
      </w:r>
      <w:r w:rsidR="3E828D5A" w:rsidRPr="0E136C24">
        <w:rPr>
          <w:rFonts w:eastAsia="Times New Roman"/>
          <w:lang w:eastAsia="et-EE"/>
        </w:rPr>
        <w:t>b</w:t>
      </w:r>
      <w:r w:rsidR="6B44561B" w:rsidRPr="0E136C24">
        <w:rPr>
          <w:rFonts w:eastAsia="Times New Roman"/>
          <w:lang w:eastAsia="et-EE"/>
        </w:rPr>
        <w:t xml:space="preserve"> kliimaeesmärkide </w:t>
      </w:r>
      <w:r w:rsidR="3941A465" w:rsidRPr="0E136C24">
        <w:rPr>
          <w:rFonts w:eastAsia="Times New Roman"/>
          <w:lang w:eastAsia="et-EE"/>
        </w:rPr>
        <w:t>asjakohasuse ja piisavuse</w:t>
      </w:r>
      <w:r w:rsidR="04A1C007" w:rsidRPr="0E136C24">
        <w:rPr>
          <w:rFonts w:eastAsia="Times New Roman"/>
          <w:lang w:eastAsia="et-EE"/>
        </w:rPr>
        <w:t xml:space="preserve"> </w:t>
      </w:r>
      <w:r w:rsidR="1BB1AABE" w:rsidRPr="0E136C24">
        <w:rPr>
          <w:rFonts w:eastAsia="Times New Roman"/>
          <w:lang w:eastAsia="et-EE"/>
        </w:rPr>
        <w:t>ülevaatamisel.</w:t>
      </w:r>
    </w:p>
    <w:p w14:paraId="7F457C9C" w14:textId="598E3DEA" w:rsidR="13682504" w:rsidRDefault="13682504" w:rsidP="00E111C9">
      <w:pPr>
        <w:spacing w:after="0" w:line="240" w:lineRule="auto"/>
        <w:jc w:val="both"/>
        <w:rPr>
          <w:rFonts w:eastAsia="Times New Roman"/>
          <w:lang w:eastAsia="et-EE"/>
        </w:rPr>
      </w:pPr>
    </w:p>
    <w:p w14:paraId="6B647D06" w14:textId="6F0AF3AF" w:rsidR="1146EC54" w:rsidRDefault="57DC966B" w:rsidP="00E111C9">
      <w:pPr>
        <w:spacing w:after="0" w:line="240" w:lineRule="auto"/>
        <w:jc w:val="both"/>
      </w:pPr>
      <w:r>
        <w:t>(2) Kliimanõukogu on ülesannete täitmisel sõltumatu.</w:t>
      </w:r>
    </w:p>
    <w:p w14:paraId="0A9250FB" w14:textId="77777777" w:rsidR="00035D8E" w:rsidRDefault="00035D8E" w:rsidP="00E111C9">
      <w:pPr>
        <w:spacing w:after="0" w:line="240" w:lineRule="auto"/>
        <w:jc w:val="both"/>
        <w:rPr>
          <w:rFonts w:eastAsia="Times New Roman"/>
          <w:color w:val="202020"/>
        </w:rPr>
      </w:pPr>
    </w:p>
    <w:p w14:paraId="653BED16" w14:textId="02FC0809" w:rsidR="1146EC54" w:rsidRPr="00D23C1E" w:rsidRDefault="4AB0DF49" w:rsidP="00E111C9">
      <w:pPr>
        <w:pStyle w:val="Loendilik"/>
        <w:numPr>
          <w:ilvl w:val="0"/>
          <w:numId w:val="74"/>
        </w:numPr>
        <w:spacing w:after="0" w:line="240" w:lineRule="auto"/>
        <w:jc w:val="both"/>
        <w:rPr>
          <w:rFonts w:eastAsia="Times New Roman"/>
          <w:color w:val="202020"/>
        </w:rPr>
      </w:pPr>
      <w:r>
        <w:t xml:space="preserve">Kliimanõukogu </w:t>
      </w:r>
      <w:r w:rsidRPr="3AB79A4B">
        <w:rPr>
          <w:rFonts w:eastAsia="Times New Roman"/>
          <w:color w:val="202020"/>
        </w:rPr>
        <w:t>koosseisu k</w:t>
      </w:r>
      <w:r w:rsidR="17951CA1" w:rsidRPr="3AB79A4B">
        <w:rPr>
          <w:rFonts w:eastAsia="Times New Roman"/>
          <w:color w:val="202020"/>
        </w:rPr>
        <w:t>innitab</w:t>
      </w:r>
      <w:r w:rsidR="00EB107F" w:rsidRPr="00EB107F">
        <w:t xml:space="preserve"> </w:t>
      </w:r>
      <w:r w:rsidR="00EB107F" w:rsidRPr="3AB79A4B">
        <w:rPr>
          <w:rFonts w:eastAsia="Times New Roman"/>
          <w:color w:val="202020"/>
        </w:rPr>
        <w:t>Teadus- ja Arendusnõukogu</w:t>
      </w:r>
      <w:r w:rsidR="17951CA1">
        <w:t xml:space="preserve"> ettepanekul</w:t>
      </w:r>
      <w:r w:rsidR="17951CA1" w:rsidRPr="3AB79A4B">
        <w:rPr>
          <w:rFonts w:eastAsia="Times New Roman"/>
          <w:color w:val="202020"/>
        </w:rPr>
        <w:t xml:space="preserve"> </w:t>
      </w:r>
      <w:r w:rsidRPr="3AB79A4B">
        <w:rPr>
          <w:rFonts w:eastAsia="Times New Roman"/>
          <w:color w:val="202020"/>
        </w:rPr>
        <w:t>Vabariigi Valitsus korraldusega.</w:t>
      </w:r>
    </w:p>
    <w:p w14:paraId="4736B189" w14:textId="24BE4AA9" w:rsidR="00B414DD" w:rsidRPr="0087050E" w:rsidRDefault="008D78ED" w:rsidP="00E111C9">
      <w:pPr>
        <w:pStyle w:val="Loendilik"/>
        <w:numPr>
          <w:ilvl w:val="0"/>
          <w:numId w:val="74"/>
        </w:numPr>
        <w:spacing w:after="0" w:line="240" w:lineRule="auto"/>
        <w:jc w:val="both"/>
      </w:pPr>
      <w:r>
        <w:t xml:space="preserve">Kliimanõukogu teenindamise ja sellega seotud kulude </w:t>
      </w:r>
      <w:r w:rsidRPr="001C64A9">
        <w:rPr>
          <w:highlight w:val="yellow"/>
          <w:rPrChange w:id="318" w:author="Aili Sandre - JUSTDIGI" w:date="2025-01-14T11:59:00Z" w16du:dateUtc="2025-01-14T09:59:00Z">
            <w:rPr/>
          </w:rPrChange>
        </w:rPr>
        <w:t xml:space="preserve">katmise </w:t>
      </w:r>
      <w:commentRangeStart w:id="319"/>
      <w:r w:rsidR="00AB3D97" w:rsidRPr="001C64A9">
        <w:rPr>
          <w:highlight w:val="yellow"/>
          <w:rPrChange w:id="320" w:author="Aili Sandre - JUSTDIGI" w:date="2025-01-14T11:59:00Z" w16du:dateUtc="2025-01-14T09:59:00Z">
            <w:rPr/>
          </w:rPrChange>
        </w:rPr>
        <w:t>ta</w:t>
      </w:r>
      <w:r w:rsidR="00316DCF" w:rsidRPr="001C64A9">
        <w:rPr>
          <w:highlight w:val="yellow"/>
          <w:rPrChange w:id="321" w:author="Aili Sandre - JUSTDIGI" w:date="2025-01-14T11:59:00Z" w16du:dateUtc="2025-01-14T09:59:00Z">
            <w:rPr/>
          </w:rPrChange>
        </w:rPr>
        <w:t>gab</w:t>
      </w:r>
      <w:commentRangeEnd w:id="319"/>
      <w:r w:rsidR="001C64A9">
        <w:rPr>
          <w:rStyle w:val="Kommentaariviide"/>
        </w:rPr>
        <w:commentReference w:id="319"/>
      </w:r>
      <w:r w:rsidR="00316DCF">
        <w:t xml:space="preserve"> Kliimaministeerium</w:t>
      </w:r>
      <w:r w:rsidR="00C223A3">
        <w:t>.</w:t>
      </w:r>
    </w:p>
    <w:p w14:paraId="3E361193" w14:textId="77777777" w:rsidR="00035D8E" w:rsidRDefault="00035D8E" w:rsidP="00E111C9">
      <w:pPr>
        <w:spacing w:after="0" w:line="240" w:lineRule="auto"/>
        <w:jc w:val="both"/>
        <w:rPr>
          <w:rFonts w:eastAsia="Times New Roman"/>
          <w:color w:val="202020"/>
        </w:rPr>
      </w:pPr>
    </w:p>
    <w:p w14:paraId="53C28B75" w14:textId="1C4D59AB" w:rsidR="1146EC54" w:rsidRDefault="54DA023B" w:rsidP="00E111C9">
      <w:pPr>
        <w:spacing w:after="0" w:line="240" w:lineRule="auto"/>
        <w:jc w:val="both"/>
        <w:rPr>
          <w:rFonts w:eastAsia="Times New Roman"/>
          <w:color w:val="202020"/>
        </w:rPr>
      </w:pPr>
      <w:r w:rsidRPr="6AB4224B">
        <w:rPr>
          <w:rFonts w:eastAsia="Times New Roman"/>
          <w:color w:val="202020"/>
        </w:rPr>
        <w:t>(</w:t>
      </w:r>
      <w:r w:rsidR="00AB3D97">
        <w:rPr>
          <w:rFonts w:eastAsia="Times New Roman"/>
          <w:color w:val="202020"/>
        </w:rPr>
        <w:t>5</w:t>
      </w:r>
      <w:r w:rsidRPr="6AB4224B">
        <w:rPr>
          <w:rFonts w:eastAsia="Times New Roman"/>
          <w:color w:val="202020"/>
        </w:rPr>
        <w:t xml:space="preserve">) </w:t>
      </w:r>
      <w:r w:rsidR="3773F7A7" w:rsidRPr="6AB4224B">
        <w:rPr>
          <w:rFonts w:eastAsia="Times New Roman"/>
          <w:color w:val="202020"/>
        </w:rPr>
        <w:t>Kliimanõukogu</w:t>
      </w:r>
      <w:ins w:id="322" w:author="Aili Sandre - JUSTDIGI" w:date="2025-01-14T12:00:00Z" w16du:dateUtc="2025-01-14T10:00:00Z">
        <w:r w:rsidR="000B0F0D">
          <w:rPr>
            <w:rFonts w:eastAsia="Times New Roman"/>
            <w:color w:val="202020"/>
          </w:rPr>
          <w:t>sse kuulub</w:t>
        </w:r>
      </w:ins>
      <w:del w:id="323" w:author="Aili Sandre - JUSTDIGI" w:date="2025-01-14T12:00:00Z" w16du:dateUtc="2025-01-14T10:00:00Z">
        <w:r w:rsidR="3773F7A7" w:rsidRPr="6AB4224B" w:rsidDel="000B0F0D">
          <w:rPr>
            <w:rFonts w:eastAsia="Times New Roman"/>
            <w:color w:val="202020"/>
          </w:rPr>
          <w:delText xml:space="preserve"> koosneb</w:delText>
        </w:r>
      </w:del>
      <w:r w:rsidR="3773F7A7" w:rsidRPr="6AB4224B">
        <w:rPr>
          <w:rFonts w:eastAsia="Times New Roman"/>
          <w:color w:val="202020"/>
        </w:rPr>
        <w:t xml:space="preserve"> </w:t>
      </w:r>
      <w:r w:rsidR="2DD6DC6D" w:rsidRPr="0C9A9C94">
        <w:rPr>
          <w:rFonts w:eastAsia="Times New Roman"/>
          <w:color w:val="202020"/>
        </w:rPr>
        <w:t xml:space="preserve">kuni </w:t>
      </w:r>
      <w:ins w:id="324" w:author="Aili Sandre - JUSTDIGI" w:date="2025-01-14T12:00:00Z" w16du:dateUtc="2025-01-14T10:00:00Z">
        <w:r w:rsidR="000B0F0D">
          <w:rPr>
            <w:rFonts w:eastAsia="Times New Roman"/>
            <w:color w:val="202020"/>
          </w:rPr>
          <w:t>seitse</w:t>
        </w:r>
      </w:ins>
      <w:del w:id="325" w:author="Aili Sandre - JUSTDIGI" w:date="2025-01-14T12:00:00Z" w16du:dateUtc="2025-01-14T10:00:00Z">
        <w:r w:rsidR="2DD6DC6D" w:rsidRPr="0C9A9C94" w:rsidDel="000B0F0D">
          <w:rPr>
            <w:rFonts w:eastAsia="Times New Roman"/>
            <w:color w:val="202020"/>
          </w:rPr>
          <w:delText>7</w:delText>
        </w:r>
      </w:del>
      <w:r w:rsidR="2DD6DC6D" w:rsidRPr="0C9A9C94">
        <w:rPr>
          <w:rFonts w:eastAsia="Times New Roman"/>
          <w:color w:val="202020"/>
        </w:rPr>
        <w:t xml:space="preserve"> eksper</w:t>
      </w:r>
      <w:ins w:id="326" w:author="Aili Sandre - JUSTDIGI" w:date="2025-01-14T12:00:00Z" w16du:dateUtc="2025-01-14T10:00:00Z">
        <w:r w:rsidR="000B0F0D">
          <w:rPr>
            <w:rFonts w:eastAsia="Times New Roman"/>
            <w:color w:val="202020"/>
          </w:rPr>
          <w:t>ti</w:t>
        </w:r>
      </w:ins>
      <w:del w:id="327" w:author="Aili Sandre - JUSTDIGI" w:date="2025-01-14T12:00:00Z" w16du:dateUtc="2025-01-14T10:00:00Z">
        <w:r w:rsidR="2DD6DC6D" w:rsidRPr="0C9A9C94" w:rsidDel="000B0F0D">
          <w:rPr>
            <w:rFonts w:eastAsia="Times New Roman"/>
            <w:color w:val="202020"/>
          </w:rPr>
          <w:delText>dist</w:delText>
        </w:r>
      </w:del>
      <w:r w:rsidR="3773F7A7" w:rsidRPr="6AB4224B">
        <w:rPr>
          <w:rFonts w:eastAsia="Times New Roman"/>
          <w:color w:val="202020"/>
        </w:rPr>
        <w:t>, kellel on laialdased ja kõrgetasemelised akadeemilised teadmised</w:t>
      </w:r>
      <w:r w:rsidR="46ECBA76" w:rsidRPr="0C9A9C94">
        <w:rPr>
          <w:rFonts w:eastAsia="Times New Roman"/>
          <w:color w:val="202020"/>
        </w:rPr>
        <w:t xml:space="preserve"> kliimanõukogu ülesannete täitmiseks</w:t>
      </w:r>
      <w:r w:rsidR="20FA7786" w:rsidRPr="0C9A9C94">
        <w:rPr>
          <w:rFonts w:eastAsia="Times New Roman"/>
          <w:color w:val="202020"/>
        </w:rPr>
        <w:t>.</w:t>
      </w:r>
    </w:p>
    <w:p w14:paraId="1BB4ED7D" w14:textId="75F8C8C7" w:rsidR="6AB4224B" w:rsidRDefault="6AB4224B" w:rsidP="00E111C9">
      <w:pPr>
        <w:spacing w:after="0" w:line="240" w:lineRule="auto"/>
        <w:jc w:val="both"/>
        <w:rPr>
          <w:rFonts w:eastAsia="Times New Roman"/>
          <w:color w:val="202020"/>
        </w:rPr>
      </w:pPr>
    </w:p>
    <w:p w14:paraId="437633FB" w14:textId="516EC4D2" w:rsidR="00C7AA09" w:rsidRDefault="00C7AA09" w:rsidP="00E111C9">
      <w:pPr>
        <w:spacing w:after="0" w:line="240" w:lineRule="auto"/>
        <w:jc w:val="both"/>
        <w:rPr>
          <w:rFonts w:eastAsia="Times New Roman"/>
          <w:color w:val="202020"/>
        </w:rPr>
      </w:pPr>
      <w:r w:rsidRPr="6AB4224B">
        <w:rPr>
          <w:rFonts w:eastAsia="Times New Roman"/>
          <w:color w:val="202020"/>
        </w:rPr>
        <w:t>(</w:t>
      </w:r>
      <w:r w:rsidR="00AB3D97">
        <w:rPr>
          <w:rFonts w:eastAsia="Times New Roman"/>
          <w:color w:val="202020"/>
        </w:rPr>
        <w:t>6</w:t>
      </w:r>
      <w:r w:rsidRPr="6AB4224B">
        <w:rPr>
          <w:rFonts w:eastAsia="Times New Roman"/>
          <w:color w:val="202020"/>
        </w:rPr>
        <w:t xml:space="preserve">) </w:t>
      </w:r>
      <w:r w:rsidR="5238DCF8" w:rsidRPr="6AB4224B">
        <w:rPr>
          <w:rFonts w:eastAsia="Times New Roman"/>
          <w:color w:val="202020"/>
        </w:rPr>
        <w:t>Kliimanõukogu liikmetele makstakse kliimanõukogu töös osalemise eest tasu.</w:t>
      </w:r>
    </w:p>
    <w:p w14:paraId="6B8A9947" w14:textId="77777777" w:rsidR="00035D8E" w:rsidRDefault="00035D8E" w:rsidP="00E111C9">
      <w:pPr>
        <w:spacing w:after="0" w:line="240" w:lineRule="auto"/>
        <w:jc w:val="both"/>
        <w:rPr>
          <w:rFonts w:eastAsia="Times New Roman"/>
        </w:rPr>
      </w:pPr>
    </w:p>
    <w:p w14:paraId="20FA0219" w14:textId="5ADDB652" w:rsidR="1146EC54" w:rsidRDefault="67BA0BB9" w:rsidP="00E111C9">
      <w:pPr>
        <w:spacing w:after="0" w:line="240" w:lineRule="auto"/>
        <w:jc w:val="both"/>
        <w:rPr>
          <w:rFonts w:eastAsia="Times New Roman"/>
        </w:rPr>
      </w:pPr>
      <w:r w:rsidRPr="6AB4224B">
        <w:rPr>
          <w:rFonts w:eastAsia="Times New Roman"/>
        </w:rPr>
        <w:t>(</w:t>
      </w:r>
      <w:r w:rsidR="00AB3D97">
        <w:rPr>
          <w:rFonts w:eastAsia="Times New Roman"/>
        </w:rPr>
        <w:t>7</w:t>
      </w:r>
      <w:r w:rsidRPr="6AB4224B">
        <w:rPr>
          <w:rFonts w:eastAsia="Times New Roman"/>
        </w:rPr>
        <w:t xml:space="preserve">) </w:t>
      </w:r>
      <w:r w:rsidR="183DE018" w:rsidRPr="6AB4224B">
        <w:rPr>
          <w:rFonts w:eastAsia="Times New Roman"/>
        </w:rPr>
        <w:t xml:space="preserve">Käesoleva </w:t>
      </w:r>
      <w:r w:rsidR="6030EC3E" w:rsidRPr="6AB4224B">
        <w:rPr>
          <w:rFonts w:eastAsia="Times New Roman"/>
        </w:rPr>
        <w:t>paragrahvi</w:t>
      </w:r>
      <w:r w:rsidR="183DE018" w:rsidRPr="6AB4224B">
        <w:rPr>
          <w:rFonts w:eastAsia="Times New Roman"/>
        </w:rPr>
        <w:t xml:space="preserve"> lõike</w:t>
      </w:r>
      <w:r w:rsidR="79EBCD01" w:rsidRPr="6AB4224B">
        <w:rPr>
          <w:rFonts w:eastAsia="Times New Roman"/>
        </w:rPr>
        <w:t xml:space="preserve"> </w:t>
      </w:r>
      <w:r w:rsidR="30CAFAF7" w:rsidRPr="6AB4224B">
        <w:rPr>
          <w:rFonts w:eastAsia="Times New Roman"/>
        </w:rPr>
        <w:t>1</w:t>
      </w:r>
      <w:r w:rsidR="183DE018" w:rsidRPr="6AB4224B">
        <w:rPr>
          <w:rFonts w:eastAsia="Times New Roman"/>
        </w:rPr>
        <w:t xml:space="preserve"> </w:t>
      </w:r>
      <w:r w:rsidR="37C9DFFE" w:rsidRPr="6AB4224B">
        <w:rPr>
          <w:rFonts w:eastAsia="Times New Roman"/>
        </w:rPr>
        <w:t>punktis 2</w:t>
      </w:r>
      <w:r w:rsidR="183DE018" w:rsidRPr="6AB4224B">
        <w:rPr>
          <w:rFonts w:eastAsia="Times New Roman"/>
        </w:rPr>
        <w:t xml:space="preserve"> nimetatud hinnang</w:t>
      </w:r>
      <w:r w:rsidR="5A82187A" w:rsidRPr="6AB4224B">
        <w:rPr>
          <w:rFonts w:eastAsia="Times New Roman"/>
        </w:rPr>
        <w:t xml:space="preserve"> a</w:t>
      </w:r>
      <w:r w:rsidR="183DE018" w:rsidRPr="6AB4224B">
        <w:rPr>
          <w:rFonts w:eastAsia="Times New Roman"/>
        </w:rPr>
        <w:t xml:space="preserve">valikustatakse </w:t>
      </w:r>
      <w:ins w:id="328" w:author="Aili Sandre - JUSTDIGI" w:date="2025-01-14T09:46:00Z" w16du:dateUtc="2025-01-14T07:46:00Z">
        <w:r w:rsidR="00842C56">
          <w:rPr>
            <w:rFonts w:eastAsia="Times New Roman"/>
          </w:rPr>
          <w:t>K</w:t>
        </w:r>
      </w:ins>
      <w:del w:id="329" w:author="Aili Sandre - JUSTDIGI" w:date="2025-01-14T09:46:00Z" w16du:dateUtc="2025-01-14T07:46:00Z">
        <w:r w:rsidR="183DE018" w:rsidRPr="6AB4224B" w:rsidDel="00842C56">
          <w:rPr>
            <w:rFonts w:eastAsia="Times New Roman"/>
          </w:rPr>
          <w:delText>k</w:delText>
        </w:r>
      </w:del>
      <w:r w:rsidR="183DE018" w:rsidRPr="6AB4224B">
        <w:rPr>
          <w:rFonts w:eastAsia="Times New Roman"/>
        </w:rPr>
        <w:t>l</w:t>
      </w:r>
      <w:r w:rsidR="6FF248CE" w:rsidRPr="6AB4224B">
        <w:rPr>
          <w:rFonts w:eastAsia="Times New Roman"/>
        </w:rPr>
        <w:t>iimaministeeriumi</w:t>
      </w:r>
      <w:r w:rsidR="183DE018" w:rsidRPr="6AB4224B">
        <w:rPr>
          <w:rFonts w:eastAsia="Times New Roman"/>
        </w:rPr>
        <w:t xml:space="preserve"> kodulehel. Kliimanõukogu esindaja </w:t>
      </w:r>
      <w:r w:rsidR="51613C70" w:rsidRPr="6AB4224B">
        <w:rPr>
          <w:rFonts w:eastAsia="Times New Roman"/>
        </w:rPr>
        <w:t xml:space="preserve">tutvustab hinnangut </w:t>
      </w:r>
      <w:r w:rsidR="183DE018" w:rsidRPr="6AB4224B">
        <w:rPr>
          <w:rFonts w:eastAsia="Times New Roman"/>
        </w:rPr>
        <w:t>Riigikogule.</w:t>
      </w:r>
    </w:p>
    <w:p w14:paraId="34BAC992" w14:textId="77777777" w:rsidR="00035D8E" w:rsidRDefault="00035D8E" w:rsidP="00E111C9">
      <w:pPr>
        <w:spacing w:after="0" w:line="240" w:lineRule="auto"/>
        <w:jc w:val="both"/>
        <w:rPr>
          <w:rFonts w:eastAsia="Times New Roman"/>
          <w:color w:val="202020"/>
        </w:rPr>
      </w:pPr>
    </w:p>
    <w:p w14:paraId="0E075FF3" w14:textId="0322B939" w:rsidR="6FFBA83F" w:rsidRDefault="39A3D886" w:rsidP="00E111C9">
      <w:pPr>
        <w:spacing w:after="0" w:line="240" w:lineRule="auto"/>
        <w:jc w:val="both"/>
        <w:rPr>
          <w:rFonts w:eastAsia="Times New Roman"/>
        </w:rPr>
      </w:pPr>
      <w:r w:rsidRPr="6AB4224B">
        <w:rPr>
          <w:rFonts w:eastAsia="Times New Roman"/>
          <w:color w:val="202020"/>
        </w:rPr>
        <w:t>(</w:t>
      </w:r>
      <w:r w:rsidR="00AB3D97">
        <w:rPr>
          <w:rFonts w:eastAsia="Times New Roman"/>
          <w:color w:val="202020"/>
        </w:rPr>
        <w:t>8</w:t>
      </w:r>
      <w:r w:rsidRPr="6AB4224B">
        <w:rPr>
          <w:rFonts w:eastAsia="Times New Roman"/>
          <w:color w:val="202020"/>
        </w:rPr>
        <w:t xml:space="preserve">) </w:t>
      </w:r>
      <w:r w:rsidR="5ADEB750" w:rsidRPr="6AB4224B">
        <w:rPr>
          <w:rFonts w:eastAsia="Times New Roman"/>
          <w:color w:val="202020"/>
        </w:rPr>
        <w:t>Kliima</w:t>
      </w:r>
      <w:r w:rsidR="5148EEAE" w:rsidRPr="6AB4224B">
        <w:rPr>
          <w:rFonts w:eastAsia="Times New Roman"/>
          <w:color w:val="202020"/>
        </w:rPr>
        <w:t>nõu</w:t>
      </w:r>
      <w:r w:rsidR="5ADEB750" w:rsidRPr="6AB4224B">
        <w:rPr>
          <w:rFonts w:eastAsia="Times New Roman"/>
          <w:color w:val="202020"/>
        </w:rPr>
        <w:t>kogu põhimääruse</w:t>
      </w:r>
      <w:r w:rsidR="7192E1F3" w:rsidRPr="6AB4224B">
        <w:rPr>
          <w:rFonts w:eastAsia="Times New Roman"/>
          <w:color w:val="202020"/>
        </w:rPr>
        <w:t xml:space="preserve"> </w:t>
      </w:r>
      <w:r w:rsidR="4AB5B288" w:rsidRPr="6AB4224B">
        <w:rPr>
          <w:rFonts w:eastAsia="Times New Roman"/>
          <w:color w:val="202020"/>
        </w:rPr>
        <w:t>kehtestab</w:t>
      </w:r>
      <w:r w:rsidR="5ADEB750" w:rsidRPr="6AB4224B">
        <w:rPr>
          <w:rFonts w:eastAsia="Times New Roman"/>
          <w:color w:val="202020"/>
        </w:rPr>
        <w:t xml:space="preserve"> Vabariigi </w:t>
      </w:r>
      <w:r w:rsidR="70098F05" w:rsidRPr="6AB4224B">
        <w:rPr>
          <w:rFonts w:eastAsia="Times New Roman"/>
          <w:color w:val="202020"/>
        </w:rPr>
        <w:t>Valitsus</w:t>
      </w:r>
      <w:r w:rsidR="5ADEB750" w:rsidRPr="6AB4224B">
        <w:rPr>
          <w:rFonts w:eastAsia="Times New Roman"/>
          <w:color w:val="202020"/>
        </w:rPr>
        <w:t xml:space="preserve"> </w:t>
      </w:r>
      <w:r w:rsidR="0F84D859" w:rsidRPr="6AB4224B">
        <w:rPr>
          <w:rFonts w:eastAsia="Times New Roman"/>
          <w:color w:val="202020"/>
        </w:rPr>
        <w:t>määru</w:t>
      </w:r>
      <w:r w:rsidR="23F7473A" w:rsidRPr="6AB4224B">
        <w:rPr>
          <w:rFonts w:eastAsia="Times New Roman"/>
          <w:color w:val="202020"/>
        </w:rPr>
        <w:t>sega</w:t>
      </w:r>
      <w:r w:rsidR="13663065" w:rsidRPr="6AB4224B">
        <w:rPr>
          <w:rFonts w:eastAsia="Times New Roman"/>
          <w:color w:val="202020"/>
        </w:rPr>
        <w:t>.</w:t>
      </w:r>
    </w:p>
    <w:p w14:paraId="392457BB" w14:textId="77777777" w:rsidR="00035D8E" w:rsidRDefault="00035D8E" w:rsidP="00E111C9">
      <w:pPr>
        <w:spacing w:after="0" w:line="240" w:lineRule="auto"/>
        <w:jc w:val="both"/>
        <w:rPr>
          <w:rFonts w:eastAsia="Times New Roman"/>
        </w:rPr>
      </w:pPr>
    </w:p>
    <w:p w14:paraId="45AC1934" w14:textId="6628671E" w:rsidR="6FFBA83F" w:rsidRDefault="6A186180">
      <w:pPr>
        <w:spacing w:after="0" w:line="240" w:lineRule="auto"/>
        <w:jc w:val="both"/>
        <w:rPr>
          <w:rFonts w:eastAsia="Times New Roman"/>
        </w:rPr>
        <w:pPrChange w:id="330" w:author="Aili Sandre - JUSTDIGI" w:date="2025-01-14T14:51:00Z" w16du:dateUtc="2025-01-14T12:51:00Z">
          <w:pPr>
            <w:spacing w:after="0"/>
            <w:jc w:val="both"/>
          </w:pPr>
        </w:pPrChange>
      </w:pPr>
      <w:r w:rsidRPr="6AB4224B">
        <w:rPr>
          <w:rFonts w:eastAsia="Times New Roman"/>
        </w:rPr>
        <w:t>(</w:t>
      </w:r>
      <w:r w:rsidR="00AB3D97">
        <w:rPr>
          <w:rFonts w:eastAsia="Times New Roman"/>
        </w:rPr>
        <w:t>9</w:t>
      </w:r>
      <w:r w:rsidRPr="6AB4224B">
        <w:rPr>
          <w:rFonts w:eastAsia="Times New Roman"/>
        </w:rPr>
        <w:t xml:space="preserve">) </w:t>
      </w:r>
      <w:r w:rsidR="6EB1ACED" w:rsidRPr="6AB4224B">
        <w:rPr>
          <w:rFonts w:eastAsia="Times New Roman"/>
        </w:rPr>
        <w:t>Kliima</w:t>
      </w:r>
      <w:r w:rsidR="027EBE91" w:rsidRPr="6AB4224B">
        <w:rPr>
          <w:rFonts w:eastAsia="Times New Roman"/>
        </w:rPr>
        <w:t>nõu</w:t>
      </w:r>
      <w:r w:rsidR="6EB1ACED" w:rsidRPr="6AB4224B">
        <w:rPr>
          <w:rFonts w:eastAsia="Times New Roman"/>
        </w:rPr>
        <w:t xml:space="preserve">kogu põhimääruses määratakse </w:t>
      </w:r>
      <w:r w:rsidR="6C4DDED6" w:rsidRPr="6AB4224B">
        <w:rPr>
          <w:rFonts w:eastAsia="Times New Roman"/>
        </w:rPr>
        <w:t xml:space="preserve">kliimanõukogu </w:t>
      </w:r>
      <w:r w:rsidR="6EB1ACED" w:rsidRPr="6AB4224B">
        <w:rPr>
          <w:rFonts w:eastAsia="Times New Roman"/>
        </w:rPr>
        <w:t>õigused, kohustused, töökord,</w:t>
      </w:r>
      <w:r w:rsidR="4AB1460E" w:rsidRPr="6AB4224B">
        <w:rPr>
          <w:rFonts w:eastAsia="Times New Roman"/>
        </w:rPr>
        <w:t xml:space="preserve"> sealhulgas liikmete arv</w:t>
      </w:r>
      <w:r w:rsidR="7DF0C6F8" w:rsidRPr="6AB4224B">
        <w:rPr>
          <w:rFonts w:eastAsia="Times New Roman"/>
        </w:rPr>
        <w:t xml:space="preserve"> ja nimetamise kord</w:t>
      </w:r>
      <w:r w:rsidR="4AB1460E" w:rsidRPr="6AB4224B">
        <w:rPr>
          <w:rFonts w:eastAsia="Times New Roman"/>
        </w:rPr>
        <w:t>, ametiaeg ja nõukogu esindamise kord,</w:t>
      </w:r>
      <w:r w:rsidR="6EB1ACED" w:rsidRPr="6AB4224B">
        <w:rPr>
          <w:rFonts w:eastAsia="Times New Roman"/>
        </w:rPr>
        <w:t xml:space="preserve"> otsuste tegemise kord, </w:t>
      </w:r>
      <w:r w:rsidR="5AACF7C4" w:rsidRPr="6AB4224B">
        <w:rPr>
          <w:rFonts w:eastAsia="Times New Roman"/>
        </w:rPr>
        <w:t xml:space="preserve">kliimanõukogu </w:t>
      </w:r>
      <w:r w:rsidR="6EB1ACED" w:rsidRPr="6AB4224B">
        <w:rPr>
          <w:rFonts w:eastAsia="Times New Roman"/>
        </w:rPr>
        <w:t>asjaajamise kord ja tasustamise kord</w:t>
      </w:r>
      <w:r w:rsidR="1A190CED" w:rsidRPr="6AB4224B">
        <w:rPr>
          <w:rFonts w:eastAsia="Times New Roman"/>
        </w:rPr>
        <w:t xml:space="preserve"> </w:t>
      </w:r>
      <w:r w:rsidR="1425E811" w:rsidRPr="6AB4224B">
        <w:rPr>
          <w:rFonts w:eastAsia="Times New Roman"/>
        </w:rPr>
        <w:t>ning</w:t>
      </w:r>
      <w:r w:rsidR="1A190CED" w:rsidRPr="6AB4224B">
        <w:rPr>
          <w:rFonts w:eastAsia="Times New Roman"/>
        </w:rPr>
        <w:t xml:space="preserve"> tasumäärad.</w:t>
      </w:r>
    </w:p>
    <w:p w14:paraId="43373303" w14:textId="77777777" w:rsidR="00965BBE" w:rsidRDefault="00965BBE">
      <w:pPr>
        <w:spacing w:after="0" w:line="240" w:lineRule="auto"/>
        <w:jc w:val="both"/>
        <w:rPr>
          <w:rFonts w:eastAsia="Times New Roman"/>
        </w:rPr>
        <w:pPrChange w:id="331" w:author="Aili Sandre - JUSTDIGI" w:date="2025-01-14T14:51:00Z" w16du:dateUtc="2025-01-14T12:51:00Z">
          <w:pPr>
            <w:spacing w:after="0"/>
            <w:jc w:val="both"/>
          </w:pPr>
        </w:pPrChange>
      </w:pPr>
    </w:p>
    <w:p w14:paraId="68A8B3ED" w14:textId="08B6E8CE" w:rsidR="006D65D7" w:rsidRPr="00923BEF" w:rsidDel="00E95672" w:rsidRDefault="006D65D7" w:rsidP="00E111C9">
      <w:pPr>
        <w:spacing w:after="0" w:line="240" w:lineRule="auto"/>
        <w:jc w:val="both"/>
        <w:rPr>
          <w:del w:id="332" w:author="Aili Sandre - JUSTDIGI" w:date="2025-01-14T12:09:00Z" w16du:dateUtc="2025-01-14T10:09:00Z"/>
          <w:rFonts w:eastAsia="Times New Roman"/>
        </w:rPr>
      </w:pPr>
    </w:p>
    <w:p w14:paraId="58574B11" w14:textId="0D86AA1C" w:rsidR="006D65D7" w:rsidRPr="00923BEF" w:rsidRDefault="0089540C" w:rsidP="00E111C9">
      <w:pPr>
        <w:spacing w:after="0" w:line="240" w:lineRule="auto"/>
        <w:jc w:val="center"/>
        <w:rPr>
          <w:b/>
          <w:bCs/>
        </w:rPr>
      </w:pPr>
      <w:r>
        <w:rPr>
          <w:b/>
          <w:bCs/>
        </w:rPr>
        <w:t>8</w:t>
      </w:r>
      <w:r w:rsidR="05B2E396" w:rsidRPr="2DA361DC">
        <w:rPr>
          <w:b/>
          <w:bCs/>
        </w:rPr>
        <w:t>.</w:t>
      </w:r>
      <w:r w:rsidR="00245F3C" w:rsidRPr="2DA361DC">
        <w:rPr>
          <w:b/>
          <w:bCs/>
        </w:rPr>
        <w:t xml:space="preserve"> </w:t>
      </w:r>
      <w:r w:rsidR="05B2E396" w:rsidRPr="2DA361DC">
        <w:rPr>
          <w:b/>
          <w:bCs/>
        </w:rPr>
        <w:t>peatükk</w:t>
      </w:r>
    </w:p>
    <w:p w14:paraId="4BBA20A1" w14:textId="51D168AD" w:rsidR="006D65D7" w:rsidRDefault="7526BC79" w:rsidP="00E111C9">
      <w:pPr>
        <w:spacing w:after="0" w:line="240" w:lineRule="auto"/>
        <w:jc w:val="center"/>
        <w:rPr>
          <w:b/>
          <w:bCs/>
        </w:rPr>
      </w:pPr>
      <w:r w:rsidRPr="6F3900BB">
        <w:rPr>
          <w:b/>
          <w:bCs/>
        </w:rPr>
        <w:t>Rakendussätted</w:t>
      </w:r>
    </w:p>
    <w:p w14:paraId="1144DBC4" w14:textId="4D1FC55A" w:rsidR="00578495" w:rsidRDefault="00578495" w:rsidP="00E111C9">
      <w:pPr>
        <w:spacing w:after="0" w:line="240" w:lineRule="auto"/>
        <w:jc w:val="center"/>
        <w:rPr>
          <w:b/>
          <w:bCs/>
        </w:rPr>
      </w:pPr>
    </w:p>
    <w:p w14:paraId="1058361B" w14:textId="65F62FC1" w:rsidR="0247C14D" w:rsidRDefault="0035737A" w:rsidP="00E111C9">
      <w:pPr>
        <w:pStyle w:val="Loendilik"/>
        <w:numPr>
          <w:ilvl w:val="0"/>
          <w:numId w:val="64"/>
        </w:numPr>
        <w:spacing w:after="0" w:line="240" w:lineRule="auto"/>
        <w:jc w:val="center"/>
        <w:rPr>
          <w:b/>
          <w:bCs/>
        </w:rPr>
      </w:pPr>
      <w:r w:rsidRPr="275B8915">
        <w:rPr>
          <w:b/>
          <w:bCs/>
        </w:rPr>
        <w:t>j</w:t>
      </w:r>
      <w:r w:rsidR="0247C14D" w:rsidRPr="275B8915">
        <w:rPr>
          <w:b/>
          <w:bCs/>
        </w:rPr>
        <w:t>agu</w:t>
      </w:r>
    </w:p>
    <w:p w14:paraId="693AC89B" w14:textId="05BACA26" w:rsidR="0247C14D" w:rsidRDefault="0247C14D" w:rsidP="00E111C9">
      <w:pPr>
        <w:pStyle w:val="Loendilik"/>
        <w:spacing w:after="0" w:line="240" w:lineRule="auto"/>
        <w:ind w:left="2844" w:firstLine="696"/>
        <w:rPr>
          <w:b/>
          <w:bCs/>
        </w:rPr>
      </w:pPr>
      <w:r w:rsidRPr="00578495">
        <w:rPr>
          <w:b/>
          <w:bCs/>
        </w:rPr>
        <w:t>Seaduse rakendamine</w:t>
      </w:r>
    </w:p>
    <w:p w14:paraId="742D1A5E" w14:textId="0F278248" w:rsidR="3761DD63" w:rsidRDefault="3761DD63" w:rsidP="00E111C9">
      <w:pPr>
        <w:pStyle w:val="Loendilik"/>
        <w:spacing w:after="0" w:line="240" w:lineRule="auto"/>
        <w:jc w:val="center"/>
        <w:rPr>
          <w:b/>
          <w:bCs/>
        </w:rPr>
      </w:pPr>
    </w:p>
    <w:p w14:paraId="70FC17D2" w14:textId="16FEDD85" w:rsidR="00035D8E" w:rsidRDefault="401DA52A" w:rsidP="00E111C9">
      <w:pPr>
        <w:spacing w:after="0" w:line="240" w:lineRule="auto"/>
        <w:rPr>
          <w:b/>
          <w:bCs/>
        </w:rPr>
      </w:pPr>
      <w:r w:rsidRPr="1210CA94">
        <w:rPr>
          <w:b/>
          <w:bCs/>
        </w:rPr>
        <w:t>§ 5</w:t>
      </w:r>
      <w:r w:rsidR="008D58E1">
        <w:rPr>
          <w:b/>
          <w:bCs/>
        </w:rPr>
        <w:t>1</w:t>
      </w:r>
      <w:r w:rsidRPr="1210CA94">
        <w:rPr>
          <w:b/>
          <w:bCs/>
        </w:rPr>
        <w:t xml:space="preserve">. </w:t>
      </w:r>
      <w:r w:rsidRPr="00572E97">
        <w:rPr>
          <w:b/>
          <w:bCs/>
        </w:rPr>
        <w:t xml:space="preserve">Kasvuhoonegaaside </w:t>
      </w:r>
      <w:commentRangeStart w:id="333"/>
      <w:r w:rsidRPr="009C4BC9">
        <w:rPr>
          <w:b/>
          <w:bCs/>
          <w:highlight w:val="yellow"/>
          <w:rPrChange w:id="334" w:author="Aili Sandre - JUSTDIGI" w:date="2025-01-14T12:10:00Z" w16du:dateUtc="2025-01-14T10:10:00Z">
            <w:rPr>
              <w:b/>
              <w:bCs/>
            </w:rPr>
          </w:rPrChange>
        </w:rPr>
        <w:t>jalajälje</w:t>
      </w:r>
      <w:commentRangeEnd w:id="333"/>
      <w:r w:rsidR="009C4BC9">
        <w:rPr>
          <w:rStyle w:val="Kommentaariviide"/>
        </w:rPr>
        <w:commentReference w:id="333"/>
      </w:r>
      <w:r w:rsidRPr="1210CA94">
        <w:rPr>
          <w:b/>
          <w:bCs/>
        </w:rPr>
        <w:t xml:space="preserve"> hindamine</w:t>
      </w:r>
    </w:p>
    <w:p w14:paraId="2A008FDC" w14:textId="4EE3950F" w:rsidR="1210CA94" w:rsidRDefault="1210CA94" w:rsidP="00E111C9">
      <w:pPr>
        <w:spacing w:after="0" w:line="240" w:lineRule="auto"/>
        <w:jc w:val="both"/>
        <w:rPr>
          <w:b/>
          <w:bCs/>
        </w:rPr>
      </w:pPr>
    </w:p>
    <w:p w14:paraId="6B36C86D" w14:textId="28EF9334" w:rsidR="77F0ED84" w:rsidRPr="00571D3F" w:rsidRDefault="3DD6E13E" w:rsidP="00E111C9">
      <w:pPr>
        <w:spacing w:after="0" w:line="240" w:lineRule="auto"/>
        <w:jc w:val="both"/>
        <w:rPr>
          <w:b/>
          <w:bCs/>
        </w:rPr>
      </w:pPr>
      <w:r w:rsidRPr="00EB14D2">
        <w:t xml:space="preserve">Käesoleva seaduse § </w:t>
      </w:r>
      <w:r>
        <w:t>3</w:t>
      </w:r>
      <w:r w:rsidR="00617BCD">
        <w:t>7</w:t>
      </w:r>
      <w:r w:rsidRPr="00EB14D2">
        <w:t xml:space="preserve"> lõikes 1 sätestatud </w:t>
      </w:r>
      <w:r w:rsidRPr="00572E97">
        <w:t>kasvuhoon</w:t>
      </w:r>
      <w:r w:rsidR="6AEA0F62" w:rsidRPr="00572E97">
        <w:t>e</w:t>
      </w:r>
      <w:r w:rsidRPr="00572E97">
        <w:t>gaaside</w:t>
      </w:r>
      <w:r w:rsidRPr="00EB14D2">
        <w:t xml:space="preserve"> jalajälje hindamise </w:t>
      </w:r>
      <w:r>
        <w:t>kohustust</w:t>
      </w:r>
      <w:r w:rsidRPr="00EB14D2">
        <w:t xml:space="preserve"> rakenda</w:t>
      </w:r>
      <w:r w:rsidR="3C9D0472" w:rsidRPr="00EB14D2">
        <w:t>takse</w:t>
      </w:r>
      <w:r w:rsidRPr="00EB14D2">
        <w:t xml:space="preserve"> kuni 2027</w:t>
      </w:r>
      <w:r w:rsidR="154A0516" w:rsidRPr="00EB14D2">
        <w:t>.</w:t>
      </w:r>
      <w:r w:rsidRPr="00EB14D2">
        <w:t xml:space="preserve"> </w:t>
      </w:r>
      <w:r w:rsidR="50C9C4CF" w:rsidRPr="00EB14D2">
        <w:t>a</w:t>
      </w:r>
      <w:r w:rsidR="154A0516" w:rsidRPr="00EB14D2">
        <w:t>asta 1. jaanuarini</w:t>
      </w:r>
      <w:r w:rsidRPr="00EB14D2">
        <w:t xml:space="preserve"> </w:t>
      </w:r>
      <w:ins w:id="335" w:author="Aili Sandre - JUSTDIGI" w:date="2025-01-14T12:24:00Z" w16du:dateUtc="2025-01-14T10:24:00Z">
        <w:r w:rsidR="00F6360F">
          <w:t xml:space="preserve">nende </w:t>
        </w:r>
      </w:ins>
      <w:r w:rsidRPr="00EB14D2">
        <w:t>ministeeriumi</w:t>
      </w:r>
      <w:r w:rsidR="166953BF" w:rsidRPr="00EB14D2">
        <w:t>te</w:t>
      </w:r>
      <w:ins w:id="336" w:author="Aili Sandre - JUSTDIGI" w:date="2025-01-14T12:23:00Z" w16du:dateUtc="2025-01-14T10:23:00Z">
        <w:r w:rsidR="00F6360F">
          <w:t xml:space="preserve"> ja</w:t>
        </w:r>
      </w:ins>
      <w:del w:id="337" w:author="Aili Sandre - JUSTDIGI" w:date="2025-01-14T12:23:00Z" w16du:dateUtc="2025-01-14T10:23:00Z">
        <w:r w:rsidRPr="00EB14D2" w:rsidDel="00F6360F">
          <w:delText>,</w:delText>
        </w:r>
      </w:del>
      <w:r w:rsidRPr="00EB14D2">
        <w:t xml:space="preserve"> </w:t>
      </w:r>
      <w:r>
        <w:t>hallatava</w:t>
      </w:r>
      <w:r w:rsidR="00271969">
        <w:t>te</w:t>
      </w:r>
      <w:r>
        <w:t xml:space="preserve"> riigiasutus</w:t>
      </w:r>
      <w:r w:rsidR="49DCC5DC">
        <w:t>te</w:t>
      </w:r>
      <w:ins w:id="338" w:author="Aili Sandre - JUSTDIGI" w:date="2025-01-14T12:24:00Z" w16du:dateUtc="2025-01-14T10:24:00Z">
        <w:r w:rsidR="00F6360F">
          <w:t xml:space="preserve"> puhul</w:t>
        </w:r>
      </w:ins>
      <w:r w:rsidRPr="00EB14D2">
        <w:t xml:space="preserve">, </w:t>
      </w:r>
      <w:ins w:id="339" w:author="Aili Sandre - JUSTDIGI" w:date="2025-01-14T12:24:00Z" w16du:dateUtc="2025-01-14T10:24:00Z">
        <w:r w:rsidR="00A16F30">
          <w:t>mille</w:t>
        </w:r>
      </w:ins>
      <w:del w:id="340" w:author="Aili Sandre - JUSTDIGI" w:date="2025-01-14T12:24:00Z" w16du:dateUtc="2025-01-14T10:24:00Z">
        <w:r w:rsidRPr="00EB14D2" w:rsidDel="00A16F30">
          <w:delText>kelle</w:delText>
        </w:r>
      </w:del>
      <w:r w:rsidRPr="00EB14D2">
        <w:t xml:space="preserve"> põhitegevus</w:t>
      </w:r>
      <w:ins w:id="341" w:author="Aili Sandre - JUSTDIGI" w:date="2025-01-14T12:23:00Z" w16du:dateUtc="2025-01-14T10:23:00Z">
        <w:r w:rsidR="00D32912">
          <w:t>ed</w:t>
        </w:r>
      </w:ins>
      <w:del w:id="342" w:author="Aili Sandre - JUSTDIGI" w:date="2025-01-14T12:19:00Z" w16du:dateUtc="2025-01-14T10:19:00Z">
        <w:r w:rsidRPr="00EB14D2" w:rsidDel="00C731A4">
          <w:delText>eks</w:delText>
        </w:r>
      </w:del>
      <w:r w:rsidRPr="00EB14D2">
        <w:t xml:space="preserve"> on </w:t>
      </w:r>
      <w:r w:rsidR="4113E606" w:rsidRPr="00EB14D2">
        <w:t>ministeeriumite infotehnoloogia hald</w:t>
      </w:r>
      <w:ins w:id="343" w:author="Aili Sandre - JUSTDIGI" w:date="2025-01-14T12:19:00Z" w16du:dateUtc="2025-01-14T10:19:00Z">
        <w:r w:rsidR="00C731A4">
          <w:t>amine</w:t>
        </w:r>
      </w:ins>
      <w:del w:id="344" w:author="Aili Sandre - JUSTDIGI" w:date="2025-01-14T12:19:00Z" w16du:dateUtc="2025-01-14T10:19:00Z">
        <w:r w:rsidR="4113E606" w:rsidRPr="00EB14D2" w:rsidDel="00C731A4">
          <w:delText>us</w:delText>
        </w:r>
      </w:del>
      <w:r w:rsidR="4113E606" w:rsidRPr="00EB14D2">
        <w:t xml:space="preserve"> ja arendamine</w:t>
      </w:r>
      <w:commentRangeStart w:id="345"/>
      <w:ins w:id="346" w:author="Aili Sandre - JUSTDIGI" w:date="2025-01-14T12:20:00Z" w16du:dateUtc="2025-01-14T10:20:00Z">
        <w:r w:rsidR="00164707">
          <w:t>,</w:t>
        </w:r>
      </w:ins>
      <w:commentRangeEnd w:id="345"/>
      <w:r w:rsidR="008D7A0D">
        <w:rPr>
          <w:rStyle w:val="Kommentaariviide"/>
        </w:rPr>
        <w:commentReference w:id="345"/>
      </w:r>
      <w:r w:rsidR="4113E606" w:rsidRPr="00EB14D2">
        <w:t xml:space="preserve"> ning </w:t>
      </w:r>
      <w:ins w:id="347" w:author="Aili Sandre - JUSTDIGI" w:date="2025-01-14T12:25:00Z" w16du:dateUtc="2025-01-14T10:25:00Z">
        <w:r w:rsidR="00730ABE">
          <w:t>n</w:t>
        </w:r>
      </w:ins>
      <w:ins w:id="348" w:author="Aili Sandre - JUSTDIGI" w:date="2025-01-14T12:24:00Z" w16du:dateUtc="2025-01-14T10:24:00Z">
        <w:r w:rsidR="00F6360F">
          <w:t xml:space="preserve">ende </w:t>
        </w:r>
      </w:ins>
      <w:r w:rsidR="4113E606" w:rsidRPr="00EB14D2">
        <w:t>riigi äriühingu</w:t>
      </w:r>
      <w:r w:rsidR="546A2C31" w:rsidRPr="00EB14D2">
        <w:t>te</w:t>
      </w:r>
      <w:ins w:id="349" w:author="Aili Sandre - JUSTDIGI" w:date="2025-01-14T12:24:00Z" w16du:dateUtc="2025-01-14T10:24:00Z">
        <w:r w:rsidR="00A16F30">
          <w:t xml:space="preserve"> puhul</w:t>
        </w:r>
      </w:ins>
      <w:r w:rsidR="4113E606" w:rsidRPr="00EB14D2">
        <w:t xml:space="preserve">, </w:t>
      </w:r>
      <w:ins w:id="350" w:author="Aili Sandre - JUSTDIGI" w:date="2025-01-14T12:24:00Z" w16du:dateUtc="2025-01-14T10:24:00Z">
        <w:r w:rsidR="00A16F30">
          <w:t>mille</w:t>
        </w:r>
      </w:ins>
      <w:del w:id="351" w:author="Aili Sandre - JUSTDIGI" w:date="2025-01-14T12:24:00Z" w16du:dateUtc="2025-01-14T10:24:00Z">
        <w:r w:rsidR="4113E606" w:rsidRPr="00EB14D2" w:rsidDel="00A16F30">
          <w:delText>kelle</w:delText>
        </w:r>
      </w:del>
      <w:r w:rsidR="4113E606" w:rsidRPr="00EB14D2">
        <w:t xml:space="preserve"> põhitegevus</w:t>
      </w:r>
      <w:ins w:id="352" w:author="Aili Sandre - JUSTDIGI" w:date="2025-01-14T12:23:00Z" w16du:dateUtc="2025-01-14T10:23:00Z">
        <w:r w:rsidR="00D32912">
          <w:t>ed</w:t>
        </w:r>
      </w:ins>
      <w:del w:id="353" w:author="Aili Sandre - JUSTDIGI" w:date="2025-01-14T12:19:00Z" w16du:dateUtc="2025-01-14T10:19:00Z">
        <w:r w:rsidR="4113E606" w:rsidRPr="00EB14D2" w:rsidDel="00C731A4">
          <w:delText>eks</w:delText>
        </w:r>
      </w:del>
      <w:r w:rsidR="4113E606" w:rsidRPr="00EB14D2">
        <w:t xml:space="preserve"> on riigi kinnisvara hald</w:t>
      </w:r>
      <w:ins w:id="354" w:author="Aili Sandre - JUSTDIGI" w:date="2025-01-14T12:23:00Z" w16du:dateUtc="2025-01-14T10:23:00Z">
        <w:r w:rsidR="00E45F8E">
          <w:t>amine</w:t>
        </w:r>
      </w:ins>
      <w:del w:id="355" w:author="Aili Sandre - JUSTDIGI" w:date="2025-01-14T12:23:00Z" w16du:dateUtc="2025-01-14T10:23:00Z">
        <w:r w:rsidR="4113E606" w:rsidRPr="00EB14D2" w:rsidDel="00E45F8E">
          <w:delText>us</w:delText>
        </w:r>
      </w:del>
      <w:r w:rsidR="4113E606" w:rsidRPr="00EB14D2">
        <w:t xml:space="preserve"> ja arend</w:t>
      </w:r>
      <w:ins w:id="356" w:author="Aili Sandre - JUSTDIGI" w:date="2025-01-14T12:23:00Z" w16du:dateUtc="2025-01-14T10:23:00Z">
        <w:r w:rsidR="00E45F8E">
          <w:t>amine</w:t>
        </w:r>
      </w:ins>
      <w:del w:id="357" w:author="Aili Sandre - JUSTDIGI" w:date="2025-01-14T12:23:00Z" w16du:dateUtc="2025-01-14T10:23:00Z">
        <w:r w:rsidR="4113E606" w:rsidRPr="00EB14D2" w:rsidDel="00E45F8E">
          <w:delText>us</w:delText>
        </w:r>
      </w:del>
      <w:del w:id="358" w:author="Aili Sandre - JUSTDIGI" w:date="2025-01-14T12:24:00Z" w16du:dateUtc="2025-01-14T10:24:00Z">
        <w:r w:rsidR="77F0ED84" w:rsidRPr="00EB14D2" w:rsidDel="00A16F30">
          <w:delText>, puhul</w:delText>
        </w:r>
      </w:del>
      <w:r w:rsidR="77F0ED84" w:rsidRPr="00EB14D2">
        <w:t>.</w:t>
      </w:r>
    </w:p>
    <w:p w14:paraId="7982FFEE" w14:textId="048B3AB8" w:rsidR="1210CA94" w:rsidRDefault="1210CA94" w:rsidP="00E111C9">
      <w:pPr>
        <w:spacing w:after="0" w:line="240" w:lineRule="auto"/>
        <w:jc w:val="both"/>
        <w:rPr>
          <w:b/>
          <w:bCs/>
        </w:rPr>
      </w:pPr>
    </w:p>
    <w:p w14:paraId="2B9A2D3D" w14:textId="2ACFD10A" w:rsidR="4DFE96D6" w:rsidRDefault="66ED0BE4" w:rsidP="00E111C9">
      <w:pPr>
        <w:spacing w:after="0" w:line="240" w:lineRule="auto"/>
        <w:jc w:val="both"/>
        <w:rPr>
          <w:b/>
          <w:bCs/>
        </w:rPr>
      </w:pPr>
      <w:r w:rsidRPr="6D907548">
        <w:rPr>
          <w:b/>
          <w:bCs/>
        </w:rPr>
        <w:t xml:space="preserve">§ </w:t>
      </w:r>
      <w:r w:rsidR="0EBB2BB2" w:rsidRPr="6D907548">
        <w:rPr>
          <w:b/>
          <w:bCs/>
        </w:rPr>
        <w:t>5</w:t>
      </w:r>
      <w:r w:rsidR="00AD1A01">
        <w:rPr>
          <w:b/>
          <w:bCs/>
        </w:rPr>
        <w:t>2</w:t>
      </w:r>
      <w:r w:rsidRPr="6D907548">
        <w:rPr>
          <w:b/>
          <w:bCs/>
        </w:rPr>
        <w:t xml:space="preserve">. </w:t>
      </w:r>
      <w:r w:rsidR="6D086941" w:rsidRPr="16967315">
        <w:rPr>
          <w:b/>
          <w:bCs/>
        </w:rPr>
        <w:t>K</w:t>
      </w:r>
      <w:r w:rsidR="654AD49C" w:rsidRPr="16967315">
        <w:rPr>
          <w:b/>
          <w:bCs/>
        </w:rPr>
        <w:t xml:space="preserve">ohaliku omavalitsuse </w:t>
      </w:r>
      <w:r w:rsidR="654AD49C" w:rsidRPr="34AA5CFC">
        <w:rPr>
          <w:b/>
          <w:bCs/>
        </w:rPr>
        <w:t>energia- ja kl</w:t>
      </w:r>
      <w:r w:rsidR="6D086941" w:rsidRPr="34AA5CFC">
        <w:rPr>
          <w:b/>
          <w:bCs/>
        </w:rPr>
        <w:t>iimakavade</w:t>
      </w:r>
      <w:r w:rsidR="00F160E3">
        <w:rPr>
          <w:b/>
          <w:bCs/>
        </w:rPr>
        <w:t xml:space="preserve"> </w:t>
      </w:r>
      <w:r w:rsidR="00CF075C">
        <w:rPr>
          <w:b/>
          <w:bCs/>
        </w:rPr>
        <w:t>ning</w:t>
      </w:r>
      <w:r w:rsidR="00F160E3">
        <w:rPr>
          <w:b/>
          <w:bCs/>
        </w:rPr>
        <w:t xml:space="preserve"> linnaruumi ja </w:t>
      </w:r>
      <w:r w:rsidR="00CF075C">
        <w:rPr>
          <w:b/>
          <w:bCs/>
        </w:rPr>
        <w:t>looduse lõimimise kava</w:t>
      </w:r>
      <w:r w:rsidR="00CF35F0">
        <w:rPr>
          <w:b/>
          <w:bCs/>
        </w:rPr>
        <w:t xml:space="preserve"> </w:t>
      </w:r>
      <w:r w:rsidR="6D086941" w:rsidRPr="6D907548">
        <w:rPr>
          <w:b/>
          <w:bCs/>
        </w:rPr>
        <w:t>ajakohastamine ja kehtestamine</w:t>
      </w:r>
    </w:p>
    <w:p w14:paraId="6DED664C" w14:textId="77777777" w:rsidR="00035D8E" w:rsidRDefault="00035D8E" w:rsidP="00E111C9">
      <w:pPr>
        <w:spacing w:after="0" w:line="240" w:lineRule="auto"/>
        <w:jc w:val="both"/>
      </w:pPr>
    </w:p>
    <w:p w14:paraId="02132030" w14:textId="4E9786C4" w:rsidR="3FFB4310" w:rsidRDefault="56920933" w:rsidP="00E111C9">
      <w:pPr>
        <w:spacing w:after="0" w:line="240" w:lineRule="auto"/>
        <w:jc w:val="both"/>
      </w:pPr>
      <w:r>
        <w:t>(1)</w:t>
      </w:r>
      <w:r w:rsidR="16880F17">
        <w:t xml:space="preserve"> Kohaliku omavalitsuse energia- ja kliimakava </w:t>
      </w:r>
      <w:ins w:id="359" w:author="Aili Sandre - JUSTDIGI" w:date="2025-01-14T12:26:00Z" w16du:dateUtc="2025-01-14T10:26:00Z">
        <w:r w:rsidR="009E3714">
          <w:t>ning</w:t>
        </w:r>
      </w:ins>
      <w:del w:id="360" w:author="Aili Sandre - JUSTDIGI" w:date="2025-01-14T12:26:00Z" w16du:dateUtc="2025-01-14T10:26:00Z">
        <w:r w:rsidR="1586186F" w:rsidDel="009E3714">
          <w:delText>ja</w:delText>
        </w:r>
      </w:del>
      <w:r w:rsidR="1586186F">
        <w:t xml:space="preserve"> </w:t>
      </w:r>
      <w:r w:rsidR="6237A9E9">
        <w:t xml:space="preserve">käesoleva seaduse § </w:t>
      </w:r>
      <w:r w:rsidR="00680E11">
        <w:t>4</w:t>
      </w:r>
      <w:r w:rsidR="00BE6A2D">
        <w:t>1</w:t>
      </w:r>
      <w:r w:rsidR="6237A9E9">
        <w:t xml:space="preserve"> lõikes 1 sätestatud juhul ka </w:t>
      </w:r>
      <w:r w:rsidR="1586186F">
        <w:t>linna</w:t>
      </w:r>
      <w:r w:rsidR="12015415">
        <w:t>ruumi</w:t>
      </w:r>
      <w:r w:rsidR="1586186F">
        <w:t xml:space="preserve"> </w:t>
      </w:r>
      <w:r w:rsidR="018E8386">
        <w:t xml:space="preserve">ja looduse lõimimise </w:t>
      </w:r>
      <w:r w:rsidR="1586186F">
        <w:t xml:space="preserve">kava </w:t>
      </w:r>
      <w:r w:rsidR="16880F17">
        <w:t xml:space="preserve">peab kohaliku omavalitsuse </w:t>
      </w:r>
      <w:r w:rsidR="052DAD4B">
        <w:t>üksus</w:t>
      </w:r>
      <w:r w:rsidR="4CD8BC43">
        <w:t xml:space="preserve"> </w:t>
      </w:r>
      <w:r w:rsidR="45D21EFB">
        <w:t>k</w:t>
      </w:r>
      <w:r w:rsidR="30E30861">
        <w:t>innita</w:t>
      </w:r>
      <w:r w:rsidR="00035D8E">
        <w:t>ma</w:t>
      </w:r>
      <w:r w:rsidR="16880F17">
        <w:t xml:space="preserve"> kahe aasta jooksul </w:t>
      </w:r>
      <w:r w:rsidR="36F29DBC">
        <w:t xml:space="preserve">pärast </w:t>
      </w:r>
      <w:ins w:id="361" w:author="Katariina Kärsten - JUSTDIGI" w:date="2025-01-27T11:13:00Z" w16du:dateUtc="2025-01-27T09:13:00Z">
        <w:r w:rsidR="00AD54B2">
          <w:t xml:space="preserve">käesoleva seaduse </w:t>
        </w:r>
      </w:ins>
      <w:r w:rsidR="0038789B">
        <w:rPr>
          <w:rFonts w:eastAsia="Times New Roman"/>
        </w:rPr>
        <w:t>§ 40 l</w:t>
      </w:r>
      <w:ins w:id="362" w:author="Aili Sandre - JUSTDIGI" w:date="2025-01-14T12:26:00Z" w16du:dateUtc="2025-01-14T10:26:00Z">
        <w:r w:rsidR="009E3714">
          <w:rPr>
            <w:rFonts w:eastAsia="Times New Roman"/>
          </w:rPr>
          <w:t>õikes</w:t>
        </w:r>
      </w:ins>
      <w:del w:id="363" w:author="Aili Sandre - JUSTDIGI" w:date="2025-01-14T12:26:00Z" w16du:dateUtc="2025-01-14T10:26:00Z">
        <w:r w:rsidR="0038789B" w:rsidDel="009E3714">
          <w:rPr>
            <w:rFonts w:eastAsia="Times New Roman"/>
          </w:rPr>
          <w:delText>g</w:delText>
        </w:r>
      </w:del>
      <w:r w:rsidR="0038789B">
        <w:rPr>
          <w:rFonts w:eastAsia="Times New Roman"/>
        </w:rPr>
        <w:t xml:space="preserve"> 5 ja § 41 l</w:t>
      </w:r>
      <w:ins w:id="364" w:author="Aili Sandre - JUSTDIGI" w:date="2025-01-14T12:26:00Z" w16du:dateUtc="2025-01-14T10:26:00Z">
        <w:r w:rsidR="009E3714">
          <w:rPr>
            <w:rFonts w:eastAsia="Times New Roman"/>
          </w:rPr>
          <w:t>õikes</w:t>
        </w:r>
      </w:ins>
      <w:del w:id="365" w:author="Aili Sandre - JUSTDIGI" w:date="2025-01-14T12:26:00Z" w16du:dateUtc="2025-01-14T10:26:00Z">
        <w:r w:rsidR="0038789B" w:rsidDel="009E3714">
          <w:rPr>
            <w:rFonts w:eastAsia="Times New Roman"/>
          </w:rPr>
          <w:delText>g</w:delText>
        </w:r>
      </w:del>
      <w:r w:rsidR="0038789B">
        <w:rPr>
          <w:rFonts w:eastAsia="Times New Roman"/>
        </w:rPr>
        <w:t xml:space="preserve"> 3 nimetatud määrus</w:t>
      </w:r>
      <w:del w:id="366" w:author="Aili Sandre - JUSTDIGI" w:date="2025-01-14T12:26:00Z" w16du:dateUtc="2025-01-14T10:26:00Z">
        <w:r w:rsidR="0038789B" w:rsidDel="009E3714">
          <w:rPr>
            <w:rFonts w:eastAsia="Times New Roman"/>
          </w:rPr>
          <w:delText>t</w:delText>
        </w:r>
      </w:del>
      <w:r w:rsidR="0038789B">
        <w:rPr>
          <w:rFonts w:eastAsia="Times New Roman"/>
        </w:rPr>
        <w:t>e</w:t>
      </w:r>
      <w:r w:rsidR="0038789B" w:rsidRPr="2DA361DC">
        <w:rPr>
          <w:rFonts w:eastAsia="Times New Roman"/>
        </w:rPr>
        <w:t xml:space="preserve"> </w:t>
      </w:r>
      <w:r w:rsidR="16880F17">
        <w:t>jõustumist.</w:t>
      </w:r>
    </w:p>
    <w:p w14:paraId="72D3500F" w14:textId="77777777" w:rsidR="00B3388D" w:rsidRDefault="00B3388D" w:rsidP="00E111C9">
      <w:pPr>
        <w:spacing w:after="0" w:line="240" w:lineRule="auto"/>
        <w:jc w:val="both"/>
      </w:pPr>
    </w:p>
    <w:p w14:paraId="6041F141" w14:textId="7F269F27" w:rsidR="004002ED" w:rsidRDefault="5DC3411F">
      <w:pPr>
        <w:spacing w:after="0" w:line="240" w:lineRule="auto"/>
        <w:jc w:val="both"/>
        <w:pPrChange w:id="367" w:author="Aili Sandre - JUSTDIGI" w:date="2025-01-14T14:51:00Z" w16du:dateUtc="2025-01-14T12:51:00Z">
          <w:pPr>
            <w:spacing w:line="257" w:lineRule="auto"/>
            <w:jc w:val="both"/>
          </w:pPr>
        </w:pPrChange>
      </w:pPr>
      <w:r>
        <w:t xml:space="preserve">(2) </w:t>
      </w:r>
      <w:r w:rsidR="25CFA583">
        <w:t>K</w:t>
      </w:r>
      <w:r w:rsidR="2A94BAC0">
        <w:t>ohalik</w:t>
      </w:r>
      <w:r w:rsidR="627D83A5">
        <w:t>u</w:t>
      </w:r>
      <w:r w:rsidR="2A94BAC0">
        <w:t xml:space="preserve"> omavalitsus</w:t>
      </w:r>
      <w:r w:rsidR="28E11005">
        <w:t>e üksus</w:t>
      </w:r>
      <w:r w:rsidR="2A94BAC0">
        <w:t xml:space="preserve">, </w:t>
      </w:r>
      <w:r w:rsidR="1DE143BF">
        <w:t xml:space="preserve">kellel on </w:t>
      </w:r>
      <w:r w:rsidR="1DE143BF" w:rsidRPr="00D84CE4">
        <w:t>var</w:t>
      </w:r>
      <w:r w:rsidR="00B3388D">
        <w:t>em</w:t>
      </w:r>
      <w:r w:rsidR="1DE143BF">
        <w:t xml:space="preserve"> koostatud</w:t>
      </w:r>
      <w:r w:rsidR="25CFA583">
        <w:t xml:space="preserve"> </w:t>
      </w:r>
      <w:r w:rsidR="32DD907A">
        <w:t xml:space="preserve">energia- ja </w:t>
      </w:r>
      <w:r w:rsidR="25CFA583">
        <w:t>kliimakava</w:t>
      </w:r>
      <w:r w:rsidR="1314AC43">
        <w:t>,</w:t>
      </w:r>
      <w:r w:rsidR="1FD2285D">
        <w:t xml:space="preserve"> </w:t>
      </w:r>
      <w:r w:rsidR="46097C49">
        <w:t>pea</w:t>
      </w:r>
      <w:r w:rsidR="4CCE8A52">
        <w:t>b</w:t>
      </w:r>
      <w:r w:rsidR="1FD2285D">
        <w:t xml:space="preserve"> </w:t>
      </w:r>
      <w:r w:rsidR="165EB854">
        <w:t xml:space="preserve">selle </w:t>
      </w:r>
      <w:r w:rsidR="1FD2285D">
        <w:t>vii</w:t>
      </w:r>
      <w:r w:rsidR="715048C0">
        <w:t>m</w:t>
      </w:r>
      <w:r w:rsidR="1FD2285D">
        <w:t xml:space="preserve">a vastavusse </w:t>
      </w:r>
      <w:r w:rsidR="770BE018">
        <w:t xml:space="preserve">käesoleva </w:t>
      </w:r>
      <w:r w:rsidR="1FD2285D">
        <w:t>seaduse §</w:t>
      </w:r>
      <w:r w:rsidR="459DB840">
        <w:t xml:space="preserve"> </w:t>
      </w:r>
      <w:r w:rsidR="00AD2B33">
        <w:t>40</w:t>
      </w:r>
      <w:r w:rsidR="459DB840">
        <w:t xml:space="preserve"> l</w:t>
      </w:r>
      <w:r w:rsidR="06DAD35D">
        <w:t>õike</w:t>
      </w:r>
      <w:r w:rsidR="459DB840">
        <w:t xml:space="preserve"> </w:t>
      </w:r>
      <w:r w:rsidR="00451F9B">
        <w:t>5</w:t>
      </w:r>
      <w:r w:rsidR="459DB840">
        <w:t xml:space="preserve"> alusel kehtestatud nõuetele </w:t>
      </w:r>
      <w:r w:rsidR="4F474D3E" w:rsidRPr="2DA361DC">
        <w:rPr>
          <w:rFonts w:eastAsia="Times New Roman"/>
        </w:rPr>
        <w:t xml:space="preserve">kahe aasta jooksul pärast </w:t>
      </w:r>
      <w:ins w:id="368" w:author="Katariina Kärsten - JUSTDIGI" w:date="2025-01-27T11:13:00Z" w16du:dateUtc="2025-01-27T09:13:00Z">
        <w:r w:rsidR="00AD54B2">
          <w:rPr>
            <w:rFonts w:eastAsia="Times New Roman"/>
          </w:rPr>
          <w:t xml:space="preserve">käesoleva seaduse </w:t>
        </w:r>
      </w:ins>
      <w:r w:rsidR="007E7E48">
        <w:rPr>
          <w:rFonts w:eastAsia="Times New Roman"/>
        </w:rPr>
        <w:t xml:space="preserve">§ </w:t>
      </w:r>
      <w:r w:rsidR="00BC33A8">
        <w:rPr>
          <w:rFonts w:eastAsia="Times New Roman"/>
        </w:rPr>
        <w:t>40 l</w:t>
      </w:r>
      <w:ins w:id="369" w:author="Aili Sandre - JUSTDIGI" w:date="2025-01-14T12:27:00Z" w16du:dateUtc="2025-01-14T10:27:00Z">
        <w:r w:rsidR="006A4599">
          <w:rPr>
            <w:rFonts w:eastAsia="Times New Roman"/>
          </w:rPr>
          <w:t>õikes</w:t>
        </w:r>
      </w:ins>
      <w:del w:id="370" w:author="Aili Sandre - JUSTDIGI" w:date="2025-01-14T12:27:00Z" w16du:dateUtc="2025-01-14T10:27:00Z">
        <w:r w:rsidR="00BC33A8" w:rsidDel="006A4599">
          <w:rPr>
            <w:rFonts w:eastAsia="Times New Roman"/>
          </w:rPr>
          <w:delText>g</w:delText>
        </w:r>
      </w:del>
      <w:r w:rsidR="00BC33A8">
        <w:rPr>
          <w:rFonts w:eastAsia="Times New Roman"/>
        </w:rPr>
        <w:t xml:space="preserve"> 5 nimetatud määruse</w:t>
      </w:r>
      <w:r w:rsidR="4F474D3E" w:rsidRPr="2DA361DC">
        <w:rPr>
          <w:rFonts w:eastAsia="Times New Roman"/>
        </w:rPr>
        <w:t xml:space="preserve"> jõustumist.</w:t>
      </w:r>
    </w:p>
    <w:p w14:paraId="228ACB58" w14:textId="1A4A27EF" w:rsidR="62DA6DDF" w:rsidRDefault="62DA6DDF" w:rsidP="00E111C9">
      <w:pPr>
        <w:spacing w:after="0" w:line="240" w:lineRule="auto"/>
        <w:jc w:val="both"/>
        <w:rPr>
          <w:rFonts w:eastAsia="Times New Roman"/>
          <w:b/>
          <w:bCs/>
        </w:rPr>
      </w:pPr>
    </w:p>
    <w:p w14:paraId="33921465" w14:textId="7DCC9C1E" w:rsidR="009077B4" w:rsidRPr="000E1681" w:rsidRDefault="009077B4">
      <w:pPr>
        <w:spacing w:line="240" w:lineRule="auto"/>
        <w:jc w:val="both"/>
        <w:rPr>
          <w:b/>
          <w:bCs/>
        </w:rPr>
        <w:pPrChange w:id="371" w:author="Aili Sandre - JUSTDIGI" w:date="2025-01-14T14:51:00Z" w16du:dateUtc="2025-01-14T12:51:00Z">
          <w:pPr>
            <w:jc w:val="both"/>
          </w:pPr>
        </w:pPrChange>
      </w:pPr>
      <w:r w:rsidRPr="000E1681">
        <w:rPr>
          <w:b/>
          <w:bCs/>
        </w:rPr>
        <w:t xml:space="preserve">§ </w:t>
      </w:r>
      <w:r w:rsidR="00681653">
        <w:rPr>
          <w:b/>
          <w:bCs/>
        </w:rPr>
        <w:t>5</w:t>
      </w:r>
      <w:r w:rsidR="00045FE8">
        <w:rPr>
          <w:b/>
          <w:bCs/>
        </w:rPr>
        <w:t>3</w:t>
      </w:r>
      <w:r w:rsidRPr="000E1681">
        <w:rPr>
          <w:b/>
          <w:bCs/>
        </w:rPr>
        <w:t xml:space="preserve">. </w:t>
      </w:r>
      <w:r w:rsidR="00492552" w:rsidRPr="000E1681">
        <w:rPr>
          <w:b/>
          <w:bCs/>
        </w:rPr>
        <w:t>Valdkon</w:t>
      </w:r>
      <w:r w:rsidR="00492552">
        <w:rPr>
          <w:b/>
          <w:bCs/>
        </w:rPr>
        <w:t xml:space="preserve">na </w:t>
      </w:r>
      <w:r w:rsidR="00492552" w:rsidRPr="37A0C3FD">
        <w:rPr>
          <w:b/>
          <w:bCs/>
        </w:rPr>
        <w:t>programmide</w:t>
      </w:r>
      <w:r w:rsidR="0039674B" w:rsidDel="00492552">
        <w:rPr>
          <w:b/>
          <w:bCs/>
        </w:rPr>
        <w:t xml:space="preserve"> </w:t>
      </w:r>
      <w:r w:rsidRPr="000E1681">
        <w:rPr>
          <w:b/>
          <w:bCs/>
        </w:rPr>
        <w:t>kooskõlla viimine kliimaeesmärkide ja põhimõtetega</w:t>
      </w:r>
    </w:p>
    <w:p w14:paraId="5918D067" w14:textId="73A82B29" w:rsidR="00C51196" w:rsidRPr="000E1681" w:rsidRDefault="75EFFCE5">
      <w:pPr>
        <w:spacing w:line="240" w:lineRule="auto"/>
        <w:jc w:val="both"/>
        <w:pPrChange w:id="372" w:author="Aili Sandre - JUSTDIGI" w:date="2025-01-14T14:51:00Z" w16du:dateUtc="2025-01-14T12:51:00Z">
          <w:pPr>
            <w:spacing w:line="257" w:lineRule="auto"/>
            <w:jc w:val="both"/>
          </w:pPr>
        </w:pPrChange>
      </w:pPr>
      <w:r>
        <w:t xml:space="preserve">(1) </w:t>
      </w:r>
      <w:r w:rsidR="00C51196" w:rsidRPr="000E1681">
        <w:t xml:space="preserve">Kliimaministeerium koostab koostöös teadlaste ja huvirühmadega </w:t>
      </w:r>
      <w:r w:rsidR="00C51196">
        <w:t xml:space="preserve">12 kuu jooksul </w:t>
      </w:r>
      <w:del w:id="373" w:author="Aili Sandre - JUSTDIGI" w:date="2025-01-14T12:27:00Z" w16du:dateUtc="2025-01-14T10:27:00Z">
        <w:r w:rsidR="00C51196" w:rsidDel="006A4599">
          <w:delText xml:space="preserve">peale </w:delText>
        </w:r>
      </w:del>
      <w:r w:rsidR="00C51196">
        <w:t>käesoleva seaduse jõustumis</w:t>
      </w:r>
      <w:ins w:id="374" w:author="Aili Sandre - JUSTDIGI" w:date="2025-01-14T12:28:00Z" w16du:dateUtc="2025-01-14T10:28:00Z">
        <w:r w:rsidR="000E2CEB">
          <w:t>es</w:t>
        </w:r>
      </w:ins>
      <w:r w:rsidR="00C51196">
        <w:t>t</w:t>
      </w:r>
      <w:r w:rsidR="00C51196" w:rsidRPr="000E1681">
        <w:t xml:space="preserve"> </w:t>
      </w:r>
      <w:ins w:id="375" w:author="Aili Sandre - JUSTDIGI" w:date="2025-01-14T12:28:00Z" w16du:dateUtc="2025-01-14T10:28:00Z">
        <w:r w:rsidR="000E2CEB">
          <w:t xml:space="preserve">arvates </w:t>
        </w:r>
      </w:ins>
      <w:r w:rsidR="00C51196" w:rsidRPr="000E1681">
        <w:t xml:space="preserve">kliimamuutustega kohanemise </w:t>
      </w:r>
      <w:ins w:id="376" w:author="Aili Sandre - JUSTDIGI" w:date="2025-01-14T13:54:00Z">
        <w:r w:rsidR="37330140">
          <w:t>tegevuskava</w:t>
        </w:r>
      </w:ins>
      <w:commentRangeStart w:id="377"/>
      <w:del w:id="378" w:author="Aili Sandre - JUSTDIGI" w:date="2025-01-14T13:54:00Z">
        <w:r w:rsidR="00C51196">
          <w:delText>teekaardi</w:delText>
        </w:r>
      </w:del>
      <w:commentRangeEnd w:id="377"/>
      <w:r w:rsidR="003A04E3">
        <w:rPr>
          <w:rStyle w:val="Kommentaariviide"/>
        </w:rPr>
        <w:commentReference w:id="377"/>
      </w:r>
      <w:r w:rsidR="00C51196" w:rsidRPr="000E1681">
        <w:t>, mis aitab § 3</w:t>
      </w:r>
      <w:r w:rsidR="00C51196">
        <w:t>5</w:t>
      </w:r>
      <w:r w:rsidR="00C51196" w:rsidRPr="000E1681">
        <w:t xml:space="preserve"> lõikes </w:t>
      </w:r>
      <w:r w:rsidR="00C51196">
        <w:t>3</w:t>
      </w:r>
      <w:r w:rsidR="00C51196" w:rsidRPr="000E1681">
        <w:t xml:space="preserve"> sätestatu</w:t>
      </w:r>
      <w:ins w:id="379" w:author="Aili Sandre - JUSTDIGI" w:date="2025-01-14T12:28:00Z" w16du:dateUtc="2025-01-14T10:28:00Z">
        <w:r w:rsidR="00253D2A">
          <w:t xml:space="preserve"> alusel</w:t>
        </w:r>
      </w:ins>
      <w:del w:id="380" w:author="Aili Sandre - JUSTDIGI" w:date="2025-01-14T12:29:00Z" w16du:dateUtc="2025-01-14T10:29:00Z">
        <w:r w:rsidR="00C51196" w:rsidRPr="000E1681" w:rsidDel="00253D2A">
          <w:delText>st tulenevalt erinevatel valdkondadel</w:delText>
        </w:r>
      </w:del>
      <w:ins w:id="381" w:author="Aili Sandre - JUSTDIGI" w:date="2025-01-14T12:30:00Z" w16du:dateUtc="2025-01-14T10:30:00Z">
        <w:r w:rsidR="00BB17EF">
          <w:t xml:space="preserve"> </w:t>
        </w:r>
      </w:ins>
      <w:ins w:id="382" w:author="Aili Sandre - JUSTDIGI" w:date="2025-01-14T13:58:00Z">
        <w:r w:rsidR="435D567E">
          <w:t>määrata</w:t>
        </w:r>
      </w:ins>
      <w:ins w:id="383" w:author="Aili Sandre - JUSTDIGI" w:date="2025-01-14T13:59:00Z">
        <w:r w:rsidR="45383B0C">
          <w:t xml:space="preserve"> </w:t>
        </w:r>
      </w:ins>
      <w:ins w:id="384" w:author="Aili Sandre - JUSTDIGI" w:date="2025-01-14T15:07:00Z" w16du:dateUtc="2025-01-14T13:07:00Z">
        <w:r w:rsidR="004B3765">
          <w:t>valdkondades</w:t>
        </w:r>
      </w:ins>
      <w:ins w:id="385" w:author="Aili Sandre - JUSTDIGI" w:date="2025-01-14T13:58:00Z">
        <w:r w:rsidR="435D567E">
          <w:t xml:space="preserve"> kindlaks</w:t>
        </w:r>
      </w:ins>
      <w:del w:id="386" w:author="Aili Sandre - JUSTDIGI" w:date="2025-01-14T12:30:00Z" w16du:dateUtc="2025-01-14T10:30:00Z">
        <w:r w:rsidR="00C51196" w:rsidRPr="000E1681" w:rsidDel="00BB17EF">
          <w:delText xml:space="preserve"> sisustada</w:delText>
        </w:r>
      </w:del>
      <w:r w:rsidR="00C51196" w:rsidRPr="000E1681">
        <w:t xml:space="preserve"> </w:t>
      </w:r>
      <w:ins w:id="387" w:author="Microsoft Word" w:date="2025-01-14T16:16:00Z" w16du:dateUtc="2025-01-14T14:16:00Z">
        <w:del w:id="388" w:author="Aili Sandre - JUSTDIGI" w:date="2025-01-15T09:04:00Z" w16du:dateUtc="2025-01-15T07:04:00Z">
          <w:r w:rsidR="00A04AE7" w:rsidDel="00F267B5">
            <w:delText xml:space="preserve">otsustada </w:delText>
          </w:r>
        </w:del>
      </w:ins>
      <w:r w:rsidR="00C51196" w:rsidRPr="000E1681">
        <w:t>kohanemisega seotud olulis</w:t>
      </w:r>
      <w:ins w:id="389" w:author="Aili Sandre - JUSTDIGI" w:date="2025-01-14T12:32:00Z" w16du:dateUtc="2025-01-14T10:32:00Z">
        <w:r w:rsidR="002148E8">
          <w:t>ed</w:t>
        </w:r>
      </w:ins>
      <w:del w:id="390" w:author="Aili Sandre - JUSTDIGI" w:date="2025-01-14T12:32:00Z" w16du:dateUtc="2025-01-14T10:32:00Z">
        <w:r w:rsidR="00C51196" w:rsidRPr="000E1681" w:rsidDel="002148E8">
          <w:delText>i</w:delText>
        </w:r>
      </w:del>
      <w:r w:rsidR="00C51196" w:rsidRPr="000E1681">
        <w:t xml:space="preserve"> tegevus</w:t>
      </w:r>
      <w:ins w:id="391" w:author="Aili Sandre - JUSTDIGI" w:date="2025-01-14T12:32:00Z" w16du:dateUtc="2025-01-14T10:32:00Z">
        <w:r w:rsidR="002148E8">
          <w:t>ed</w:t>
        </w:r>
      </w:ins>
      <w:del w:id="392" w:author="Aili Sandre - JUSTDIGI" w:date="2025-01-14T12:32:00Z" w16du:dateUtc="2025-01-14T10:32:00Z">
        <w:r w:rsidR="00C51196" w:rsidRPr="000E1681" w:rsidDel="002148E8">
          <w:delText>i</w:delText>
        </w:r>
      </w:del>
      <w:r w:rsidR="00C51196" w:rsidRPr="000E1681">
        <w:t xml:space="preserve"> ning seada </w:t>
      </w:r>
      <w:del w:id="393" w:author="Microsoft Word" w:date="2025-01-14T16:16:00Z" w16du:dateUtc="2025-01-14T14:16:00Z">
        <w:r w:rsidR="00C51196">
          <w:delText>sektor</w:delText>
        </w:r>
      </w:del>
      <w:ins w:id="394" w:author="Aili Sandre - JUSTDIGI" w:date="2025-01-14T12:31:00Z">
        <w:del w:id="395" w:author="Microsoft Word" w:date="2025-01-14T16:16:00Z" w16du:dateUtc="2025-01-14T14:16:00Z">
          <w:r w:rsidR="005E7E40">
            <w:delText>iti</w:delText>
          </w:r>
        </w:del>
      </w:ins>
      <w:ins w:id="396" w:author="Microsoft Word" w:date="2025-01-14T16:16:00Z" w16du:dateUtc="2025-01-14T14:16:00Z">
        <w:r w:rsidR="00C51196" w:rsidRPr="000E1681">
          <w:t>sektor</w:t>
        </w:r>
        <w:r w:rsidR="005E7E40">
          <w:t>it</w:t>
        </w:r>
        <w:r w:rsidR="004B3245">
          <w:t>e</w:t>
        </w:r>
      </w:ins>
      <w:del w:id="397" w:author="Aili Sandre - JUSTDIGI" w:date="2025-01-14T12:31:00Z" w16du:dateUtc="2025-01-14T10:31:00Z">
        <w:r w:rsidR="00C51196" w:rsidRPr="000E1681" w:rsidDel="005E7E40">
          <w:delText xml:space="preserve">aalsed </w:delText>
        </w:r>
      </w:del>
      <w:ins w:id="398" w:author="Aili Sandre - JUSTDIGI" w:date="2025-01-14T12:31:00Z" w16du:dateUtc="2025-01-14T10:31:00Z">
        <w:r w:rsidR="005E7E40">
          <w:t xml:space="preserve"> </w:t>
        </w:r>
      </w:ins>
      <w:r w:rsidR="00C51196" w:rsidRPr="000E1681">
        <w:t>kohanemise eesmärgid.</w:t>
      </w:r>
      <w:del w:id="399" w:author="Aili Sandre - JUSTDIGI" w:date="2025-01-14T12:31:00Z" w16du:dateUtc="2025-01-14T10:31:00Z">
        <w:r w:rsidR="00C51196" w:rsidRPr="000E1681" w:rsidDel="005E7E40">
          <w:delText xml:space="preserve"> </w:delText>
        </w:r>
      </w:del>
    </w:p>
    <w:p w14:paraId="0625481A" w14:textId="2E96264E" w:rsidR="009077B4" w:rsidRPr="000E1681" w:rsidRDefault="17045B51">
      <w:pPr>
        <w:spacing w:after="0" w:line="240" w:lineRule="auto"/>
        <w:jc w:val="both"/>
        <w:pPrChange w:id="400" w:author="Aili Sandre - JUSTDIGI" w:date="2025-01-14T14:51:00Z" w16du:dateUtc="2025-01-14T12:51:00Z">
          <w:pPr>
            <w:jc w:val="both"/>
          </w:pPr>
        </w:pPrChange>
      </w:pPr>
      <w:r w:rsidRPr="00452C9B">
        <w:rPr>
          <w:rFonts w:eastAsiaTheme="minorEastAsia"/>
        </w:rPr>
        <w:t xml:space="preserve">(2) </w:t>
      </w:r>
      <w:r w:rsidR="009077B4" w:rsidRPr="00452C9B">
        <w:rPr>
          <w:rFonts w:eastAsiaTheme="minorEastAsia"/>
        </w:rPr>
        <w:t xml:space="preserve">Ministeeriumid viivad </w:t>
      </w:r>
      <w:del w:id="401" w:author="Aili Sandre - JUSTDIGI" w:date="2025-01-14T12:41:00Z" w16du:dateUtc="2025-01-14T10:41:00Z">
        <w:r w:rsidR="009077B4" w:rsidRPr="00452C9B" w:rsidDel="00BC03C9">
          <w:rPr>
            <w:rFonts w:eastAsiaTheme="minorEastAsia"/>
          </w:rPr>
          <w:delText xml:space="preserve">hiljemalt </w:delText>
        </w:r>
      </w:del>
      <w:r w:rsidR="009077B4" w:rsidRPr="00452C9B">
        <w:rPr>
          <w:rFonts w:eastAsiaTheme="minorEastAsia"/>
        </w:rPr>
        <w:t xml:space="preserve">12 kuu jooksul käesoleva seaduse jõustumisest arvates </w:t>
      </w:r>
      <w:r w:rsidR="00595BDC" w:rsidRPr="00452C9B">
        <w:rPr>
          <w:rFonts w:eastAsiaTheme="minorEastAsia"/>
        </w:rPr>
        <w:t xml:space="preserve">oma </w:t>
      </w:r>
      <w:r w:rsidR="00804C9E" w:rsidRPr="00452C9B">
        <w:rPr>
          <w:rFonts w:eastAsiaTheme="minorEastAsia"/>
        </w:rPr>
        <w:t>valdkonna programm</w:t>
      </w:r>
      <w:r w:rsidR="00595BDC" w:rsidRPr="00452C9B">
        <w:rPr>
          <w:rFonts w:eastAsiaTheme="minorEastAsia"/>
        </w:rPr>
        <w:t>i</w:t>
      </w:r>
      <w:r w:rsidR="00073274" w:rsidRPr="00452C9B">
        <w:rPr>
          <w:rFonts w:eastAsiaTheme="minorEastAsia"/>
        </w:rPr>
        <w:t>d</w:t>
      </w:r>
      <w:r w:rsidR="00804C9E" w:rsidRPr="00452C9B">
        <w:rPr>
          <w:rFonts w:eastAsiaTheme="minorEastAsia"/>
        </w:rPr>
        <w:t xml:space="preserve"> </w:t>
      </w:r>
      <w:r w:rsidR="009077B4" w:rsidRPr="00452C9B">
        <w:rPr>
          <w:rFonts w:eastAsiaTheme="minorEastAsia"/>
        </w:rPr>
        <w:t xml:space="preserve">kooskõlla kliimamuutuste leevendamise ning kliimamuutustega kohanemise põhimõtete ja eesmärkidega </w:t>
      </w:r>
      <w:del w:id="402" w:author="Aili Sandre - JUSTDIGI" w:date="2025-01-14T13:37:00Z" w16du:dateUtc="2025-01-14T11:37:00Z">
        <w:r w:rsidR="009077B4" w:rsidRPr="00452C9B" w:rsidDel="00926ED1">
          <w:rPr>
            <w:rFonts w:eastAsiaTheme="minorEastAsia"/>
          </w:rPr>
          <w:delText xml:space="preserve">vastavalt </w:delText>
        </w:r>
      </w:del>
      <w:r w:rsidR="009077B4" w:rsidRPr="00452C9B">
        <w:rPr>
          <w:rFonts w:eastAsiaTheme="minorEastAsia"/>
        </w:rPr>
        <w:t>§ 3</w:t>
      </w:r>
      <w:r w:rsidR="00FE714E" w:rsidRPr="00452C9B">
        <w:rPr>
          <w:rFonts w:eastAsiaTheme="minorEastAsia"/>
        </w:rPr>
        <w:t>5</w:t>
      </w:r>
      <w:r w:rsidR="009077B4" w:rsidRPr="00452C9B">
        <w:rPr>
          <w:rFonts w:eastAsiaTheme="minorEastAsia"/>
        </w:rPr>
        <w:t xml:space="preserve"> lõikes </w:t>
      </w:r>
      <w:r w:rsidR="001835AD" w:rsidRPr="00452C9B">
        <w:rPr>
          <w:rFonts w:eastAsiaTheme="minorEastAsia"/>
        </w:rPr>
        <w:t>3</w:t>
      </w:r>
      <w:r w:rsidR="009077B4" w:rsidRPr="00452C9B">
        <w:rPr>
          <w:rFonts w:eastAsiaTheme="minorEastAsia"/>
        </w:rPr>
        <w:t xml:space="preserve"> ja § 3</w:t>
      </w:r>
      <w:r w:rsidR="00D666CC" w:rsidRPr="00452C9B">
        <w:rPr>
          <w:rFonts w:eastAsiaTheme="minorEastAsia"/>
        </w:rPr>
        <w:t>8</w:t>
      </w:r>
      <w:r w:rsidR="009077B4" w:rsidRPr="00452C9B">
        <w:rPr>
          <w:rFonts w:eastAsiaTheme="minorEastAsia"/>
        </w:rPr>
        <w:t xml:space="preserve"> sätestatu</w:t>
      </w:r>
      <w:ins w:id="403" w:author="Aili Sandre - JUSTDIGI" w:date="2025-01-14T13:37:00Z" w16du:dateUtc="2025-01-14T11:37:00Z">
        <w:r w:rsidR="00926ED1" w:rsidRPr="00452C9B">
          <w:rPr>
            <w:rFonts w:eastAsiaTheme="minorEastAsia"/>
            <w:rPrChange w:id="404" w:author="Aili Sandre - JUSTDIGI" w:date="2025-01-15T09:05:00Z" w16du:dateUtc="2025-01-15T07:05:00Z">
              <w:rPr>
                <w:rFonts w:eastAsiaTheme="minorEastAsia"/>
                <w:highlight w:val="yellow"/>
              </w:rPr>
            </w:rPrChange>
          </w:rPr>
          <w:t xml:space="preserve"> </w:t>
        </w:r>
        <w:r w:rsidR="00237236" w:rsidRPr="00452C9B">
          <w:rPr>
            <w:rFonts w:eastAsiaTheme="minorEastAsia"/>
            <w:rPrChange w:id="405" w:author="Aili Sandre - JUSTDIGI" w:date="2025-01-15T09:05:00Z" w16du:dateUtc="2025-01-15T07:05:00Z">
              <w:rPr>
                <w:rFonts w:eastAsiaTheme="minorEastAsia"/>
                <w:highlight w:val="yellow"/>
              </w:rPr>
            </w:rPrChange>
          </w:rPr>
          <w:t>kohaselt</w:t>
        </w:r>
      </w:ins>
      <w:del w:id="406" w:author="Aili Sandre - JUSTDIGI" w:date="2025-01-14T13:37:00Z" w16du:dateUtc="2025-01-14T11:37:00Z">
        <w:r w:rsidR="009077B4" w:rsidRPr="00452C9B" w:rsidDel="00237236">
          <w:rPr>
            <w:rFonts w:eastAsiaTheme="minorEastAsia"/>
          </w:rPr>
          <w:delText>le</w:delText>
        </w:r>
      </w:del>
      <w:r w:rsidR="009077B4" w:rsidRPr="00452C9B">
        <w:rPr>
          <w:rFonts w:eastAsiaTheme="minorEastAsia"/>
        </w:rPr>
        <w:t>.</w:t>
      </w:r>
      <w:del w:id="407" w:author="Aili Sandre - JUSTDIGI" w:date="2025-01-14T13:37:00Z" w16du:dateUtc="2025-01-14T11:37:00Z">
        <w:r w:rsidR="009077B4" w:rsidRPr="61B0C24C" w:rsidDel="00237236">
          <w:rPr>
            <w:rFonts w:eastAsiaTheme="minorEastAsia"/>
          </w:rPr>
          <w:delText xml:space="preserve"> </w:delText>
        </w:r>
      </w:del>
    </w:p>
    <w:p w14:paraId="23DBC410" w14:textId="77777777" w:rsidR="009077B4" w:rsidRDefault="009077B4" w:rsidP="00E111C9">
      <w:pPr>
        <w:spacing w:after="0" w:line="240" w:lineRule="auto"/>
        <w:jc w:val="both"/>
        <w:rPr>
          <w:rFonts w:eastAsia="Times New Roman"/>
          <w:b/>
          <w:bCs/>
        </w:rPr>
      </w:pPr>
    </w:p>
    <w:p w14:paraId="2C08C947" w14:textId="2B4A503D" w:rsidR="663F25D6" w:rsidRPr="00FF484F" w:rsidRDefault="0C388F89" w:rsidP="00E111C9">
      <w:pPr>
        <w:spacing w:after="0" w:line="240" w:lineRule="auto"/>
        <w:jc w:val="both"/>
        <w:rPr>
          <w:rFonts w:eastAsia="Times New Roman"/>
          <w:b/>
          <w:bCs/>
        </w:rPr>
      </w:pPr>
      <w:r w:rsidRPr="00FF484F">
        <w:rPr>
          <w:rFonts w:eastAsia="Times New Roman"/>
          <w:b/>
          <w:bCs/>
        </w:rPr>
        <w:t>§ 5</w:t>
      </w:r>
      <w:r w:rsidR="00FE79BB" w:rsidRPr="00FF484F">
        <w:rPr>
          <w:rFonts w:eastAsia="Times New Roman"/>
          <w:b/>
          <w:bCs/>
        </w:rPr>
        <w:t>4</w:t>
      </w:r>
      <w:r w:rsidRPr="00FF484F">
        <w:rPr>
          <w:rFonts w:eastAsia="Times New Roman"/>
          <w:b/>
          <w:bCs/>
        </w:rPr>
        <w:t>. Turba kaevandamise põhimõtete muutmine maakasutussektori eesmärkide saavutamiseks</w:t>
      </w:r>
    </w:p>
    <w:p w14:paraId="71F05B18" w14:textId="5139A4DB" w:rsidR="30EEF9E7" w:rsidRPr="00FF484F" w:rsidRDefault="30EEF9E7">
      <w:pPr>
        <w:spacing w:after="0" w:line="240" w:lineRule="auto"/>
        <w:jc w:val="both"/>
        <w:rPr>
          <w:rFonts w:eastAsia="Times New Roman"/>
          <w:b/>
          <w:bCs/>
        </w:rPr>
        <w:pPrChange w:id="408" w:author="Aili Sandre - JUSTDIGI" w:date="2025-01-14T14:51:00Z" w16du:dateUtc="2025-01-14T12:51:00Z">
          <w:pPr>
            <w:spacing w:after="0" w:line="257" w:lineRule="auto"/>
            <w:jc w:val="both"/>
          </w:pPr>
        </w:pPrChange>
      </w:pPr>
    </w:p>
    <w:p w14:paraId="006E5DDB" w14:textId="4F52AFC3" w:rsidR="002679B4" w:rsidRDefault="0C388F89">
      <w:pPr>
        <w:spacing w:after="0" w:line="240" w:lineRule="auto"/>
        <w:jc w:val="both"/>
        <w:rPr>
          <w:rFonts w:eastAsia="Times New Roman"/>
        </w:rPr>
        <w:pPrChange w:id="409" w:author="Aili Sandre - JUSTDIGI" w:date="2025-01-14T14:51:00Z" w16du:dateUtc="2025-01-14T12:51:00Z">
          <w:pPr>
            <w:spacing w:after="0" w:line="257" w:lineRule="auto"/>
            <w:jc w:val="both"/>
          </w:pPr>
        </w:pPrChange>
      </w:pPr>
      <w:r w:rsidRPr="00FF484F">
        <w:rPr>
          <w:rFonts w:eastAsia="Times New Roman"/>
        </w:rPr>
        <w:t xml:space="preserve">Kliimaministeerium töötab </w:t>
      </w:r>
      <w:del w:id="410" w:author="Aili Sandre - JUSTDIGI" w:date="2025-01-15T09:05:00Z" w16du:dateUtc="2025-01-15T07:05:00Z">
        <w:r w:rsidRPr="00FF484F" w:rsidDel="00452C9B">
          <w:rPr>
            <w:rFonts w:eastAsia="Times New Roman"/>
          </w:rPr>
          <w:delText xml:space="preserve">välja </w:delText>
        </w:r>
      </w:del>
      <w:r w:rsidRPr="00FF484F">
        <w:rPr>
          <w:rFonts w:eastAsia="Times New Roman"/>
        </w:rPr>
        <w:t>käesoleva seaduse § 3</w:t>
      </w:r>
      <w:r w:rsidR="00D051FE" w:rsidRPr="00FF484F">
        <w:rPr>
          <w:rFonts w:eastAsia="Times New Roman"/>
        </w:rPr>
        <w:t>4</w:t>
      </w:r>
      <w:r w:rsidRPr="00FF484F">
        <w:rPr>
          <w:rFonts w:eastAsia="Times New Roman"/>
        </w:rPr>
        <w:t xml:space="preserve"> lõikes </w:t>
      </w:r>
      <w:r w:rsidR="00687D9B" w:rsidRPr="00FF484F">
        <w:rPr>
          <w:rFonts w:eastAsia="Times New Roman"/>
        </w:rPr>
        <w:t>4</w:t>
      </w:r>
      <w:r w:rsidRPr="00FF484F">
        <w:rPr>
          <w:rFonts w:eastAsia="Times New Roman"/>
        </w:rPr>
        <w:t xml:space="preserve"> sätestatud turbasektori eesmärkide saavutamiseks </w:t>
      </w:r>
      <w:ins w:id="411" w:author="Aili Sandre - JUSTDIGI" w:date="2025-01-15T09:05:00Z" w16du:dateUtc="2025-01-15T07:05:00Z">
        <w:r w:rsidR="00452C9B" w:rsidRPr="00FF484F">
          <w:rPr>
            <w:rFonts w:eastAsia="Times New Roman"/>
          </w:rPr>
          <w:t xml:space="preserve">välja </w:t>
        </w:r>
      </w:ins>
      <w:r w:rsidRPr="00FF484F">
        <w:rPr>
          <w:rFonts w:eastAsia="Times New Roman"/>
        </w:rPr>
        <w:t>vajalikud turba kaevandamise põhimõtete muudatused ja esitab maapõueseaduse muutmiseks ettepaneku 2026. aasta 1. jaanuariks, vajaduse korral ka ettepanekud maapõueseaduse alusel antud õigusaktide muutmiseks.</w:t>
      </w:r>
    </w:p>
    <w:p w14:paraId="3F0FA16F" w14:textId="40D8A800" w:rsidR="25E57673" w:rsidRDefault="25E57673">
      <w:pPr>
        <w:spacing w:after="0" w:line="240" w:lineRule="auto"/>
        <w:jc w:val="both"/>
        <w:rPr>
          <w:rFonts w:eastAsia="Times New Roman"/>
        </w:rPr>
        <w:pPrChange w:id="412" w:author="Aili Sandre - JUSTDIGI" w:date="2025-01-14T14:51:00Z" w16du:dateUtc="2025-01-14T12:51:00Z">
          <w:pPr>
            <w:spacing w:after="0" w:line="257" w:lineRule="auto"/>
            <w:jc w:val="both"/>
          </w:pPr>
        </w:pPrChange>
      </w:pPr>
    </w:p>
    <w:p w14:paraId="0714F054" w14:textId="0925ED13" w:rsidR="25E57673" w:rsidRPr="009540A1" w:rsidRDefault="00D81339">
      <w:pPr>
        <w:spacing w:after="0" w:line="240" w:lineRule="auto"/>
        <w:jc w:val="both"/>
        <w:rPr>
          <w:rFonts w:eastAsia="Times New Roman"/>
          <w:b/>
        </w:rPr>
        <w:pPrChange w:id="413" w:author="Aili Sandre - JUSTDIGI" w:date="2025-01-14T14:51:00Z" w16du:dateUtc="2025-01-14T12:51:00Z">
          <w:pPr>
            <w:spacing w:after="0" w:line="257" w:lineRule="auto"/>
            <w:jc w:val="both"/>
          </w:pPr>
        </w:pPrChange>
      </w:pPr>
      <w:r w:rsidRPr="009540A1">
        <w:rPr>
          <w:rFonts w:eastAsia="Times New Roman"/>
          <w:b/>
        </w:rPr>
        <w:t>§ 5</w:t>
      </w:r>
      <w:r w:rsidR="00876EE2">
        <w:rPr>
          <w:rFonts w:eastAsia="Times New Roman"/>
          <w:b/>
        </w:rPr>
        <w:t>5</w:t>
      </w:r>
      <w:r w:rsidRPr="009540A1">
        <w:rPr>
          <w:rFonts w:eastAsia="Times New Roman"/>
          <w:b/>
        </w:rPr>
        <w:t xml:space="preserve">. </w:t>
      </w:r>
      <w:r w:rsidR="00FD234F" w:rsidRPr="009540A1">
        <w:rPr>
          <w:rFonts w:eastAsia="Times New Roman"/>
          <w:b/>
        </w:rPr>
        <w:t xml:space="preserve">Kasvuhoonegaaside </w:t>
      </w:r>
      <w:r w:rsidR="00901082" w:rsidRPr="009540A1">
        <w:rPr>
          <w:rFonts w:eastAsia="Times New Roman"/>
          <w:b/>
        </w:rPr>
        <w:t>heite vähendamist toetavate tehnoloogiate</w:t>
      </w:r>
      <w:r w:rsidR="0091785B" w:rsidRPr="009540A1">
        <w:rPr>
          <w:rFonts w:eastAsia="Times New Roman"/>
          <w:b/>
        </w:rPr>
        <w:t xml:space="preserve"> </w:t>
      </w:r>
      <w:r w:rsidR="00747E0E" w:rsidRPr="009540A1">
        <w:rPr>
          <w:rFonts w:eastAsia="Times New Roman"/>
          <w:b/>
        </w:rPr>
        <w:t>arendamiseks</w:t>
      </w:r>
      <w:r w:rsidR="00A84432" w:rsidRPr="009540A1">
        <w:rPr>
          <w:rFonts w:eastAsia="Times New Roman"/>
          <w:b/>
        </w:rPr>
        <w:t xml:space="preserve"> </w:t>
      </w:r>
      <w:r w:rsidR="007B70B3" w:rsidRPr="009540A1">
        <w:rPr>
          <w:rFonts w:eastAsia="Times New Roman"/>
          <w:b/>
        </w:rPr>
        <w:t>sobi</w:t>
      </w:r>
      <w:ins w:id="414" w:author="Aili Sandre - JUSTDIGI" w:date="2025-01-14T13:38:00Z" w16du:dateUtc="2025-01-14T11:38:00Z">
        <w:r w:rsidR="00237236">
          <w:rPr>
            <w:rFonts w:eastAsia="Times New Roman"/>
            <w:b/>
          </w:rPr>
          <w:t>vate</w:t>
        </w:r>
      </w:ins>
      <w:del w:id="415" w:author="Aili Sandre - JUSTDIGI" w:date="2025-01-14T13:38:00Z" w16du:dateUtc="2025-01-14T11:38:00Z">
        <w:r w:rsidR="007B70B3" w:rsidRPr="009540A1" w:rsidDel="00237236">
          <w:rPr>
            <w:rFonts w:eastAsia="Times New Roman"/>
            <w:b/>
          </w:rPr>
          <w:delText>like</w:delText>
        </w:r>
      </w:del>
      <w:r w:rsidR="009E7D93" w:rsidRPr="009540A1">
        <w:rPr>
          <w:rFonts w:eastAsia="Times New Roman"/>
          <w:b/>
        </w:rPr>
        <w:t xml:space="preserve"> maa-alade väljaselgitamine</w:t>
      </w:r>
    </w:p>
    <w:p w14:paraId="1556D786" w14:textId="7A205AE7" w:rsidR="61B0C24C" w:rsidRDefault="61B0C24C">
      <w:pPr>
        <w:spacing w:after="0" w:line="240" w:lineRule="auto"/>
        <w:jc w:val="both"/>
        <w:pPrChange w:id="416" w:author="Aili Sandre - JUSTDIGI" w:date="2025-01-14T14:51:00Z" w16du:dateUtc="2025-01-14T12:51:00Z">
          <w:pPr>
            <w:jc w:val="both"/>
          </w:pPr>
        </w:pPrChange>
      </w:pPr>
    </w:p>
    <w:p w14:paraId="53983DCA" w14:textId="288122E0" w:rsidR="004A5C64" w:rsidRPr="009540A1" w:rsidRDefault="004A5C64">
      <w:pPr>
        <w:spacing w:line="240" w:lineRule="auto"/>
        <w:jc w:val="both"/>
        <w:pPrChange w:id="417" w:author="Aili Sandre - JUSTDIGI" w:date="2025-01-14T14:51:00Z" w16du:dateUtc="2025-01-14T12:51:00Z">
          <w:pPr>
            <w:jc w:val="both"/>
          </w:pPr>
        </w:pPrChange>
      </w:pPr>
      <w:r w:rsidRPr="009540A1">
        <w:t>Majandus- ja Kommunikatsiooniministeerium koostöös Kliim</w:t>
      </w:r>
      <w:r w:rsidR="006078F1">
        <w:t>am</w:t>
      </w:r>
      <w:r w:rsidRPr="009540A1">
        <w:t>inisteeriumi</w:t>
      </w:r>
      <w:r w:rsidR="000527E5">
        <w:t>ga</w:t>
      </w:r>
      <w:r w:rsidRPr="009540A1">
        <w:t>:</w:t>
      </w:r>
    </w:p>
    <w:p w14:paraId="1287447B" w14:textId="3C772A31" w:rsidR="004A5C64" w:rsidRPr="009540A1" w:rsidRDefault="004A5C64" w:rsidP="00E111C9">
      <w:pPr>
        <w:pStyle w:val="Loendilik"/>
        <w:numPr>
          <w:ilvl w:val="0"/>
          <w:numId w:val="69"/>
        </w:numPr>
        <w:spacing w:after="0" w:line="240" w:lineRule="auto"/>
        <w:jc w:val="both"/>
        <w:rPr>
          <w:rFonts w:eastAsia="Times New Roman"/>
        </w:rPr>
      </w:pPr>
      <w:r w:rsidRPr="009540A1">
        <w:rPr>
          <w:rFonts w:eastAsia="Times New Roman"/>
        </w:rPr>
        <w:t>korraldab kasvuhoonegaaside heite vähendamist toetavate tehnoloogiate arendamiseks sobi</w:t>
      </w:r>
      <w:ins w:id="418" w:author="Aili Sandre - JUSTDIGI" w:date="2025-01-14T13:38:00Z" w16du:dateUtc="2025-01-14T11:38:00Z">
        <w:r w:rsidR="00237236">
          <w:rPr>
            <w:rFonts w:eastAsia="Times New Roman"/>
          </w:rPr>
          <w:t>vate</w:t>
        </w:r>
      </w:ins>
      <w:del w:id="419" w:author="Aili Sandre - JUSTDIGI" w:date="2025-01-14T13:38:00Z" w16du:dateUtc="2025-01-14T11:38:00Z">
        <w:r w:rsidRPr="009540A1" w:rsidDel="00237236">
          <w:rPr>
            <w:rFonts w:eastAsia="Times New Roman"/>
          </w:rPr>
          <w:delText>like</w:delText>
        </w:r>
      </w:del>
      <w:r w:rsidRPr="009540A1">
        <w:rPr>
          <w:rFonts w:eastAsia="Times New Roman"/>
        </w:rPr>
        <w:t xml:space="preserve"> maa-alade välja</w:t>
      </w:r>
      <w:del w:id="420" w:author="Aili Sandre - JUSTDIGI" w:date="2025-01-14T13:38:00Z" w16du:dateUtc="2025-01-14T11:38:00Z">
        <w:r w:rsidRPr="009540A1" w:rsidDel="00064AD0">
          <w:rPr>
            <w:rFonts w:eastAsia="Times New Roman"/>
          </w:rPr>
          <w:delText xml:space="preserve"> </w:delText>
        </w:r>
      </w:del>
      <w:r w:rsidRPr="009540A1">
        <w:rPr>
          <w:rFonts w:eastAsia="Times New Roman"/>
        </w:rPr>
        <w:t>selgitamis</w:t>
      </w:r>
      <w:ins w:id="421" w:author="Aili Sandre - JUSTDIGI" w:date="2025-01-14T13:39:00Z" w16du:dateUtc="2025-01-14T11:39:00Z">
        <w:r w:rsidR="00064AD0">
          <w:rPr>
            <w:rFonts w:eastAsia="Times New Roman"/>
          </w:rPr>
          <w:t>e</w:t>
        </w:r>
      </w:ins>
      <w:del w:id="422" w:author="Aili Sandre - JUSTDIGI" w:date="2025-01-14T13:39:00Z" w16du:dateUtc="2025-01-14T11:39:00Z">
        <w:r w:rsidRPr="009540A1" w:rsidDel="00064AD0">
          <w:rPr>
            <w:rFonts w:eastAsia="Times New Roman"/>
          </w:rPr>
          <w:delText>t</w:delText>
        </w:r>
      </w:del>
      <w:r w:rsidRPr="009540A1">
        <w:rPr>
          <w:rFonts w:eastAsia="Times New Roman"/>
        </w:rPr>
        <w:t xml:space="preserve"> hiljemalt </w:t>
      </w:r>
      <w:ins w:id="423" w:author="Katariina Kärsten - JUSTDIGI" w:date="2025-01-27T11:15:00Z" w16du:dateUtc="2025-01-27T09:15:00Z">
        <w:r w:rsidR="00B703FD">
          <w:rPr>
            <w:rFonts w:eastAsia="Times New Roman"/>
          </w:rPr>
          <w:t xml:space="preserve">2026. aasta </w:t>
        </w:r>
      </w:ins>
      <w:r w:rsidRPr="009540A1">
        <w:rPr>
          <w:rFonts w:eastAsia="Times New Roman"/>
        </w:rPr>
        <w:t>30. aprilliks</w:t>
      </w:r>
      <w:del w:id="424" w:author="Katariina Kärsten - JUSTDIGI" w:date="2025-01-27T11:15:00Z" w16du:dateUtc="2025-01-27T09:15:00Z">
        <w:r w:rsidRPr="009540A1" w:rsidDel="001748F3">
          <w:rPr>
            <w:rFonts w:eastAsia="Times New Roman"/>
          </w:rPr>
          <w:delText xml:space="preserve"> 2026. aasta</w:delText>
        </w:r>
      </w:del>
      <w:ins w:id="425" w:author="Aili Sandre - JUSTDIGI" w:date="2025-01-15T09:06:00Z" w16du:dateUtc="2025-01-15T07:06:00Z">
        <w:del w:id="426" w:author="Katariina Kärsten - JUSTDIGI" w:date="2025-01-27T11:15:00Z" w16du:dateUtc="2025-01-27T09:15:00Z">
          <w:r w:rsidR="00452C9B" w:rsidDel="001748F3">
            <w:rPr>
              <w:rFonts w:eastAsia="Times New Roman"/>
            </w:rPr>
            <w:delText>l</w:delText>
          </w:r>
        </w:del>
      </w:ins>
      <w:del w:id="427" w:author="Katariina Kärsten - JUSTDIGI" w:date="2025-01-27T11:15:00Z" w16du:dateUtc="2025-01-27T09:15:00Z">
        <w:r w:rsidRPr="009540A1" w:rsidDel="001748F3">
          <w:rPr>
            <w:rFonts w:eastAsia="Times New Roman"/>
          </w:rPr>
          <w:delText>ks</w:delText>
        </w:r>
      </w:del>
      <w:ins w:id="428" w:author="Aili Sandre - JUSTDIGI" w:date="2025-01-15T09:06:00Z" w16du:dateUtc="2025-01-15T07:06:00Z">
        <w:r w:rsidR="00452C9B">
          <w:rPr>
            <w:rFonts w:eastAsia="Times New Roman"/>
          </w:rPr>
          <w:t>;</w:t>
        </w:r>
      </w:ins>
      <w:del w:id="429" w:author="Aili Sandre - JUSTDIGI" w:date="2025-01-15T09:06:00Z" w16du:dateUtc="2025-01-15T07:06:00Z">
        <w:r w:rsidRPr="009540A1" w:rsidDel="00452C9B">
          <w:rPr>
            <w:rFonts w:eastAsia="Times New Roman"/>
          </w:rPr>
          <w:delText>.</w:delText>
        </w:r>
      </w:del>
    </w:p>
    <w:p w14:paraId="7D3B6312" w14:textId="66458F04" w:rsidR="2138154B" w:rsidRPr="00571D3F" w:rsidRDefault="004A5C64" w:rsidP="00E111C9">
      <w:pPr>
        <w:pStyle w:val="Loendilik"/>
        <w:numPr>
          <w:ilvl w:val="0"/>
          <w:numId w:val="69"/>
        </w:numPr>
        <w:spacing w:after="0" w:line="240" w:lineRule="auto"/>
        <w:jc w:val="both"/>
        <w:rPr>
          <w:rFonts w:eastAsia="Times New Roman"/>
        </w:rPr>
      </w:pPr>
      <w:r w:rsidRPr="00571D3F">
        <w:rPr>
          <w:rFonts w:eastAsia="Times New Roman"/>
        </w:rPr>
        <w:t>korraldab vajaduse korral tehnoloogiate arendamiseks sobi</w:t>
      </w:r>
      <w:ins w:id="430" w:author="Aili Sandre - JUSTDIGI" w:date="2025-01-14T13:39:00Z" w16du:dateUtc="2025-01-14T11:39:00Z">
        <w:r w:rsidR="00064AD0">
          <w:rPr>
            <w:rFonts w:eastAsia="Times New Roman"/>
          </w:rPr>
          <w:t>vate</w:t>
        </w:r>
      </w:ins>
      <w:del w:id="431" w:author="Aili Sandre - JUSTDIGI" w:date="2025-01-14T13:39:00Z" w16du:dateUtc="2025-01-14T11:39:00Z">
        <w:r w:rsidRPr="00571D3F" w:rsidDel="00064AD0">
          <w:rPr>
            <w:rFonts w:eastAsia="Times New Roman"/>
          </w:rPr>
          <w:delText>like</w:delText>
        </w:r>
      </w:del>
      <w:r w:rsidRPr="00571D3F">
        <w:rPr>
          <w:rFonts w:eastAsia="Times New Roman"/>
        </w:rPr>
        <w:t xml:space="preserve"> maa-alade kasutusele võtmiseks vajalike menetlustoimingute tegemist, et lihtsustada kasvuhoonegaaside heite vähendamist toetavate tehnoloogiate katsetamist.</w:t>
      </w:r>
    </w:p>
    <w:p w14:paraId="081B9D5A" w14:textId="77777777" w:rsidR="00571D3F" w:rsidRDefault="00571D3F" w:rsidP="00E111C9">
      <w:pPr>
        <w:spacing w:after="0" w:line="240" w:lineRule="auto"/>
        <w:jc w:val="both"/>
        <w:rPr>
          <w:rFonts w:eastAsia="Times New Roman"/>
        </w:rPr>
      </w:pPr>
    </w:p>
    <w:p w14:paraId="7D5CB9F7" w14:textId="5DB46411" w:rsidR="00825750" w:rsidRDefault="3C9FE1CF" w:rsidP="00E111C9">
      <w:pPr>
        <w:spacing w:after="0" w:line="240" w:lineRule="auto"/>
        <w:jc w:val="both"/>
        <w:rPr>
          <w:rFonts w:eastAsia="Times New Roman"/>
          <w:b/>
          <w:bCs/>
        </w:rPr>
      </w:pPr>
      <w:r w:rsidRPr="00B30696" w:rsidDel="004F33A1">
        <w:rPr>
          <w:rFonts w:eastAsia="Times New Roman"/>
          <w:b/>
          <w:bCs/>
        </w:rPr>
        <w:t>§ 5</w:t>
      </w:r>
      <w:r w:rsidR="00876EE2" w:rsidRPr="00B30696">
        <w:rPr>
          <w:rFonts w:eastAsia="Times New Roman"/>
          <w:b/>
          <w:bCs/>
        </w:rPr>
        <w:t>6</w:t>
      </w:r>
      <w:r w:rsidRPr="00B30696" w:rsidDel="004F33A1">
        <w:rPr>
          <w:rFonts w:eastAsia="Times New Roman"/>
          <w:b/>
          <w:bCs/>
        </w:rPr>
        <w:t>.</w:t>
      </w:r>
      <w:r w:rsidR="001B26BB" w:rsidRPr="00B30696" w:rsidDel="004F33A1">
        <w:rPr>
          <w:rFonts w:eastAsia="Times New Roman"/>
          <w:b/>
        </w:rPr>
        <w:t xml:space="preserve"> </w:t>
      </w:r>
      <w:commentRangeStart w:id="432"/>
      <w:r w:rsidR="001B26BB" w:rsidRPr="00B30696" w:rsidDel="004F33A1">
        <w:rPr>
          <w:rFonts w:eastAsia="Times New Roman"/>
          <w:b/>
          <w:bCs/>
        </w:rPr>
        <w:t>Kasvuhoonegaaside heite vähendamise või sidumise ja kliimasäästlike tehnoloogiate katsetamiseks vajaliku õigusruumi täiendamine</w:t>
      </w:r>
      <w:r w:rsidR="00825750" w:rsidRPr="00B30696">
        <w:rPr>
          <w:rFonts w:eastAsia="Times New Roman"/>
          <w:b/>
          <w:bCs/>
        </w:rPr>
        <w:t xml:space="preserve"> keskkonnakaitselubade andmisel</w:t>
      </w:r>
      <w:commentRangeEnd w:id="432"/>
      <w:r w:rsidR="007E4296">
        <w:rPr>
          <w:rStyle w:val="Kommentaariviide"/>
        </w:rPr>
        <w:commentReference w:id="432"/>
      </w:r>
    </w:p>
    <w:p w14:paraId="60FC9688" w14:textId="77777777" w:rsidR="00571D3F" w:rsidRPr="00B30696" w:rsidRDefault="00571D3F" w:rsidP="00E111C9">
      <w:pPr>
        <w:spacing w:after="0" w:line="240" w:lineRule="auto"/>
        <w:jc w:val="both"/>
        <w:rPr>
          <w:rFonts w:eastAsia="Times New Roman"/>
          <w:b/>
          <w:bCs/>
        </w:rPr>
      </w:pPr>
    </w:p>
    <w:p w14:paraId="183236A2" w14:textId="79B9F3F0" w:rsidR="00FF3E6B" w:rsidRPr="00B30696" w:rsidRDefault="00FF3E6B" w:rsidP="00E111C9">
      <w:pPr>
        <w:spacing w:after="0" w:line="240" w:lineRule="auto"/>
        <w:jc w:val="both"/>
        <w:rPr>
          <w:rFonts w:eastAsia="Times New Roman"/>
        </w:rPr>
      </w:pPr>
      <w:r w:rsidRPr="00B30696">
        <w:rPr>
          <w:rFonts w:eastAsia="Times New Roman"/>
        </w:rPr>
        <w:t xml:space="preserve">Kliimaministeerium esitab </w:t>
      </w:r>
      <w:r w:rsidR="00494FAD" w:rsidRPr="00B30696">
        <w:rPr>
          <w:rFonts w:eastAsia="Times New Roman"/>
        </w:rPr>
        <w:t xml:space="preserve">12 kuu jooksul </w:t>
      </w:r>
      <w:del w:id="433" w:author="Aili Sandre - JUSTDIGI" w:date="2025-01-14T13:42:00Z" w16du:dateUtc="2025-01-14T11:42:00Z">
        <w:r w:rsidR="00447CDC" w:rsidRPr="00B30696" w:rsidDel="007E4296">
          <w:rPr>
            <w:rFonts w:eastAsia="Times New Roman"/>
          </w:rPr>
          <w:delText xml:space="preserve">peale </w:delText>
        </w:r>
      </w:del>
      <w:r w:rsidR="00447CDC" w:rsidRPr="00B30696">
        <w:rPr>
          <w:rFonts w:eastAsia="Times New Roman"/>
        </w:rPr>
        <w:t>seaduse jõustumis</w:t>
      </w:r>
      <w:ins w:id="434" w:author="Aili Sandre - JUSTDIGI" w:date="2025-01-14T13:42:00Z" w16du:dateUtc="2025-01-14T11:42:00Z">
        <w:r w:rsidR="007E4296">
          <w:rPr>
            <w:rFonts w:eastAsia="Times New Roman"/>
          </w:rPr>
          <w:t>es</w:t>
        </w:r>
      </w:ins>
      <w:r w:rsidR="00447CDC" w:rsidRPr="00B30696">
        <w:rPr>
          <w:rFonts w:eastAsia="Times New Roman"/>
        </w:rPr>
        <w:t xml:space="preserve">t </w:t>
      </w:r>
      <w:ins w:id="435" w:author="Aili Sandre - JUSTDIGI" w:date="2025-01-14T13:42:00Z" w16du:dateUtc="2025-01-14T11:42:00Z">
        <w:r w:rsidR="007E4296">
          <w:rPr>
            <w:rFonts w:eastAsia="Times New Roman"/>
          </w:rPr>
          <w:t xml:space="preserve">arvates </w:t>
        </w:r>
      </w:ins>
      <w:r w:rsidRPr="00B30696">
        <w:rPr>
          <w:rFonts w:eastAsia="Times New Roman"/>
        </w:rPr>
        <w:t xml:space="preserve">Vabariigi Valitsusele õigusaktide muutmise ettepanekud kasvuhoonegaaside heidet vähendavate või kasvuhoonegaase siduvate või muude kliimasäästlike tehnoloogiate katsetamise lihtsustamiseks ning </w:t>
      </w:r>
      <w:ins w:id="436" w:author="Aili Sandre - JUSTDIGI" w:date="2025-01-14T13:42:00Z" w16du:dateUtc="2025-01-14T11:42:00Z">
        <w:r w:rsidR="0092662D">
          <w:rPr>
            <w:rFonts w:eastAsia="Times New Roman"/>
          </w:rPr>
          <w:t>e</w:t>
        </w:r>
      </w:ins>
      <w:ins w:id="437" w:author="Aili Sandre - JUSTDIGI" w:date="2025-01-14T13:43:00Z" w16du:dateUtc="2025-01-14T11:43:00Z">
        <w:r w:rsidR="0092662D">
          <w:rPr>
            <w:rFonts w:eastAsia="Times New Roman"/>
          </w:rPr>
          <w:t>smatähtsate</w:t>
        </w:r>
      </w:ins>
      <w:del w:id="438" w:author="Aili Sandre - JUSTDIGI" w:date="2025-01-14T13:43:00Z" w16du:dateUtc="2025-01-14T11:43:00Z">
        <w:r w:rsidRPr="00B30696" w:rsidDel="0092662D">
          <w:rPr>
            <w:rFonts w:eastAsia="Times New Roman"/>
          </w:rPr>
          <w:delText>prioriteetsete</w:delText>
        </w:r>
      </w:del>
      <w:r w:rsidRPr="00B30696">
        <w:rPr>
          <w:rFonts w:eastAsia="Times New Roman"/>
        </w:rPr>
        <w:t xml:space="preserve"> tehnoloogiate valiku kriteeriumid, lähtudes nende potentsiaalist vähendada kasvuhoonegaaside heidet ning parandada ressursitõhusust</w:t>
      </w:r>
      <w:r w:rsidR="008D0F5C" w:rsidRPr="00B30696">
        <w:rPr>
          <w:rFonts w:eastAsia="Times New Roman"/>
        </w:rPr>
        <w:t>.</w:t>
      </w:r>
    </w:p>
    <w:p w14:paraId="526F397A" w14:textId="77CBC36F" w:rsidR="00523A07" w:rsidRPr="00152818" w:rsidRDefault="00523A07">
      <w:pPr>
        <w:spacing w:after="0" w:line="240" w:lineRule="auto"/>
        <w:jc w:val="both"/>
        <w:rPr>
          <w:rFonts w:eastAsia="Times New Roman"/>
          <w:b/>
          <w:bCs/>
        </w:rPr>
        <w:pPrChange w:id="439" w:author="Aili Sandre - JUSTDIGI" w:date="2025-01-14T14:51:00Z" w16du:dateUtc="2025-01-14T12:51:00Z">
          <w:pPr>
            <w:spacing w:after="0" w:line="257" w:lineRule="auto"/>
            <w:jc w:val="both"/>
          </w:pPr>
        </w:pPrChange>
      </w:pPr>
    </w:p>
    <w:p w14:paraId="0F6DBE74" w14:textId="47743423" w:rsidR="1036FEE1" w:rsidRDefault="00578495">
      <w:pPr>
        <w:spacing w:after="0" w:line="240" w:lineRule="auto"/>
        <w:jc w:val="center"/>
        <w:rPr>
          <w:rFonts w:eastAsia="Times New Roman"/>
          <w:b/>
          <w:bCs/>
        </w:rPr>
        <w:pPrChange w:id="440" w:author="Aili Sandre - JUSTDIGI" w:date="2025-01-14T14:51:00Z" w16du:dateUtc="2025-01-14T12:51:00Z">
          <w:pPr>
            <w:spacing w:after="0" w:line="257" w:lineRule="auto"/>
            <w:jc w:val="center"/>
          </w:pPr>
        </w:pPrChange>
      </w:pPr>
      <w:r w:rsidRPr="00578495">
        <w:rPr>
          <w:rFonts w:eastAsia="Times New Roman"/>
          <w:b/>
          <w:bCs/>
        </w:rPr>
        <w:t xml:space="preserve">2. </w:t>
      </w:r>
      <w:r w:rsidR="14636928" w:rsidRPr="00578495">
        <w:rPr>
          <w:rFonts w:eastAsia="Times New Roman"/>
          <w:b/>
          <w:bCs/>
        </w:rPr>
        <w:t>jagu</w:t>
      </w:r>
    </w:p>
    <w:p w14:paraId="50A4348F" w14:textId="31A74BD9" w:rsidR="1036FEE1" w:rsidRPr="00152818" w:rsidRDefault="1036FEE1">
      <w:pPr>
        <w:spacing w:after="0" w:line="240" w:lineRule="auto"/>
        <w:jc w:val="center"/>
        <w:rPr>
          <w:rFonts w:eastAsia="Times New Roman"/>
          <w:b/>
          <w:bCs/>
        </w:rPr>
        <w:pPrChange w:id="441" w:author="Aili Sandre - JUSTDIGI" w:date="2025-01-14T14:51:00Z" w16du:dateUtc="2025-01-14T12:51:00Z">
          <w:pPr>
            <w:spacing w:after="0" w:line="257" w:lineRule="auto"/>
            <w:jc w:val="center"/>
          </w:pPr>
        </w:pPrChange>
      </w:pPr>
      <w:r w:rsidRPr="00152818">
        <w:rPr>
          <w:rFonts w:eastAsia="Times New Roman"/>
          <w:b/>
          <w:bCs/>
        </w:rPr>
        <w:t>Seaduste muutmine</w:t>
      </w:r>
    </w:p>
    <w:p w14:paraId="79F45F2C" w14:textId="77777777" w:rsidR="002679B4" w:rsidRDefault="002679B4">
      <w:pPr>
        <w:spacing w:after="0" w:line="240" w:lineRule="auto"/>
        <w:jc w:val="both"/>
        <w:rPr>
          <w:rFonts w:eastAsia="Times New Roman"/>
        </w:rPr>
        <w:pPrChange w:id="442" w:author="Aili Sandre - JUSTDIGI" w:date="2025-01-14T14:51:00Z" w16du:dateUtc="2025-01-14T12:51:00Z">
          <w:pPr>
            <w:spacing w:after="0" w:line="257" w:lineRule="auto"/>
            <w:jc w:val="both"/>
          </w:pPr>
        </w:pPrChange>
      </w:pPr>
    </w:p>
    <w:p w14:paraId="2A2D77F5" w14:textId="4EE4DE37" w:rsidR="61E3A8C8" w:rsidRDefault="7799E040" w:rsidP="00E111C9">
      <w:pPr>
        <w:spacing w:after="0" w:line="240" w:lineRule="auto"/>
        <w:jc w:val="both"/>
        <w:rPr>
          <w:rFonts w:eastAsia="Times New Roman"/>
          <w:b/>
          <w:bCs/>
        </w:rPr>
      </w:pPr>
      <w:r w:rsidRPr="5F111D87">
        <w:rPr>
          <w:rFonts w:eastAsia="Times New Roman"/>
          <w:b/>
          <w:bCs/>
        </w:rPr>
        <w:t xml:space="preserve">§ </w:t>
      </w:r>
      <w:r w:rsidR="69EF3838" w:rsidRPr="6BF4C49A">
        <w:rPr>
          <w:rFonts w:eastAsia="Times New Roman"/>
          <w:b/>
          <w:bCs/>
        </w:rPr>
        <w:t>5</w:t>
      </w:r>
      <w:r w:rsidR="00876EE2">
        <w:rPr>
          <w:rFonts w:eastAsia="Times New Roman"/>
          <w:b/>
          <w:bCs/>
        </w:rPr>
        <w:t>7</w:t>
      </w:r>
      <w:r w:rsidRPr="5F111D87">
        <w:rPr>
          <w:rFonts w:eastAsia="Times New Roman"/>
          <w:b/>
          <w:bCs/>
        </w:rPr>
        <w:t>. Atmosfääriõhu kaitse seaduse muutmine</w:t>
      </w:r>
    </w:p>
    <w:p w14:paraId="61921C98" w14:textId="54BE67EA" w:rsidR="7D9ACA90" w:rsidRDefault="7D9ACA90" w:rsidP="00E111C9">
      <w:pPr>
        <w:spacing w:after="0" w:line="240" w:lineRule="auto"/>
        <w:jc w:val="both"/>
        <w:rPr>
          <w:rFonts w:eastAsia="Times New Roman"/>
          <w:b/>
          <w:bCs/>
        </w:rPr>
      </w:pPr>
    </w:p>
    <w:p w14:paraId="75F872D3" w14:textId="3F14D268" w:rsidR="61E3A8C8" w:rsidRDefault="61E3A8C8" w:rsidP="00E111C9">
      <w:pPr>
        <w:spacing w:after="0" w:line="240" w:lineRule="auto"/>
        <w:jc w:val="both"/>
        <w:rPr>
          <w:rFonts w:eastAsia="Times New Roman"/>
          <w:b/>
          <w:bCs/>
        </w:rPr>
      </w:pPr>
      <w:r w:rsidRPr="7D9ACA90">
        <w:rPr>
          <w:rFonts w:eastAsia="Times New Roman"/>
        </w:rPr>
        <w:t>Atmosfääriõhu kaitse seaduses tehakse järgmised muudatused:</w:t>
      </w:r>
    </w:p>
    <w:p w14:paraId="1F239AC2" w14:textId="58901166" w:rsidR="7D9ACA90" w:rsidRDefault="7D9ACA90" w:rsidP="00E111C9">
      <w:pPr>
        <w:spacing w:after="0" w:line="240" w:lineRule="auto"/>
        <w:jc w:val="both"/>
        <w:rPr>
          <w:rFonts w:eastAsia="Times New Roman"/>
        </w:rPr>
      </w:pPr>
    </w:p>
    <w:p w14:paraId="0B2EEBA7" w14:textId="70416A99" w:rsidR="61E3A8C8" w:rsidRDefault="61E3A8C8" w:rsidP="00E111C9">
      <w:pPr>
        <w:spacing w:after="0" w:line="240" w:lineRule="auto"/>
        <w:jc w:val="both"/>
        <w:rPr>
          <w:rFonts w:eastAsia="Times New Roman"/>
        </w:rPr>
      </w:pPr>
      <w:r w:rsidRPr="003D6C42">
        <w:rPr>
          <w:b/>
        </w:rPr>
        <w:t>1)</w:t>
      </w:r>
      <w:r w:rsidRPr="7D9ACA90">
        <w:rPr>
          <w:rFonts w:eastAsia="Times New Roman"/>
        </w:rPr>
        <w:t xml:space="preserve"> </w:t>
      </w:r>
      <w:r w:rsidR="408DD04D" w:rsidRPr="7D9ACA90">
        <w:rPr>
          <w:rFonts w:eastAsia="Times New Roman"/>
        </w:rPr>
        <w:t>paragrahvi 130 tekst muudetakse ja sõnastatakse järgmiselt:</w:t>
      </w:r>
    </w:p>
    <w:p w14:paraId="5F4EE9CB" w14:textId="4DD9C11B" w:rsidR="408DD04D" w:rsidRDefault="00B3388D" w:rsidP="00E111C9">
      <w:pPr>
        <w:spacing w:after="0" w:line="240" w:lineRule="auto"/>
        <w:jc w:val="both"/>
        <w:rPr>
          <w:rFonts w:eastAsia="Times New Roman"/>
        </w:rPr>
      </w:pPr>
      <w:r w:rsidRPr="27863FAA">
        <w:rPr>
          <w:rFonts w:eastAsia="Times New Roman"/>
        </w:rPr>
        <w:t>„</w:t>
      </w:r>
      <w:r w:rsidR="2B93B5E3" w:rsidRPr="27863FAA">
        <w:rPr>
          <w:rFonts w:eastAsia="Times New Roman"/>
        </w:rPr>
        <w:t xml:space="preserve">Käesolevas seaduses kasutatakse terminit </w:t>
      </w:r>
      <w:ins w:id="443" w:author="Aili Sandre - JUSTDIGI" w:date="2025-01-14T13:43:00Z" w16du:dateUtc="2025-01-14T11:43:00Z">
        <w:r w:rsidR="0092662D">
          <w:rPr>
            <w:rFonts w:eastAsia="Times New Roman"/>
          </w:rPr>
          <w:t>„</w:t>
        </w:r>
      </w:ins>
      <w:r w:rsidR="2B93B5E3" w:rsidRPr="27863FAA">
        <w:rPr>
          <w:rFonts w:eastAsia="Times New Roman"/>
        </w:rPr>
        <w:t>k</w:t>
      </w:r>
      <w:r w:rsidR="18358AB9" w:rsidRPr="27863FAA">
        <w:rPr>
          <w:rFonts w:eastAsia="Times New Roman"/>
        </w:rPr>
        <w:t>asvuhoonegaasid</w:t>
      </w:r>
      <w:ins w:id="444" w:author="Aili Sandre - JUSTDIGI" w:date="2025-01-14T13:43:00Z" w16du:dateUtc="2025-01-14T11:43:00Z">
        <w:r w:rsidR="0092662D">
          <w:rPr>
            <w:rFonts w:eastAsia="Times New Roman"/>
          </w:rPr>
          <w:t>“</w:t>
        </w:r>
      </w:ins>
      <w:r w:rsidR="18358AB9" w:rsidRPr="27863FAA">
        <w:rPr>
          <w:rFonts w:eastAsia="Times New Roman"/>
        </w:rPr>
        <w:t xml:space="preserve"> kliima</w:t>
      </w:r>
      <w:r w:rsidR="47B6439D" w:rsidRPr="27863FAA">
        <w:rPr>
          <w:rFonts w:eastAsia="Times New Roman"/>
        </w:rPr>
        <w:t xml:space="preserve">kindla majanduse </w:t>
      </w:r>
      <w:r w:rsidR="18358AB9" w:rsidRPr="27863FAA">
        <w:rPr>
          <w:rFonts w:eastAsia="Times New Roman"/>
        </w:rPr>
        <w:t xml:space="preserve">seaduse </w:t>
      </w:r>
      <w:del w:id="445" w:author="Aili Sandre - JUSTDIGI" w:date="2025-01-14T13:43:00Z" w16du:dateUtc="2025-01-14T11:43:00Z">
        <w:r w:rsidR="18358AB9" w:rsidRPr="27863FAA" w:rsidDel="0092662D">
          <w:rPr>
            <w:rFonts w:eastAsia="Times New Roman"/>
          </w:rPr>
          <w:delText xml:space="preserve"> </w:delText>
        </w:r>
      </w:del>
      <w:r w:rsidR="649CF53A" w:rsidRPr="27863FAA">
        <w:rPr>
          <w:rFonts w:eastAsia="Times New Roman"/>
        </w:rPr>
        <w:t>tähenduses</w:t>
      </w:r>
      <w:r w:rsidR="18358AB9" w:rsidRPr="27863FAA">
        <w:rPr>
          <w:rFonts w:eastAsia="Times New Roman"/>
        </w:rPr>
        <w:t>.</w:t>
      </w:r>
      <w:r w:rsidRPr="27863FAA">
        <w:rPr>
          <w:rFonts w:eastAsia="Times New Roman"/>
        </w:rPr>
        <w:t>“</w:t>
      </w:r>
      <w:r w:rsidR="18358AB9" w:rsidRPr="27863FAA">
        <w:rPr>
          <w:rFonts w:eastAsia="Times New Roman"/>
        </w:rPr>
        <w:t>;</w:t>
      </w:r>
    </w:p>
    <w:p w14:paraId="2D673524" w14:textId="1DDDBC69" w:rsidR="7D9ACA90" w:rsidRDefault="7D9ACA90" w:rsidP="00E111C9">
      <w:pPr>
        <w:spacing w:after="0" w:line="240" w:lineRule="auto"/>
        <w:jc w:val="both"/>
        <w:rPr>
          <w:rFonts w:eastAsia="Times New Roman"/>
        </w:rPr>
      </w:pPr>
    </w:p>
    <w:p w14:paraId="53242527" w14:textId="5687ACD1" w:rsidR="408DD04D" w:rsidRDefault="408DD04D" w:rsidP="00E111C9">
      <w:pPr>
        <w:spacing w:after="0" w:line="240" w:lineRule="auto"/>
        <w:jc w:val="both"/>
        <w:rPr>
          <w:rFonts w:eastAsia="Times New Roman"/>
        </w:rPr>
      </w:pPr>
      <w:r w:rsidRPr="003D6C42">
        <w:rPr>
          <w:b/>
        </w:rPr>
        <w:t>2)</w:t>
      </w:r>
      <w:r w:rsidRPr="7D9ACA90">
        <w:rPr>
          <w:rFonts w:eastAsia="Times New Roman"/>
        </w:rPr>
        <w:t xml:space="preserve"> paragrahvi 133 tekst muudetakse ja sõnastatakse järgmiselt:</w:t>
      </w:r>
    </w:p>
    <w:p w14:paraId="3D6F130D" w14:textId="55CC5E75" w:rsidR="408DD04D" w:rsidRDefault="00B3388D" w:rsidP="00E111C9">
      <w:pPr>
        <w:spacing w:after="0" w:line="240" w:lineRule="auto"/>
        <w:jc w:val="both"/>
        <w:rPr>
          <w:rFonts w:eastAsia="Times New Roman"/>
        </w:rPr>
      </w:pPr>
      <w:r>
        <w:rPr>
          <w:rFonts w:eastAsia="Times New Roman"/>
        </w:rPr>
        <w:t>„</w:t>
      </w:r>
      <w:r w:rsidR="18358AB9" w:rsidRPr="2DA361DC">
        <w:rPr>
          <w:rFonts w:eastAsia="Times New Roman"/>
        </w:rPr>
        <w:t>Süsinikdioksiidi ekvivalent on ühik, millega väljendatakse kasvuhoonegaaside kogust, mis on ümber arvutatud süsinikdioksiidi koguseks kliima</w:t>
      </w:r>
      <w:r w:rsidR="645F0D9E" w:rsidRPr="2DA361DC">
        <w:rPr>
          <w:rFonts w:eastAsia="Times New Roman"/>
        </w:rPr>
        <w:t xml:space="preserve">kindla majanduse </w:t>
      </w:r>
      <w:r w:rsidR="18358AB9" w:rsidRPr="2DA361DC">
        <w:rPr>
          <w:rFonts w:eastAsia="Times New Roman"/>
        </w:rPr>
        <w:t>seaduse § 4</w:t>
      </w:r>
      <w:r>
        <w:rPr>
          <w:rFonts w:eastAsia="Times New Roman"/>
        </w:rPr>
        <w:t xml:space="preserve"> kohaselt</w:t>
      </w:r>
      <w:r w:rsidR="6BA9F60C" w:rsidRPr="00D84CE4">
        <w:rPr>
          <w:rFonts w:eastAsia="Times New Roman"/>
        </w:rPr>
        <w:t>.</w:t>
      </w:r>
      <w:r>
        <w:rPr>
          <w:rFonts w:eastAsia="Times New Roman"/>
        </w:rPr>
        <w:t>“;</w:t>
      </w:r>
    </w:p>
    <w:p w14:paraId="32F4A538" w14:textId="498A97EE" w:rsidR="408DD04D" w:rsidRDefault="408DD04D" w:rsidP="00E111C9">
      <w:pPr>
        <w:spacing w:after="0" w:line="240" w:lineRule="auto"/>
        <w:jc w:val="both"/>
        <w:rPr>
          <w:rFonts w:eastAsia="Times New Roman"/>
        </w:rPr>
      </w:pPr>
    </w:p>
    <w:p w14:paraId="14F33679" w14:textId="1701481F" w:rsidR="00F93BD2" w:rsidRDefault="4932E2D2" w:rsidP="00E111C9">
      <w:pPr>
        <w:pStyle w:val="Loendilik"/>
        <w:numPr>
          <w:ilvl w:val="0"/>
          <w:numId w:val="61"/>
        </w:numPr>
        <w:spacing w:after="0" w:line="240" w:lineRule="auto"/>
        <w:jc w:val="both"/>
        <w:rPr>
          <w:rFonts w:eastAsia="Times New Roman"/>
        </w:rPr>
      </w:pPr>
      <w:r w:rsidRPr="00870EC5">
        <w:rPr>
          <w:rFonts w:eastAsia="Times New Roman"/>
        </w:rPr>
        <w:t>paragrahv 134 tunnistatakse kehtetuks</w:t>
      </w:r>
      <w:r w:rsidR="009105A0">
        <w:rPr>
          <w:rFonts w:eastAsia="Times New Roman"/>
        </w:rPr>
        <w:t>;</w:t>
      </w:r>
    </w:p>
    <w:p w14:paraId="349A6FD2" w14:textId="77777777" w:rsidR="006709A6" w:rsidRPr="00452C9B" w:rsidRDefault="006709A6">
      <w:pPr>
        <w:spacing w:after="0" w:line="240" w:lineRule="auto"/>
        <w:jc w:val="both"/>
        <w:rPr>
          <w:rFonts w:eastAsia="Times New Roman"/>
          <w:rPrChange w:id="446" w:author="Aili Sandre - JUSTDIGI" w:date="2025-01-15T09:07:00Z" w16du:dateUtc="2025-01-15T07:07:00Z">
            <w:rPr/>
          </w:rPrChange>
        </w:rPr>
        <w:pPrChange w:id="447" w:author="Aili Sandre - JUSTDIGI" w:date="2025-01-15T09:07:00Z" w16du:dateUtc="2025-01-15T07:07:00Z">
          <w:pPr>
            <w:pStyle w:val="Loendilik"/>
            <w:spacing w:after="0" w:line="240" w:lineRule="auto"/>
            <w:jc w:val="both"/>
          </w:pPr>
        </w:pPrChange>
      </w:pPr>
    </w:p>
    <w:p w14:paraId="290E1F98" w14:textId="0C1A6A10" w:rsidR="00F93BD2" w:rsidRPr="009540A1" w:rsidRDefault="00F93BD2" w:rsidP="00E111C9">
      <w:pPr>
        <w:pStyle w:val="Loendilik"/>
        <w:numPr>
          <w:ilvl w:val="0"/>
          <w:numId w:val="61"/>
        </w:numPr>
        <w:spacing w:after="0" w:line="240" w:lineRule="auto"/>
        <w:jc w:val="both"/>
        <w:rPr>
          <w:rFonts w:eastAsia="Times New Roman"/>
        </w:rPr>
      </w:pPr>
      <w:r w:rsidRPr="009540A1">
        <w:t>paragrahvi 161 lõike 1 esime</w:t>
      </w:r>
      <w:ins w:id="448" w:author="Aili Sandre - JUSTDIGI" w:date="2025-01-15T09:07:00Z" w16du:dateUtc="2025-01-15T07:07:00Z">
        <w:r w:rsidR="001154E1">
          <w:t>n</w:t>
        </w:r>
      </w:ins>
      <w:del w:id="449" w:author="Aili Sandre - JUSTDIGI" w:date="2025-01-15T09:07:00Z" w16du:dateUtc="2025-01-15T07:07:00Z">
        <w:r w:rsidRPr="009540A1" w:rsidDel="001154E1">
          <w:delText>s</w:delText>
        </w:r>
      </w:del>
      <w:r w:rsidRPr="009540A1">
        <w:t xml:space="preserve">e lause </w:t>
      </w:r>
      <w:del w:id="450" w:author="Aili Sandre - JUSTDIGI" w:date="2025-01-15T09:07:00Z" w16du:dateUtc="2025-01-15T07:07:00Z">
        <w:r w:rsidRPr="009540A1" w:rsidDel="001154E1">
          <w:delText>tek</w:delText>
        </w:r>
      </w:del>
      <w:del w:id="451" w:author="Aili Sandre - JUSTDIGI" w:date="2025-01-15T09:08:00Z" w16du:dateUtc="2025-01-15T07:08:00Z">
        <w:r w:rsidRPr="009540A1" w:rsidDel="001154E1">
          <w:delText xml:space="preserve">st </w:delText>
        </w:r>
      </w:del>
      <w:r w:rsidRPr="009540A1">
        <w:t>muudetakse ja sõnastatakse järgmiselt:</w:t>
      </w:r>
    </w:p>
    <w:p w14:paraId="3961974C" w14:textId="4FE03D49" w:rsidR="408DD04D" w:rsidRPr="00BE0439" w:rsidRDefault="00F93BD2">
      <w:pPr>
        <w:spacing w:after="0" w:line="240" w:lineRule="auto"/>
        <w:jc w:val="both"/>
        <w:rPr>
          <w:rFonts w:eastAsia="Times New Roman"/>
        </w:rPr>
        <w:pPrChange w:id="452" w:author="Aili Sandre - JUSTDIGI" w:date="2025-01-14T14:51:00Z" w16du:dateUtc="2025-01-14T12:51:00Z">
          <w:pPr>
            <w:jc w:val="both"/>
          </w:pPr>
        </w:pPrChange>
      </w:pPr>
      <w:r w:rsidRPr="009540A1">
        <w:t>„(1) Enampakkumisel saadud tulu laekub riigieelarvesse ning seda kasutatakse kooskõlas kliimakindla majanduse seaduses sätestatud kliimamuutuste leevendamise ja kliimamuutustega kohanemise eesmärkide ja riigi eelarvestrateegiaga.“</w:t>
      </w:r>
    </w:p>
    <w:p w14:paraId="7C0A853E" w14:textId="702E43E1" w:rsidR="7D9ACA90" w:rsidRDefault="7D9ACA90" w:rsidP="00E111C9">
      <w:pPr>
        <w:spacing w:after="0" w:line="240" w:lineRule="auto"/>
        <w:jc w:val="both"/>
        <w:rPr>
          <w:rFonts w:eastAsia="Times New Roman"/>
        </w:rPr>
      </w:pPr>
    </w:p>
    <w:p w14:paraId="5E51D75B" w14:textId="3D2DB92D" w:rsidR="61E3A8C8" w:rsidRDefault="47618303">
      <w:pPr>
        <w:spacing w:after="0" w:line="240" w:lineRule="auto"/>
        <w:jc w:val="both"/>
        <w:rPr>
          <w:rFonts w:eastAsia="Times New Roman"/>
        </w:rPr>
        <w:pPrChange w:id="453" w:author="Aili Sandre - JUSTDIGI" w:date="2025-01-14T14:51:00Z" w16du:dateUtc="2025-01-14T12:51:00Z">
          <w:pPr>
            <w:spacing w:after="0" w:line="257" w:lineRule="auto"/>
            <w:jc w:val="both"/>
          </w:pPr>
        </w:pPrChange>
      </w:pPr>
      <w:r w:rsidRPr="5F111D87">
        <w:rPr>
          <w:rFonts w:eastAsia="Times New Roman"/>
          <w:b/>
          <w:bCs/>
        </w:rPr>
        <w:t>§</w:t>
      </w:r>
      <w:r w:rsidR="1F8C6E66" w:rsidRPr="5F111D87">
        <w:rPr>
          <w:rFonts w:eastAsia="Times New Roman"/>
          <w:b/>
          <w:bCs/>
        </w:rPr>
        <w:t xml:space="preserve"> </w:t>
      </w:r>
      <w:r w:rsidR="00681653" w:rsidRPr="6BF4C49A">
        <w:rPr>
          <w:rFonts w:eastAsia="Times New Roman"/>
          <w:b/>
          <w:bCs/>
        </w:rPr>
        <w:t>5</w:t>
      </w:r>
      <w:r w:rsidR="00876EE2">
        <w:rPr>
          <w:rFonts w:eastAsia="Times New Roman"/>
          <w:b/>
          <w:bCs/>
        </w:rPr>
        <w:t>8</w:t>
      </w:r>
      <w:r w:rsidR="2FCAC506" w:rsidRPr="5F111D87">
        <w:rPr>
          <w:rFonts w:eastAsia="Times New Roman"/>
          <w:b/>
          <w:bCs/>
        </w:rPr>
        <w:t>.</w:t>
      </w:r>
      <w:r w:rsidRPr="5F111D87">
        <w:rPr>
          <w:rFonts w:eastAsia="Times New Roman"/>
          <w:b/>
          <w:bCs/>
        </w:rPr>
        <w:t xml:space="preserve"> Ehitusseadustiku </w:t>
      </w:r>
      <w:r w:rsidR="06163E13" w:rsidRPr="5F111D87">
        <w:rPr>
          <w:rFonts w:eastAsia="Times New Roman"/>
          <w:b/>
          <w:bCs/>
        </w:rPr>
        <w:t>täiendamine</w:t>
      </w:r>
    </w:p>
    <w:p w14:paraId="2AFE8C98" w14:textId="7987D258" w:rsidR="7D9ACA90" w:rsidRDefault="7D9ACA90" w:rsidP="00E111C9">
      <w:pPr>
        <w:spacing w:after="0" w:line="240" w:lineRule="auto"/>
        <w:jc w:val="both"/>
        <w:rPr>
          <w:rFonts w:eastAsia="Times New Roman"/>
          <w:i/>
          <w:iCs/>
        </w:rPr>
      </w:pPr>
    </w:p>
    <w:p w14:paraId="49CF50C1" w14:textId="246E4E0C" w:rsidR="61E3A8C8" w:rsidRDefault="4B13BA61">
      <w:pPr>
        <w:spacing w:line="240" w:lineRule="auto"/>
        <w:jc w:val="both"/>
        <w:rPr>
          <w:rFonts w:eastAsia="Times New Roman"/>
        </w:rPr>
        <w:pPrChange w:id="454" w:author="Aili Sandre - JUSTDIGI" w:date="2025-01-14T14:51:00Z" w16du:dateUtc="2025-01-14T12:51:00Z">
          <w:pPr>
            <w:spacing w:line="257" w:lineRule="auto"/>
            <w:jc w:val="both"/>
          </w:pPr>
        </w:pPrChange>
      </w:pPr>
      <w:r w:rsidRPr="2DA361DC">
        <w:rPr>
          <w:rFonts w:eastAsia="Times New Roman"/>
        </w:rPr>
        <w:t xml:space="preserve">Ehitusseadustikus tehakse järgmised </w:t>
      </w:r>
      <w:r w:rsidR="7B4E5DD6" w:rsidRPr="2DA361DC">
        <w:rPr>
          <w:rFonts w:eastAsia="Times New Roman"/>
        </w:rPr>
        <w:t>täiendused</w:t>
      </w:r>
      <w:r w:rsidRPr="2DA361DC">
        <w:rPr>
          <w:rFonts w:eastAsia="Times New Roman"/>
        </w:rPr>
        <w:t>:</w:t>
      </w:r>
    </w:p>
    <w:p w14:paraId="5D36B9F9" w14:textId="4895318E" w:rsidR="7D9ACA90" w:rsidRDefault="6C98EAB8">
      <w:pPr>
        <w:spacing w:after="0" w:line="240" w:lineRule="auto"/>
        <w:jc w:val="both"/>
        <w:rPr>
          <w:rFonts w:eastAsia="Times New Roman"/>
        </w:rPr>
        <w:pPrChange w:id="455" w:author="Aili Sandre - JUSTDIGI" w:date="2025-01-14T14:51:00Z" w16du:dateUtc="2025-01-14T12:51:00Z">
          <w:pPr>
            <w:spacing w:after="0" w:line="257" w:lineRule="auto"/>
            <w:jc w:val="both"/>
          </w:pPr>
        </w:pPrChange>
      </w:pPr>
      <w:r w:rsidRPr="0E136C24">
        <w:rPr>
          <w:rFonts w:eastAsia="Times New Roman"/>
          <w:b/>
          <w:bCs/>
        </w:rPr>
        <w:t xml:space="preserve">1) </w:t>
      </w:r>
      <w:r w:rsidRPr="0E136C24">
        <w:rPr>
          <w:rFonts w:eastAsia="Times New Roman"/>
        </w:rPr>
        <w:t xml:space="preserve">seaduse 7. peatüki pealkirja täiendatakse pärast </w:t>
      </w:r>
      <w:r w:rsidR="12F56D15" w:rsidRPr="0E136C24">
        <w:rPr>
          <w:rFonts w:eastAsia="Times New Roman"/>
        </w:rPr>
        <w:t>sõnu</w:t>
      </w:r>
      <w:r w:rsidRPr="0E136C24">
        <w:rPr>
          <w:rFonts w:eastAsia="Times New Roman"/>
        </w:rPr>
        <w:t xml:space="preserve"> „Hoone energiatõhusus“ </w:t>
      </w:r>
      <w:r w:rsidR="33C8C829" w:rsidRPr="0E136C24">
        <w:rPr>
          <w:rFonts w:eastAsia="Times New Roman"/>
        </w:rPr>
        <w:t>sõnadega</w:t>
      </w:r>
      <w:r w:rsidRPr="0E136C24">
        <w:rPr>
          <w:rFonts w:eastAsia="Times New Roman"/>
        </w:rPr>
        <w:t xml:space="preserve"> „ja olelusringi </w:t>
      </w:r>
      <w:commentRangeStart w:id="456"/>
      <w:del w:id="457" w:author="Aili Sandre - JUSTDIGI" w:date="2025-01-14T14:00:00Z" w16du:dateUtc="2025-01-14T12:00:00Z">
        <w:r w:rsidRPr="001154E1" w:rsidDel="00293411">
          <w:rPr>
            <w:rFonts w:eastAsia="Times New Roman"/>
          </w:rPr>
          <w:delText>süsinikujalajälg</w:delText>
        </w:r>
      </w:del>
      <w:commentRangeEnd w:id="456"/>
      <w:ins w:id="458" w:author="Aili Sandre - JUSTDIGI" w:date="2025-01-14T14:00:00Z" w16du:dateUtc="2025-01-14T12:00:00Z">
        <w:r w:rsidR="00293411" w:rsidRPr="001154E1">
          <w:rPr>
            <w:rFonts w:eastAsia="Times New Roman"/>
            <w:rPrChange w:id="459" w:author="Aili Sandre - JUSTDIGI" w:date="2025-01-15T09:08:00Z" w16du:dateUtc="2025-01-15T07:08:00Z">
              <w:rPr>
                <w:rFonts w:eastAsia="Times New Roman"/>
                <w:highlight w:val="yellow"/>
              </w:rPr>
            </w:rPrChange>
          </w:rPr>
          <w:t>CO</w:t>
        </w:r>
        <w:r w:rsidR="00293411" w:rsidRPr="001154E1">
          <w:rPr>
            <w:rFonts w:eastAsia="Times New Roman"/>
            <w:vertAlign w:val="subscript"/>
            <w:rPrChange w:id="460" w:author="Aili Sandre - JUSTDIGI" w:date="2025-01-15T09:08:00Z" w16du:dateUtc="2025-01-15T07:08:00Z">
              <w:rPr>
                <w:rFonts w:eastAsia="Times New Roman"/>
                <w:highlight w:val="yellow"/>
              </w:rPr>
            </w:rPrChange>
          </w:rPr>
          <w:t>2</w:t>
        </w:r>
        <w:r w:rsidR="00293411" w:rsidRPr="001154E1">
          <w:rPr>
            <w:rFonts w:eastAsia="Times New Roman"/>
            <w:rPrChange w:id="461" w:author="Aili Sandre - JUSTDIGI" w:date="2025-01-15T09:08:00Z" w16du:dateUtc="2025-01-15T07:08:00Z">
              <w:rPr>
                <w:rFonts w:eastAsia="Times New Roman"/>
                <w:highlight w:val="yellow"/>
              </w:rPr>
            </w:rPrChange>
          </w:rPr>
          <w:t xml:space="preserve"> </w:t>
        </w:r>
        <w:r w:rsidR="00293411" w:rsidRPr="001154E1">
          <w:rPr>
            <w:rFonts w:eastAsia="Times New Roman"/>
          </w:rPr>
          <w:t>jalajälg</w:t>
        </w:r>
      </w:ins>
      <w:r w:rsidR="00106884" w:rsidRPr="001154E1">
        <w:rPr>
          <w:rStyle w:val="Kommentaariviide"/>
        </w:rPr>
        <w:commentReference w:id="456"/>
      </w:r>
      <w:r w:rsidRPr="0E136C24">
        <w:rPr>
          <w:rFonts w:eastAsia="Times New Roman"/>
        </w:rPr>
        <w:t>“;</w:t>
      </w:r>
    </w:p>
    <w:p w14:paraId="2F113256" w14:textId="6B06229D" w:rsidR="7D9ACA90" w:rsidRDefault="6C98EAB8" w:rsidP="00E111C9">
      <w:pPr>
        <w:spacing w:after="0" w:line="240" w:lineRule="auto"/>
        <w:jc w:val="both"/>
        <w:rPr>
          <w:rFonts w:eastAsia="Times New Roman"/>
        </w:rPr>
      </w:pPr>
      <w:del w:id="462" w:author="Aili Sandre - JUSTDIGI" w:date="2025-01-14T14:00:00Z" w16du:dateUtc="2025-01-14T12:00:00Z">
        <w:r w:rsidRPr="676E63A6" w:rsidDel="00293411">
          <w:rPr>
            <w:rFonts w:eastAsia="Times New Roman"/>
          </w:rPr>
          <w:delText xml:space="preserve"> </w:delText>
        </w:r>
      </w:del>
    </w:p>
    <w:p w14:paraId="06BB78CE" w14:textId="47613F2A" w:rsidR="7D9ACA90" w:rsidRDefault="6C98EAB8" w:rsidP="00E111C9">
      <w:pPr>
        <w:spacing w:after="0" w:line="240" w:lineRule="auto"/>
        <w:jc w:val="both"/>
        <w:rPr>
          <w:rFonts w:eastAsia="Times New Roman"/>
        </w:rPr>
      </w:pPr>
      <w:r w:rsidRPr="0E136C24">
        <w:rPr>
          <w:rFonts w:eastAsia="Times New Roman"/>
          <w:b/>
          <w:bCs/>
        </w:rPr>
        <w:t xml:space="preserve">2) </w:t>
      </w:r>
      <w:r w:rsidRPr="0E136C24">
        <w:rPr>
          <w:rFonts w:eastAsia="Times New Roman"/>
        </w:rPr>
        <w:t>seadus</w:t>
      </w:r>
      <w:r w:rsidR="613FD270" w:rsidRPr="0E136C24">
        <w:rPr>
          <w:rFonts w:eastAsia="Times New Roman"/>
        </w:rPr>
        <w:t>e 7. peatükki</w:t>
      </w:r>
      <w:r w:rsidRPr="0E136C24">
        <w:rPr>
          <w:rFonts w:eastAsia="Times New Roman"/>
        </w:rPr>
        <w:t xml:space="preserve"> täiendatakse §-dega 69</w:t>
      </w:r>
      <w:r w:rsidRPr="0E136C24">
        <w:rPr>
          <w:rFonts w:eastAsia="Times New Roman"/>
          <w:vertAlign w:val="superscript"/>
        </w:rPr>
        <w:t>5</w:t>
      </w:r>
      <w:del w:id="463" w:author="Aili Sandre - JUSTDIGI" w:date="2025-01-14T13:45:00Z" w16du:dateUtc="2025-01-14T11:45:00Z">
        <w:r w:rsidR="008F6FBC" w:rsidRPr="275B8915" w:rsidDel="00106884">
          <w:rPr>
            <w:rFonts w:eastAsia="Times New Roman"/>
          </w:rPr>
          <w:delText xml:space="preserve"> </w:delText>
        </w:r>
      </w:del>
      <w:r w:rsidR="000E256E" w:rsidRPr="275B8915">
        <w:rPr>
          <w:rFonts w:eastAsia="Times New Roman"/>
        </w:rPr>
        <w:t>–</w:t>
      </w:r>
      <w:r w:rsidR="008F6FBC">
        <w:rPr>
          <w:rFonts w:eastAsia="Times New Roman"/>
        </w:rPr>
        <w:t>69</w:t>
      </w:r>
      <w:r w:rsidR="008F6FBC" w:rsidRPr="0068562E">
        <w:rPr>
          <w:rFonts w:eastAsia="Times New Roman"/>
          <w:vertAlign w:val="superscript"/>
        </w:rPr>
        <w:t>7</w:t>
      </w:r>
      <w:r w:rsidR="008F6FBC">
        <w:rPr>
          <w:rFonts w:eastAsia="Times New Roman"/>
        </w:rPr>
        <w:t xml:space="preserve"> </w:t>
      </w:r>
      <w:r w:rsidRPr="0E136C24">
        <w:rPr>
          <w:rFonts w:eastAsia="Times New Roman"/>
        </w:rPr>
        <w:t>järgmises sõnastuses:</w:t>
      </w:r>
    </w:p>
    <w:p w14:paraId="712A3BB3" w14:textId="77777777" w:rsidR="00F01C5C" w:rsidRDefault="00F01C5C" w:rsidP="00E111C9">
      <w:pPr>
        <w:spacing w:after="0" w:line="240" w:lineRule="auto"/>
        <w:jc w:val="both"/>
        <w:rPr>
          <w:rFonts w:eastAsia="Times New Roman"/>
        </w:rPr>
      </w:pPr>
    </w:p>
    <w:p w14:paraId="152FE2FB" w14:textId="5C10175E" w:rsidR="7D9ACA90" w:rsidRPr="00784729" w:rsidRDefault="2E9A3A56" w:rsidP="00E111C9">
      <w:pPr>
        <w:spacing w:after="0" w:line="240" w:lineRule="auto"/>
        <w:jc w:val="both"/>
        <w:rPr>
          <w:rFonts w:eastAsia="Times New Roman"/>
          <w:b/>
        </w:rPr>
      </w:pPr>
      <w:r w:rsidRPr="000C4F69">
        <w:rPr>
          <w:rFonts w:eastAsia="Times New Roman"/>
        </w:rPr>
        <w:t>„</w:t>
      </w:r>
      <w:r w:rsidRPr="004B6AAC">
        <w:rPr>
          <w:rFonts w:eastAsia="Times New Roman"/>
          <w:b/>
        </w:rPr>
        <w:t>§ 69</w:t>
      </w:r>
      <w:r w:rsidRPr="004B6AAC">
        <w:rPr>
          <w:rFonts w:eastAsia="Times New Roman"/>
          <w:b/>
          <w:vertAlign w:val="superscript"/>
        </w:rPr>
        <w:t>5</w:t>
      </w:r>
      <w:r w:rsidRPr="004B6AAC">
        <w:rPr>
          <w:rFonts w:eastAsia="Times New Roman"/>
          <w:b/>
        </w:rPr>
        <w:t>.</w:t>
      </w:r>
      <w:r w:rsidR="3F3B7C26" w:rsidRPr="004B6AAC">
        <w:rPr>
          <w:rFonts w:eastAsia="Times New Roman"/>
          <w:b/>
        </w:rPr>
        <w:t xml:space="preserve"> </w:t>
      </w:r>
      <w:r w:rsidRPr="004B6AAC">
        <w:rPr>
          <w:rFonts w:eastAsia="Times New Roman"/>
          <w:b/>
        </w:rPr>
        <w:t xml:space="preserve">Nõuded püstitatava hoone olelusringi </w:t>
      </w:r>
      <w:del w:id="464" w:author="Aili Sandre - JUSTDIGI" w:date="2025-01-14T14:00:00Z" w16du:dateUtc="2025-01-14T12:00:00Z">
        <w:r w:rsidRPr="001154E1" w:rsidDel="00293411">
          <w:rPr>
            <w:rFonts w:eastAsia="Times New Roman"/>
            <w:b/>
          </w:rPr>
          <w:delText>süsiniku</w:delText>
        </w:r>
        <w:r w:rsidRPr="001154E1" w:rsidDel="00293411">
          <w:rPr>
            <w:b/>
          </w:rPr>
          <w:delText>jala</w:delText>
        </w:r>
        <w:r w:rsidRPr="001154E1" w:rsidDel="00293411">
          <w:rPr>
            <w:rFonts w:eastAsia="Times New Roman"/>
            <w:b/>
          </w:rPr>
          <w:delText>jäljele</w:delText>
        </w:r>
      </w:del>
      <w:ins w:id="465" w:author="Aili Sandre - JUSTDIGI" w:date="2025-01-14T14:00:00Z" w16du:dateUtc="2025-01-14T12:00:00Z">
        <w:r w:rsidR="00293411" w:rsidRPr="001154E1">
          <w:rPr>
            <w:rFonts w:eastAsia="Times New Roman"/>
            <w:b/>
            <w:rPrChange w:id="466" w:author="Aili Sandre - JUSTDIGI" w:date="2025-01-15T09:08:00Z" w16du:dateUtc="2025-01-15T07:08:00Z">
              <w:rPr>
                <w:rFonts w:eastAsia="Times New Roman"/>
                <w:b/>
                <w:highlight w:val="yellow"/>
              </w:rPr>
            </w:rPrChange>
          </w:rPr>
          <w:t>CO</w:t>
        </w:r>
        <w:r w:rsidR="00293411" w:rsidRPr="001154E1">
          <w:rPr>
            <w:rFonts w:eastAsia="Times New Roman"/>
            <w:b/>
            <w:vertAlign w:val="subscript"/>
            <w:rPrChange w:id="467" w:author="Aili Sandre - JUSTDIGI" w:date="2025-01-15T09:08:00Z" w16du:dateUtc="2025-01-15T07:08:00Z">
              <w:rPr>
                <w:rFonts w:eastAsia="Times New Roman"/>
                <w:b/>
                <w:highlight w:val="yellow"/>
              </w:rPr>
            </w:rPrChange>
          </w:rPr>
          <w:t>2</w:t>
        </w:r>
        <w:r w:rsidR="00FE6F08" w:rsidRPr="001154E1">
          <w:rPr>
            <w:rFonts w:eastAsia="Times New Roman"/>
            <w:b/>
            <w:rPrChange w:id="468" w:author="Aili Sandre - JUSTDIGI" w:date="2025-01-15T09:08:00Z" w16du:dateUtc="2025-01-15T07:08:00Z">
              <w:rPr>
                <w:rFonts w:eastAsia="Times New Roman"/>
                <w:b/>
                <w:highlight w:val="yellow"/>
              </w:rPr>
            </w:rPrChange>
          </w:rPr>
          <w:t xml:space="preserve"> </w:t>
        </w:r>
        <w:commentRangeStart w:id="469"/>
        <w:r w:rsidR="00293411" w:rsidRPr="001154E1">
          <w:rPr>
            <w:b/>
          </w:rPr>
          <w:t>jala</w:t>
        </w:r>
        <w:r w:rsidR="00293411" w:rsidRPr="001154E1">
          <w:rPr>
            <w:rFonts w:eastAsia="Times New Roman"/>
            <w:b/>
          </w:rPr>
          <w:t>jäljele</w:t>
        </w:r>
      </w:ins>
      <w:commentRangeEnd w:id="469"/>
      <w:ins w:id="470" w:author="Aili Sandre - JUSTDIGI" w:date="2025-01-14T14:04:00Z" w16du:dateUtc="2025-01-14T12:04:00Z">
        <w:r w:rsidR="003C6090" w:rsidRPr="001154E1">
          <w:rPr>
            <w:rStyle w:val="Kommentaariviide"/>
          </w:rPr>
          <w:commentReference w:id="469"/>
        </w:r>
      </w:ins>
    </w:p>
    <w:p w14:paraId="36B29ADD" w14:textId="77777777" w:rsidR="00B3388D" w:rsidRDefault="00B3388D" w:rsidP="00E111C9">
      <w:pPr>
        <w:spacing w:after="0" w:line="240" w:lineRule="auto"/>
        <w:jc w:val="both"/>
        <w:rPr>
          <w:rFonts w:eastAsia="Times New Roman"/>
        </w:rPr>
      </w:pPr>
    </w:p>
    <w:p w14:paraId="7C9A2A9A" w14:textId="4BB7AF21" w:rsidR="6D907548" w:rsidRDefault="75C988DC" w:rsidP="00E111C9">
      <w:pPr>
        <w:spacing w:after="0" w:line="240" w:lineRule="auto"/>
        <w:jc w:val="both"/>
        <w:rPr>
          <w:rFonts w:eastAsia="Times New Roman"/>
        </w:rPr>
      </w:pPr>
      <w:r w:rsidRPr="2DA361DC">
        <w:rPr>
          <w:rFonts w:eastAsia="Times New Roman"/>
        </w:rPr>
        <w:t xml:space="preserve">(1) Hoone olelusringi </w:t>
      </w:r>
      <w:del w:id="471" w:author="Aili Sandre - JUSTDIGI" w:date="2025-01-14T14:01:00Z" w16du:dateUtc="2025-01-14T12:01:00Z">
        <w:r w:rsidRPr="2DA361DC" w:rsidDel="00FE6F08">
          <w:rPr>
            <w:rFonts w:eastAsia="Times New Roman"/>
          </w:rPr>
          <w:delText xml:space="preserve">süsinikujalajälg </w:delText>
        </w:r>
      </w:del>
      <w:ins w:id="472" w:author="Aili Sandre - JUSTDIGI" w:date="2025-01-14T14:01:00Z" w16du:dateUtc="2025-01-14T12:01:00Z">
        <w:r w:rsidR="00FE6F08">
          <w:rPr>
            <w:rFonts w:eastAsia="Times New Roman"/>
          </w:rPr>
          <w:t xml:space="preserve"> CO</w:t>
        </w:r>
        <w:r w:rsidR="00FE6F08" w:rsidRPr="00FE6F08">
          <w:rPr>
            <w:rFonts w:eastAsia="Times New Roman"/>
            <w:vertAlign w:val="subscript"/>
            <w:rPrChange w:id="473" w:author="Aili Sandre - JUSTDIGI" w:date="2025-01-14T14:01:00Z" w16du:dateUtc="2025-01-14T12:01:00Z">
              <w:rPr>
                <w:rFonts w:eastAsia="Times New Roman"/>
              </w:rPr>
            </w:rPrChange>
          </w:rPr>
          <w:t>2</w:t>
        </w:r>
        <w:r w:rsidR="00FE6F08">
          <w:rPr>
            <w:rFonts w:eastAsia="Times New Roman"/>
          </w:rPr>
          <w:t xml:space="preserve"> </w:t>
        </w:r>
        <w:r w:rsidR="00FE6F08" w:rsidRPr="2DA361DC">
          <w:rPr>
            <w:rFonts w:eastAsia="Times New Roman"/>
          </w:rPr>
          <w:t xml:space="preserve">jalajälg </w:t>
        </w:r>
      </w:ins>
      <w:r w:rsidRPr="2DA361DC">
        <w:rPr>
          <w:rFonts w:eastAsia="Times New Roman"/>
        </w:rPr>
        <w:t xml:space="preserve">on arvutuslik näitaja, mille abil väljendatakse hoone mõju keskkonnale hoone </w:t>
      </w:r>
      <w:r w:rsidR="008F6FBC">
        <w:rPr>
          <w:rFonts w:eastAsia="Times New Roman"/>
        </w:rPr>
        <w:t xml:space="preserve">arvestusliku </w:t>
      </w:r>
      <w:del w:id="474" w:author="Aili Sandre - JUSTDIGI" w:date="2025-01-14T14:01:00Z" w16du:dateUtc="2025-01-14T12:01:00Z">
        <w:r w:rsidRPr="2DA361DC" w:rsidDel="00FE6F08">
          <w:rPr>
            <w:rFonts w:eastAsia="Times New Roman"/>
          </w:rPr>
          <w:delText xml:space="preserve"> </w:delText>
        </w:r>
      </w:del>
      <w:r w:rsidR="00B1496C">
        <w:rPr>
          <w:rFonts w:eastAsia="Times New Roman"/>
        </w:rPr>
        <w:t>olelus</w:t>
      </w:r>
      <w:r w:rsidRPr="2DA361DC">
        <w:rPr>
          <w:rFonts w:eastAsia="Times New Roman"/>
        </w:rPr>
        <w:t>ringi jooksul.</w:t>
      </w:r>
    </w:p>
    <w:p w14:paraId="6A7ED826" w14:textId="77777777" w:rsidR="00B3388D" w:rsidRDefault="00B3388D" w:rsidP="00E111C9">
      <w:pPr>
        <w:spacing w:after="0" w:line="240" w:lineRule="auto"/>
        <w:jc w:val="both"/>
        <w:rPr>
          <w:rFonts w:eastAsia="Times New Roman"/>
        </w:rPr>
      </w:pPr>
    </w:p>
    <w:p w14:paraId="004F522E" w14:textId="4DAA9BDD" w:rsidR="7D9ACA90" w:rsidRDefault="0EF58A04">
      <w:pPr>
        <w:spacing w:line="240" w:lineRule="auto"/>
        <w:jc w:val="both"/>
        <w:rPr>
          <w:rFonts w:eastAsia="Times New Roman"/>
        </w:rPr>
        <w:pPrChange w:id="475" w:author="Aili Sandre - JUSTDIGI" w:date="2025-01-14T14:51:00Z" w16du:dateUtc="2025-01-14T12:51:00Z">
          <w:pPr>
            <w:spacing w:line="257" w:lineRule="auto"/>
            <w:jc w:val="both"/>
          </w:pPr>
        </w:pPrChange>
      </w:pPr>
      <w:r w:rsidRPr="72F3B6B4">
        <w:rPr>
          <w:rFonts w:eastAsia="Times New Roman"/>
        </w:rPr>
        <w:t xml:space="preserve">(2) </w:t>
      </w:r>
      <w:r w:rsidR="004B6945">
        <w:rPr>
          <w:rFonts w:eastAsia="Times New Roman"/>
        </w:rPr>
        <w:t>Püstitatava h</w:t>
      </w:r>
      <w:r w:rsidRPr="72F3B6B4">
        <w:rPr>
          <w:rFonts w:eastAsia="Times New Roman"/>
        </w:rPr>
        <w:t xml:space="preserve">oone olelusringi </w:t>
      </w:r>
      <w:del w:id="476" w:author="Aili Sandre - JUSTDIGI" w:date="2025-01-14T14:01:00Z" w16du:dateUtc="2025-01-14T12:01:00Z">
        <w:r w:rsidRPr="72F3B6B4" w:rsidDel="00FE6F08">
          <w:rPr>
            <w:rFonts w:eastAsia="Times New Roman"/>
          </w:rPr>
          <w:delText xml:space="preserve">süsinikujalajälje </w:delText>
        </w:r>
      </w:del>
      <w:ins w:id="477" w:author="Aili Sandre - JUSTDIGI" w:date="2025-01-14T14:01:00Z" w16du:dateUtc="2025-01-14T12:01:00Z">
        <w:r w:rsidR="00FE6F08">
          <w:rPr>
            <w:rFonts w:eastAsia="Times New Roman"/>
          </w:rPr>
          <w:t>CO</w:t>
        </w:r>
        <w:r w:rsidR="00FE6F08" w:rsidRPr="00FE6F08">
          <w:rPr>
            <w:rFonts w:eastAsia="Times New Roman"/>
            <w:vertAlign w:val="subscript"/>
            <w:rPrChange w:id="478" w:author="Aili Sandre - JUSTDIGI" w:date="2025-01-14T14:01:00Z" w16du:dateUtc="2025-01-14T12:01:00Z">
              <w:rPr>
                <w:rFonts w:eastAsia="Times New Roman"/>
              </w:rPr>
            </w:rPrChange>
          </w:rPr>
          <w:t>2</w:t>
        </w:r>
        <w:r w:rsidR="00FE6F08">
          <w:rPr>
            <w:rFonts w:eastAsia="Times New Roman"/>
          </w:rPr>
          <w:t xml:space="preserve"> </w:t>
        </w:r>
        <w:r w:rsidR="00FE6F08" w:rsidRPr="72F3B6B4">
          <w:rPr>
            <w:rFonts w:eastAsia="Times New Roman"/>
          </w:rPr>
          <w:t xml:space="preserve">jalajälje </w:t>
        </w:r>
      </w:ins>
      <w:r w:rsidRPr="72F3B6B4">
        <w:rPr>
          <w:rFonts w:eastAsia="Times New Roman"/>
        </w:rPr>
        <w:t>arvut</w:t>
      </w:r>
      <w:r w:rsidR="005771A9">
        <w:rPr>
          <w:rFonts w:eastAsia="Times New Roman"/>
        </w:rPr>
        <w:t>us</w:t>
      </w:r>
      <w:r w:rsidRPr="72F3B6B4">
        <w:rPr>
          <w:rFonts w:eastAsia="Times New Roman"/>
        </w:rPr>
        <w:t xml:space="preserve">tulemus kantakse </w:t>
      </w:r>
      <w:r w:rsidR="00334F37">
        <w:rPr>
          <w:rFonts w:eastAsia="Times New Roman"/>
        </w:rPr>
        <w:t>püstita</w:t>
      </w:r>
      <w:r w:rsidR="00334F37" w:rsidRPr="72F3B6B4">
        <w:rPr>
          <w:rFonts w:eastAsia="Times New Roman"/>
        </w:rPr>
        <w:t xml:space="preserve">tavale </w:t>
      </w:r>
      <w:r w:rsidRPr="72F3B6B4">
        <w:rPr>
          <w:rFonts w:eastAsia="Times New Roman"/>
        </w:rPr>
        <w:t>hoone</w:t>
      </w:r>
      <w:r w:rsidR="3D472C42" w:rsidRPr="72F3B6B4">
        <w:rPr>
          <w:rFonts w:eastAsia="Times New Roman"/>
        </w:rPr>
        <w:t>le</w:t>
      </w:r>
      <w:r w:rsidRPr="72F3B6B4">
        <w:rPr>
          <w:rFonts w:eastAsia="Times New Roman"/>
        </w:rPr>
        <w:t xml:space="preserve"> ant</w:t>
      </w:r>
      <w:r w:rsidR="4782F08E" w:rsidRPr="72F3B6B4">
        <w:rPr>
          <w:rFonts w:eastAsia="Times New Roman"/>
        </w:rPr>
        <w:t>avale</w:t>
      </w:r>
      <w:r w:rsidRPr="72F3B6B4">
        <w:rPr>
          <w:rFonts w:eastAsia="Times New Roman"/>
        </w:rPr>
        <w:t xml:space="preserve"> energiamärgisele.</w:t>
      </w:r>
    </w:p>
    <w:p w14:paraId="0BD6EEC9" w14:textId="77777777" w:rsidR="00B3388D" w:rsidRDefault="00B3388D" w:rsidP="00E111C9">
      <w:pPr>
        <w:spacing w:after="0" w:line="240" w:lineRule="auto"/>
        <w:jc w:val="both"/>
        <w:rPr>
          <w:rFonts w:eastAsia="Times New Roman"/>
        </w:rPr>
      </w:pPr>
    </w:p>
    <w:p w14:paraId="0B20DC4C" w14:textId="798EC498" w:rsidR="7D9ACA90" w:rsidRDefault="6C98EAB8">
      <w:pPr>
        <w:spacing w:after="60" w:line="240" w:lineRule="auto"/>
        <w:jc w:val="both"/>
        <w:rPr>
          <w:rFonts w:eastAsia="Times New Roman"/>
        </w:rPr>
        <w:pPrChange w:id="479" w:author="Aili Sandre - JUSTDIGI" w:date="2025-01-14T14:51:00Z" w16du:dateUtc="2025-01-14T12:51:00Z">
          <w:pPr>
            <w:spacing w:after="60" w:line="257" w:lineRule="auto"/>
            <w:jc w:val="both"/>
          </w:pPr>
        </w:pPrChange>
      </w:pPr>
      <w:r w:rsidRPr="2DA361DC">
        <w:rPr>
          <w:rFonts w:eastAsia="Times New Roman"/>
        </w:rPr>
        <w:t xml:space="preserve">(3) Hoone olelusringi </w:t>
      </w:r>
      <w:del w:id="480" w:author="Aili Sandre - JUSTDIGI" w:date="2025-01-14T14:02:00Z" w16du:dateUtc="2025-01-14T12:02:00Z">
        <w:r w:rsidRPr="2DA361DC" w:rsidDel="00FE6F08">
          <w:rPr>
            <w:rFonts w:eastAsia="Times New Roman"/>
          </w:rPr>
          <w:delText xml:space="preserve">süsinikujalajälje </w:delText>
        </w:r>
      </w:del>
      <w:ins w:id="481" w:author="Aili Sandre - JUSTDIGI" w:date="2025-01-14T14:02:00Z" w16du:dateUtc="2025-01-14T12:02:00Z">
        <w:r w:rsidR="00FE6F08">
          <w:rPr>
            <w:rFonts w:eastAsia="Times New Roman"/>
          </w:rPr>
          <w:t>CO</w:t>
        </w:r>
        <w:r w:rsidR="00FE6F08" w:rsidRPr="00FE6F08">
          <w:rPr>
            <w:rFonts w:eastAsia="Times New Roman"/>
            <w:vertAlign w:val="subscript"/>
            <w:rPrChange w:id="482" w:author="Aili Sandre - JUSTDIGI" w:date="2025-01-14T14:02:00Z" w16du:dateUtc="2025-01-14T12:02:00Z">
              <w:rPr>
                <w:rFonts w:eastAsia="Times New Roman"/>
              </w:rPr>
            </w:rPrChange>
          </w:rPr>
          <w:t>2</w:t>
        </w:r>
        <w:r w:rsidR="00FE6F08">
          <w:rPr>
            <w:rFonts w:eastAsia="Times New Roman"/>
          </w:rPr>
          <w:t xml:space="preserve"> </w:t>
        </w:r>
        <w:r w:rsidR="00FE6F08" w:rsidRPr="2DA361DC">
          <w:rPr>
            <w:rFonts w:eastAsia="Times New Roman"/>
          </w:rPr>
          <w:t xml:space="preserve">jalajälje </w:t>
        </w:r>
      </w:ins>
      <w:r w:rsidRPr="2DA361DC">
        <w:rPr>
          <w:rFonts w:eastAsia="Times New Roman"/>
        </w:rPr>
        <w:t xml:space="preserve">arvutamise metoodika, nõuded </w:t>
      </w:r>
      <w:del w:id="483" w:author="Aili Sandre - JUSTDIGI" w:date="2025-01-14T14:02:00Z" w16du:dateUtc="2025-01-14T12:02:00Z">
        <w:r w:rsidRPr="2DA361DC" w:rsidDel="004315BB">
          <w:rPr>
            <w:rFonts w:eastAsia="Times New Roman"/>
          </w:rPr>
          <w:delText xml:space="preserve">süsinikujalajälje </w:delText>
        </w:r>
      </w:del>
      <w:ins w:id="484" w:author="Aili Sandre - JUSTDIGI" w:date="2025-01-14T14:02:00Z" w16du:dateUtc="2025-01-14T12:02:00Z">
        <w:r w:rsidR="004315BB">
          <w:rPr>
            <w:rFonts w:eastAsia="Times New Roman"/>
          </w:rPr>
          <w:t>selle</w:t>
        </w:r>
        <w:r w:rsidR="004315BB" w:rsidRPr="2DA361DC">
          <w:rPr>
            <w:rFonts w:eastAsia="Times New Roman"/>
          </w:rPr>
          <w:t xml:space="preserve"> </w:t>
        </w:r>
      </w:ins>
      <w:r w:rsidRPr="2DA361DC">
        <w:rPr>
          <w:rFonts w:eastAsia="Times New Roman"/>
        </w:rPr>
        <w:t xml:space="preserve">arvutamise lähteandmete ja tulemuste </w:t>
      </w:r>
      <w:r w:rsidRPr="00D84CE4">
        <w:rPr>
          <w:rFonts w:eastAsia="Times New Roman"/>
        </w:rPr>
        <w:t>esitamise</w:t>
      </w:r>
      <w:r w:rsidR="001F0C85">
        <w:rPr>
          <w:rFonts w:eastAsia="Times New Roman"/>
        </w:rPr>
        <w:t xml:space="preserve"> kohta</w:t>
      </w:r>
      <w:r w:rsidRPr="2DA361DC">
        <w:rPr>
          <w:rFonts w:eastAsia="Times New Roman"/>
        </w:rPr>
        <w:t xml:space="preserve"> kehtestab valdkonna eest vastutav minister määrusega.</w:t>
      </w:r>
    </w:p>
    <w:p w14:paraId="4F2812D3" w14:textId="4BF1DCEF" w:rsidR="7D9ACA90" w:rsidRDefault="6C98EAB8" w:rsidP="00E111C9">
      <w:pPr>
        <w:spacing w:after="0" w:line="240" w:lineRule="auto"/>
        <w:jc w:val="both"/>
        <w:rPr>
          <w:rFonts w:eastAsia="Times New Roman"/>
        </w:rPr>
      </w:pPr>
      <w:del w:id="485" w:author="Aili Sandre - JUSTDIGI" w:date="2025-01-14T14:03:00Z" w16du:dateUtc="2025-01-14T12:03:00Z">
        <w:r w:rsidRPr="676E63A6" w:rsidDel="004315BB">
          <w:rPr>
            <w:rFonts w:eastAsia="Times New Roman"/>
          </w:rPr>
          <w:delText xml:space="preserve"> </w:delText>
        </w:r>
      </w:del>
    </w:p>
    <w:p w14:paraId="333FF29F" w14:textId="7EF0CD70" w:rsidR="6D907548" w:rsidRPr="004B6AAC" w:rsidRDefault="75C988DC" w:rsidP="00E111C9">
      <w:pPr>
        <w:spacing w:after="0" w:line="240" w:lineRule="auto"/>
        <w:jc w:val="both"/>
        <w:rPr>
          <w:rFonts w:eastAsia="Times New Roman"/>
          <w:b/>
        </w:rPr>
      </w:pPr>
      <w:r w:rsidRPr="004B6AAC">
        <w:rPr>
          <w:rFonts w:eastAsia="Times New Roman"/>
          <w:b/>
        </w:rPr>
        <w:t>§ 69</w:t>
      </w:r>
      <w:r w:rsidRPr="004B6AAC">
        <w:rPr>
          <w:rFonts w:eastAsia="Times New Roman"/>
          <w:b/>
          <w:vertAlign w:val="superscript"/>
        </w:rPr>
        <w:t>6</w:t>
      </w:r>
      <w:r w:rsidRPr="004B6AAC">
        <w:rPr>
          <w:rFonts w:eastAsia="Times New Roman"/>
          <w:b/>
        </w:rPr>
        <w:t>.</w:t>
      </w:r>
      <w:r w:rsidR="00245F3C" w:rsidRPr="004B6AAC">
        <w:rPr>
          <w:rFonts w:eastAsia="Times New Roman"/>
          <w:b/>
        </w:rPr>
        <w:t xml:space="preserve"> </w:t>
      </w:r>
      <w:r w:rsidR="00D928B4" w:rsidRPr="004B6AAC">
        <w:rPr>
          <w:rFonts w:eastAsia="Times New Roman"/>
          <w:b/>
        </w:rPr>
        <w:t>Püstitatava h</w:t>
      </w:r>
      <w:r w:rsidRPr="004B6AAC">
        <w:rPr>
          <w:rFonts w:eastAsia="Times New Roman"/>
          <w:b/>
        </w:rPr>
        <w:t xml:space="preserve">oone olelusringi </w:t>
      </w:r>
      <w:ins w:id="486" w:author="Aili Sandre - JUSTDIGI" w:date="2025-01-14T14:03:00Z" w16du:dateUtc="2025-01-14T12:03:00Z">
        <w:r w:rsidR="004E37B5">
          <w:rPr>
            <w:rFonts w:eastAsia="Times New Roman"/>
            <w:b/>
          </w:rPr>
          <w:t>CO</w:t>
        </w:r>
        <w:r w:rsidR="004E37B5" w:rsidRPr="003C6090">
          <w:rPr>
            <w:rFonts w:eastAsia="Times New Roman"/>
            <w:b/>
            <w:vertAlign w:val="subscript"/>
            <w:rPrChange w:id="487" w:author="Aili Sandre - JUSTDIGI" w:date="2025-01-14T14:04:00Z" w16du:dateUtc="2025-01-14T12:04:00Z">
              <w:rPr>
                <w:rFonts w:eastAsia="Times New Roman"/>
                <w:b/>
              </w:rPr>
            </w:rPrChange>
          </w:rPr>
          <w:t>2</w:t>
        </w:r>
      </w:ins>
      <w:del w:id="488" w:author="Aili Sandre - JUSTDIGI" w:date="2025-01-14T14:03:00Z" w16du:dateUtc="2025-01-14T12:03:00Z">
        <w:r w:rsidRPr="004E37B5" w:rsidDel="004E37B5">
          <w:rPr>
            <w:rFonts w:eastAsia="Times New Roman"/>
            <w:bCs/>
            <w:rPrChange w:id="489" w:author="Aili Sandre - JUSTDIGI" w:date="2025-01-14T14:03:00Z" w16du:dateUtc="2025-01-14T12:03:00Z">
              <w:rPr>
                <w:rFonts w:eastAsia="Times New Roman"/>
                <w:b/>
              </w:rPr>
            </w:rPrChange>
          </w:rPr>
          <w:delText>s</w:delText>
        </w:r>
        <w:r w:rsidRPr="004B6AAC" w:rsidDel="004E37B5">
          <w:rPr>
            <w:rFonts w:eastAsia="Times New Roman"/>
            <w:b/>
          </w:rPr>
          <w:delText>üsiniku</w:delText>
        </w:r>
      </w:del>
      <w:ins w:id="490" w:author="Aili Sandre - JUSTDIGI" w:date="2025-01-14T14:03:00Z" w16du:dateUtc="2025-01-14T12:03:00Z">
        <w:r w:rsidR="004E37B5">
          <w:rPr>
            <w:rFonts w:eastAsia="Times New Roman"/>
            <w:b/>
          </w:rPr>
          <w:t xml:space="preserve"> </w:t>
        </w:r>
      </w:ins>
      <w:r w:rsidRPr="004B6AAC">
        <w:rPr>
          <w:rFonts w:eastAsia="Times New Roman"/>
          <w:b/>
        </w:rPr>
        <w:t>jalajälje piirväärtus</w:t>
      </w:r>
    </w:p>
    <w:p w14:paraId="1096455A" w14:textId="77777777" w:rsidR="001F0C85" w:rsidRDefault="001F0C85" w:rsidP="00E111C9">
      <w:pPr>
        <w:spacing w:after="0" w:line="240" w:lineRule="auto"/>
        <w:jc w:val="both"/>
        <w:rPr>
          <w:rFonts w:eastAsia="Times New Roman"/>
        </w:rPr>
      </w:pPr>
    </w:p>
    <w:p w14:paraId="130716D1" w14:textId="47CF6155" w:rsidR="7D9ACA90" w:rsidRDefault="75C988DC">
      <w:pPr>
        <w:spacing w:after="0" w:line="240" w:lineRule="auto"/>
        <w:jc w:val="both"/>
        <w:rPr>
          <w:rFonts w:eastAsia="Times New Roman"/>
        </w:rPr>
        <w:pPrChange w:id="491" w:author="Aili Sandre - JUSTDIGI" w:date="2025-01-14T14:51:00Z" w16du:dateUtc="2025-01-14T12:51:00Z">
          <w:pPr>
            <w:spacing w:line="257" w:lineRule="auto"/>
            <w:jc w:val="both"/>
          </w:pPr>
        </w:pPrChange>
      </w:pPr>
      <w:r w:rsidRPr="2DA361DC">
        <w:rPr>
          <w:rFonts w:eastAsia="Times New Roman"/>
        </w:rPr>
        <w:t xml:space="preserve">(1) Püstitatava hoone olelusringi </w:t>
      </w:r>
      <w:del w:id="492" w:author="Aili Sandre - JUSTDIGI" w:date="2025-01-14T14:05:00Z" w16du:dateUtc="2025-01-14T12:05:00Z">
        <w:r w:rsidRPr="2DA361DC" w:rsidDel="003C6090">
          <w:rPr>
            <w:rFonts w:eastAsia="Times New Roman"/>
          </w:rPr>
          <w:delText xml:space="preserve">süsinikujalajälg </w:delText>
        </w:r>
      </w:del>
      <w:ins w:id="493" w:author="Aili Sandre - JUSTDIGI" w:date="2025-01-14T14:05:00Z" w16du:dateUtc="2025-01-14T12:05:00Z">
        <w:r w:rsidR="003C6090">
          <w:rPr>
            <w:rFonts w:eastAsia="Times New Roman"/>
          </w:rPr>
          <w:t>CO</w:t>
        </w:r>
        <w:r w:rsidR="003C6090" w:rsidRPr="003C6090">
          <w:rPr>
            <w:rFonts w:eastAsia="Times New Roman"/>
            <w:vertAlign w:val="subscript"/>
            <w:rPrChange w:id="494" w:author="Aili Sandre - JUSTDIGI" w:date="2025-01-14T14:05:00Z" w16du:dateUtc="2025-01-14T12:05:00Z">
              <w:rPr>
                <w:rFonts w:eastAsia="Times New Roman"/>
              </w:rPr>
            </w:rPrChange>
          </w:rPr>
          <w:t>2</w:t>
        </w:r>
        <w:r w:rsidR="003C6090">
          <w:rPr>
            <w:rFonts w:eastAsia="Times New Roman"/>
          </w:rPr>
          <w:t xml:space="preserve"> </w:t>
        </w:r>
        <w:r w:rsidR="003C6090" w:rsidRPr="2DA361DC">
          <w:rPr>
            <w:rFonts w:eastAsia="Times New Roman"/>
          </w:rPr>
          <w:t xml:space="preserve">jalajälg </w:t>
        </w:r>
      </w:ins>
      <w:r w:rsidRPr="2DA361DC">
        <w:rPr>
          <w:rFonts w:eastAsia="Times New Roman"/>
        </w:rPr>
        <w:t xml:space="preserve">ei tohi ületada </w:t>
      </w:r>
      <w:r w:rsidR="000F2BB0">
        <w:rPr>
          <w:rFonts w:eastAsia="Times New Roman"/>
        </w:rPr>
        <w:t xml:space="preserve">kehtestatud </w:t>
      </w:r>
      <w:del w:id="495" w:author="Aili Sandre - JUSTDIGI" w:date="2025-01-14T14:05:00Z" w16du:dateUtc="2025-01-14T12:05:00Z">
        <w:r w:rsidRPr="2DA361DC" w:rsidDel="003C6090">
          <w:rPr>
            <w:rFonts w:eastAsia="Times New Roman"/>
          </w:rPr>
          <w:delText xml:space="preserve">süsinikujalajälje </w:delText>
        </w:r>
      </w:del>
      <w:r w:rsidRPr="2DA361DC">
        <w:rPr>
          <w:rFonts w:eastAsia="Times New Roman"/>
        </w:rPr>
        <w:t>piirväärtust.</w:t>
      </w:r>
    </w:p>
    <w:p w14:paraId="069A0AFB" w14:textId="77777777" w:rsidR="001F0C85" w:rsidRDefault="001F0C85" w:rsidP="00E111C9">
      <w:pPr>
        <w:spacing w:after="0" w:line="240" w:lineRule="auto"/>
        <w:jc w:val="both"/>
        <w:rPr>
          <w:rFonts w:eastAsia="Times New Roman"/>
        </w:rPr>
      </w:pPr>
    </w:p>
    <w:p w14:paraId="1D653596" w14:textId="0B427D7F" w:rsidR="00063000" w:rsidRDefault="6C98EAB8">
      <w:pPr>
        <w:spacing w:after="60" w:line="240" w:lineRule="auto"/>
        <w:jc w:val="both"/>
        <w:rPr>
          <w:rFonts w:eastAsia="Times New Roman"/>
        </w:rPr>
        <w:pPrChange w:id="496" w:author="Aili Sandre - JUSTDIGI" w:date="2025-01-14T14:51:00Z" w16du:dateUtc="2025-01-14T12:51:00Z">
          <w:pPr>
            <w:spacing w:after="60" w:line="257" w:lineRule="auto"/>
            <w:jc w:val="both"/>
          </w:pPr>
        </w:pPrChange>
      </w:pPr>
      <w:r w:rsidRPr="2DA361DC">
        <w:rPr>
          <w:rFonts w:eastAsia="Times New Roman"/>
        </w:rPr>
        <w:t xml:space="preserve">(2) </w:t>
      </w:r>
      <w:r w:rsidR="00B2225E">
        <w:rPr>
          <w:rFonts w:eastAsia="Times New Roman"/>
        </w:rPr>
        <w:t>Püstitatava h</w:t>
      </w:r>
      <w:r w:rsidRPr="2DA361DC">
        <w:rPr>
          <w:rFonts w:eastAsia="Times New Roman"/>
        </w:rPr>
        <w:t xml:space="preserve">oone olelusringi </w:t>
      </w:r>
      <w:del w:id="497" w:author="Aili Sandre - JUSTDIGI" w:date="2025-01-14T14:05:00Z" w16du:dateUtc="2025-01-14T12:05:00Z">
        <w:r w:rsidRPr="2DA361DC" w:rsidDel="003C6090">
          <w:rPr>
            <w:rFonts w:eastAsia="Times New Roman"/>
          </w:rPr>
          <w:delText xml:space="preserve">süsinikujalajälje </w:delText>
        </w:r>
      </w:del>
      <w:ins w:id="498" w:author="Aili Sandre - JUSTDIGI" w:date="2025-01-14T14:05:00Z" w16du:dateUtc="2025-01-14T12:05:00Z">
        <w:r w:rsidR="003C6090">
          <w:rPr>
            <w:rFonts w:eastAsia="Times New Roman"/>
          </w:rPr>
          <w:t>CO</w:t>
        </w:r>
        <w:r w:rsidR="003C6090" w:rsidRPr="003C6090">
          <w:rPr>
            <w:rFonts w:eastAsia="Times New Roman"/>
            <w:vertAlign w:val="subscript"/>
            <w:rPrChange w:id="499" w:author="Aili Sandre - JUSTDIGI" w:date="2025-01-14T14:05:00Z" w16du:dateUtc="2025-01-14T12:05:00Z">
              <w:rPr>
                <w:rFonts w:eastAsia="Times New Roman"/>
              </w:rPr>
            </w:rPrChange>
          </w:rPr>
          <w:t>2</w:t>
        </w:r>
        <w:r w:rsidR="003C6090">
          <w:rPr>
            <w:rFonts w:eastAsia="Times New Roman"/>
          </w:rPr>
          <w:t xml:space="preserve"> </w:t>
        </w:r>
        <w:r w:rsidR="003C6090" w:rsidRPr="2DA361DC">
          <w:rPr>
            <w:rFonts w:eastAsia="Times New Roman"/>
          </w:rPr>
          <w:t xml:space="preserve">jalajälje </w:t>
        </w:r>
      </w:ins>
      <w:r w:rsidRPr="2DA361DC">
        <w:rPr>
          <w:rFonts w:eastAsia="Times New Roman"/>
        </w:rPr>
        <w:t>piirväärtused kehtestab valdkonna eest vastutav minister määrusega.</w:t>
      </w:r>
    </w:p>
    <w:p w14:paraId="444B1DCD" w14:textId="77777777" w:rsidR="00063000" w:rsidRDefault="00063000">
      <w:pPr>
        <w:spacing w:after="60" w:line="240" w:lineRule="auto"/>
        <w:jc w:val="both"/>
        <w:rPr>
          <w:rFonts w:eastAsia="Times New Roman"/>
        </w:rPr>
        <w:pPrChange w:id="500" w:author="Aili Sandre - JUSTDIGI" w:date="2025-01-14T14:51:00Z" w16du:dateUtc="2025-01-14T12:51:00Z">
          <w:pPr>
            <w:spacing w:after="60" w:line="257" w:lineRule="auto"/>
            <w:jc w:val="both"/>
          </w:pPr>
        </w:pPrChange>
      </w:pPr>
    </w:p>
    <w:p w14:paraId="3725710A" w14:textId="0B98C1C2" w:rsidR="00063000" w:rsidRPr="004B6AAC" w:rsidRDefault="00063000">
      <w:pPr>
        <w:spacing w:after="0" w:line="240" w:lineRule="auto"/>
        <w:jc w:val="both"/>
        <w:rPr>
          <w:rFonts w:eastAsia="Times New Roman"/>
          <w:b/>
        </w:rPr>
        <w:pPrChange w:id="501" w:author="Aili Sandre - JUSTDIGI" w:date="2025-01-14T14:51:00Z" w16du:dateUtc="2025-01-14T12:51:00Z">
          <w:pPr>
            <w:spacing w:after="60" w:line="257" w:lineRule="auto"/>
            <w:jc w:val="both"/>
          </w:pPr>
        </w:pPrChange>
      </w:pPr>
      <w:r w:rsidRPr="004B6AAC">
        <w:rPr>
          <w:rFonts w:eastAsia="Times New Roman"/>
          <w:b/>
        </w:rPr>
        <w:t>§ 69</w:t>
      </w:r>
      <w:r w:rsidRPr="004B6AAC">
        <w:rPr>
          <w:rFonts w:eastAsia="Times New Roman"/>
          <w:b/>
          <w:vertAlign w:val="superscript"/>
        </w:rPr>
        <w:t>7</w:t>
      </w:r>
      <w:r w:rsidRPr="004B6AAC">
        <w:rPr>
          <w:rFonts w:eastAsia="Times New Roman"/>
          <w:b/>
        </w:rPr>
        <w:t xml:space="preserve">. Nõuded avaliku sektori omandisse kuuluva oluliselt rekonstrueeritava hoone olelusringi </w:t>
      </w:r>
      <w:ins w:id="502" w:author="Aili Sandre - JUSTDIGI" w:date="2025-01-14T14:06:00Z" w16du:dateUtc="2025-01-14T12:06:00Z">
        <w:r w:rsidR="00092C23">
          <w:rPr>
            <w:rFonts w:eastAsia="Times New Roman"/>
            <w:b/>
          </w:rPr>
          <w:t>CO</w:t>
        </w:r>
        <w:r w:rsidR="00092C23" w:rsidRPr="0057037B">
          <w:rPr>
            <w:rFonts w:eastAsia="Times New Roman"/>
            <w:b/>
            <w:vertAlign w:val="subscript"/>
            <w:rPrChange w:id="503" w:author="Aili Sandre - JUSTDIGI" w:date="2025-01-14T14:07:00Z" w16du:dateUtc="2025-01-14T12:07:00Z">
              <w:rPr>
                <w:rFonts w:eastAsia="Times New Roman"/>
                <w:b/>
              </w:rPr>
            </w:rPrChange>
          </w:rPr>
          <w:t>2</w:t>
        </w:r>
        <w:r w:rsidR="0057037B">
          <w:rPr>
            <w:rFonts w:eastAsia="Times New Roman"/>
            <w:b/>
          </w:rPr>
          <w:t xml:space="preserve"> </w:t>
        </w:r>
      </w:ins>
      <w:del w:id="504" w:author="Aili Sandre - JUSTDIGI" w:date="2025-01-14T14:06:00Z" w16du:dateUtc="2025-01-14T12:06:00Z">
        <w:r w:rsidRPr="004B6AAC" w:rsidDel="0057037B">
          <w:rPr>
            <w:rFonts w:eastAsia="Times New Roman"/>
            <w:b/>
          </w:rPr>
          <w:delText>sü</w:delText>
        </w:r>
      </w:del>
      <w:del w:id="505" w:author="Aili Sandre - JUSTDIGI" w:date="2025-01-14T14:07:00Z" w16du:dateUtc="2025-01-14T12:07:00Z">
        <w:r w:rsidRPr="004B6AAC" w:rsidDel="0057037B">
          <w:rPr>
            <w:rFonts w:eastAsia="Times New Roman"/>
            <w:b/>
          </w:rPr>
          <w:delText>siniku</w:delText>
        </w:r>
      </w:del>
      <w:r w:rsidRPr="004B6AAC">
        <w:rPr>
          <w:rFonts w:eastAsia="Times New Roman"/>
          <w:b/>
        </w:rPr>
        <w:t>jalajäljele</w:t>
      </w:r>
    </w:p>
    <w:p w14:paraId="326E4CFF" w14:textId="77777777" w:rsidR="00063000" w:rsidRDefault="00063000" w:rsidP="00E111C9">
      <w:pPr>
        <w:spacing w:after="0" w:line="240" w:lineRule="auto"/>
        <w:jc w:val="both"/>
        <w:rPr>
          <w:rFonts w:eastAsia="Times New Roman"/>
        </w:rPr>
      </w:pPr>
    </w:p>
    <w:p w14:paraId="4C8CAD99" w14:textId="0EF9B7B6" w:rsidR="00063000" w:rsidRDefault="53ED9219" w:rsidP="00E111C9">
      <w:pPr>
        <w:spacing w:after="0" w:line="240" w:lineRule="auto"/>
        <w:jc w:val="both"/>
        <w:rPr>
          <w:rFonts w:eastAsia="Times New Roman"/>
        </w:rPr>
      </w:pPr>
      <w:r w:rsidRPr="61B0C24C">
        <w:rPr>
          <w:rFonts w:eastAsia="Times New Roman"/>
        </w:rPr>
        <w:t xml:space="preserve">(1) </w:t>
      </w:r>
      <w:r w:rsidR="00063000">
        <w:rPr>
          <w:rFonts w:eastAsia="Times New Roman"/>
        </w:rPr>
        <w:t xml:space="preserve">Avaliku sektori omandisse kuuluva hoone olulisel rekonstrueerimisel arvutatakse hoone olelusringi </w:t>
      </w:r>
      <w:ins w:id="506" w:author="Aili Sandre - JUSTDIGI" w:date="2025-01-14T14:07:00Z" w16du:dateUtc="2025-01-14T12:07:00Z">
        <w:r w:rsidR="0057037B">
          <w:rPr>
            <w:rFonts w:eastAsia="Times New Roman"/>
          </w:rPr>
          <w:t>CO</w:t>
        </w:r>
        <w:r w:rsidR="0057037B" w:rsidRPr="0057037B">
          <w:rPr>
            <w:rFonts w:eastAsia="Times New Roman"/>
            <w:vertAlign w:val="subscript"/>
            <w:rPrChange w:id="507" w:author="Aili Sandre - JUSTDIGI" w:date="2025-01-14T14:07:00Z" w16du:dateUtc="2025-01-14T12:07:00Z">
              <w:rPr>
                <w:rFonts w:eastAsia="Times New Roman"/>
              </w:rPr>
            </w:rPrChange>
          </w:rPr>
          <w:t xml:space="preserve">2 </w:t>
        </w:r>
      </w:ins>
      <w:del w:id="508" w:author="Aili Sandre - JUSTDIGI" w:date="2025-01-14T14:07:00Z" w16du:dateUtc="2025-01-14T12:07:00Z">
        <w:r w:rsidR="00063000" w:rsidDel="0057037B">
          <w:rPr>
            <w:rFonts w:eastAsia="Times New Roman"/>
          </w:rPr>
          <w:delText>süsiniku</w:delText>
        </w:r>
      </w:del>
      <w:r w:rsidR="00063000">
        <w:rPr>
          <w:rFonts w:eastAsia="Times New Roman"/>
        </w:rPr>
        <w:t>jalajälg.</w:t>
      </w:r>
    </w:p>
    <w:p w14:paraId="4BECB40D" w14:textId="77777777" w:rsidR="00063000" w:rsidRPr="0057037B" w:rsidRDefault="00063000">
      <w:pPr>
        <w:spacing w:after="0" w:line="240" w:lineRule="auto"/>
        <w:jc w:val="both"/>
        <w:rPr>
          <w:rFonts w:eastAsia="Times New Roman"/>
          <w:rPrChange w:id="509" w:author="Aili Sandre - JUSTDIGI" w:date="2025-01-14T14:07:00Z" w16du:dateUtc="2025-01-14T12:07:00Z">
            <w:rPr/>
          </w:rPrChange>
        </w:rPr>
        <w:pPrChange w:id="510" w:author="Aili Sandre - JUSTDIGI" w:date="2025-01-14T14:51:00Z" w16du:dateUtc="2025-01-14T12:51:00Z">
          <w:pPr>
            <w:pStyle w:val="Loendilik"/>
            <w:spacing w:after="0" w:line="240" w:lineRule="auto"/>
            <w:ind w:left="360"/>
            <w:jc w:val="both"/>
          </w:pPr>
        </w:pPrChange>
      </w:pPr>
    </w:p>
    <w:p w14:paraId="52C43F06" w14:textId="10311CB1" w:rsidR="00063000" w:rsidRDefault="63230D59" w:rsidP="00E111C9">
      <w:pPr>
        <w:spacing w:after="0" w:line="240" w:lineRule="auto"/>
        <w:jc w:val="both"/>
        <w:rPr>
          <w:rFonts w:eastAsia="Times New Roman"/>
        </w:rPr>
      </w:pPr>
      <w:r w:rsidRPr="61B0C24C">
        <w:rPr>
          <w:rFonts w:eastAsia="Times New Roman"/>
        </w:rPr>
        <w:t xml:space="preserve">(2) </w:t>
      </w:r>
      <w:r w:rsidR="00063000">
        <w:rPr>
          <w:rFonts w:eastAsia="Times New Roman"/>
        </w:rPr>
        <w:t xml:space="preserve">Avaliku sektori omandisse kuuluva oluliselt rekonstrueeritava hoone olelusringi </w:t>
      </w:r>
      <w:del w:id="511" w:author="Aili Sandre - JUSTDIGI" w:date="2025-01-14T14:07:00Z" w16du:dateUtc="2025-01-14T12:07:00Z">
        <w:r w:rsidR="00063000" w:rsidDel="0057037B">
          <w:rPr>
            <w:rFonts w:eastAsia="Times New Roman"/>
          </w:rPr>
          <w:delText xml:space="preserve">süsinikujalajälje </w:delText>
        </w:r>
      </w:del>
      <w:ins w:id="512" w:author="Aili Sandre - JUSTDIGI" w:date="2025-01-14T14:07:00Z" w16du:dateUtc="2025-01-14T12:07:00Z">
        <w:r w:rsidR="0057037B">
          <w:rPr>
            <w:rFonts w:eastAsia="Times New Roman"/>
          </w:rPr>
          <w:t>CO</w:t>
        </w:r>
        <w:r w:rsidR="0057037B" w:rsidRPr="0057037B">
          <w:rPr>
            <w:rFonts w:eastAsia="Times New Roman"/>
            <w:vertAlign w:val="subscript"/>
            <w:rPrChange w:id="513" w:author="Aili Sandre - JUSTDIGI" w:date="2025-01-14T14:08:00Z" w16du:dateUtc="2025-01-14T12:08:00Z">
              <w:rPr>
                <w:rFonts w:eastAsia="Times New Roman"/>
              </w:rPr>
            </w:rPrChange>
          </w:rPr>
          <w:t>2</w:t>
        </w:r>
        <w:r w:rsidR="0057037B">
          <w:rPr>
            <w:rFonts w:eastAsia="Times New Roman"/>
          </w:rPr>
          <w:t xml:space="preserve"> jalajälje </w:t>
        </w:r>
      </w:ins>
      <w:r w:rsidR="00063000">
        <w:rPr>
          <w:rFonts w:eastAsia="Times New Roman"/>
        </w:rPr>
        <w:t>arvutustulemus kantakse projekteeritavale hoonele antavale energiamärgisele.</w:t>
      </w:r>
    </w:p>
    <w:p w14:paraId="4DB29D06" w14:textId="77777777" w:rsidR="00063000" w:rsidRPr="0057037B" w:rsidRDefault="00063000">
      <w:pPr>
        <w:spacing w:after="0" w:line="240" w:lineRule="auto"/>
        <w:jc w:val="both"/>
        <w:rPr>
          <w:rFonts w:eastAsia="Times New Roman"/>
          <w:rPrChange w:id="514" w:author="Aili Sandre - JUSTDIGI" w:date="2025-01-14T14:07:00Z" w16du:dateUtc="2025-01-14T12:07:00Z">
            <w:rPr/>
          </w:rPrChange>
        </w:rPr>
        <w:pPrChange w:id="515" w:author="Aili Sandre - JUSTDIGI" w:date="2025-01-14T14:51:00Z" w16du:dateUtc="2025-01-14T12:51:00Z">
          <w:pPr>
            <w:pStyle w:val="Loendilik"/>
            <w:spacing w:after="0" w:line="240" w:lineRule="auto"/>
            <w:ind w:left="360"/>
            <w:jc w:val="both"/>
          </w:pPr>
        </w:pPrChange>
      </w:pPr>
    </w:p>
    <w:p w14:paraId="374FB647" w14:textId="30E1B6C1" w:rsidR="7D9ACA90" w:rsidRDefault="750DF85C" w:rsidP="00E111C9">
      <w:pPr>
        <w:spacing w:after="0" w:line="240" w:lineRule="auto"/>
        <w:jc w:val="both"/>
        <w:rPr>
          <w:rFonts w:eastAsia="Times New Roman"/>
        </w:rPr>
      </w:pPr>
      <w:r w:rsidRPr="61B0C24C">
        <w:rPr>
          <w:rFonts w:eastAsia="Times New Roman"/>
        </w:rPr>
        <w:t xml:space="preserve">(3) </w:t>
      </w:r>
      <w:r w:rsidR="00063000">
        <w:rPr>
          <w:rFonts w:eastAsia="Times New Roman"/>
        </w:rPr>
        <w:t xml:space="preserve">Avaliku sektori omandisse kuuluva oluliselt rekonstrueeritava hoone olelusringi </w:t>
      </w:r>
      <w:del w:id="516" w:author="Aili Sandre - JUSTDIGI" w:date="2025-01-14T14:08:00Z" w16du:dateUtc="2025-01-14T12:08:00Z">
        <w:r w:rsidR="00063000" w:rsidDel="0057037B">
          <w:rPr>
            <w:rFonts w:eastAsia="Times New Roman"/>
          </w:rPr>
          <w:delText xml:space="preserve">süsinikujalajälje </w:delText>
        </w:r>
      </w:del>
      <w:ins w:id="517" w:author="Aili Sandre - JUSTDIGI" w:date="2025-01-14T14:08:00Z" w16du:dateUtc="2025-01-14T12:08:00Z">
        <w:r w:rsidR="0057037B">
          <w:rPr>
            <w:rFonts w:eastAsia="Times New Roman"/>
          </w:rPr>
          <w:t>CO</w:t>
        </w:r>
        <w:r w:rsidR="0057037B" w:rsidRPr="0057037B">
          <w:rPr>
            <w:rFonts w:eastAsia="Times New Roman"/>
            <w:vertAlign w:val="subscript"/>
            <w:rPrChange w:id="518" w:author="Aili Sandre - JUSTDIGI" w:date="2025-01-14T14:08:00Z" w16du:dateUtc="2025-01-14T12:08:00Z">
              <w:rPr>
                <w:rFonts w:eastAsia="Times New Roman"/>
              </w:rPr>
            </w:rPrChange>
          </w:rPr>
          <w:t>2</w:t>
        </w:r>
        <w:r w:rsidR="0057037B">
          <w:rPr>
            <w:rFonts w:eastAsia="Times New Roman"/>
          </w:rPr>
          <w:t xml:space="preserve"> jalajälje </w:t>
        </w:r>
      </w:ins>
      <w:r w:rsidR="00063000">
        <w:rPr>
          <w:rFonts w:eastAsia="Times New Roman"/>
        </w:rPr>
        <w:t xml:space="preserve">arvutamise metoodika, nõuded </w:t>
      </w:r>
      <w:ins w:id="519" w:author="Aili Sandre - JUSTDIGI" w:date="2025-01-14T14:08:00Z" w16du:dateUtc="2025-01-14T12:08:00Z">
        <w:r w:rsidR="004D3C12">
          <w:rPr>
            <w:rFonts w:eastAsia="Times New Roman"/>
          </w:rPr>
          <w:t>selle</w:t>
        </w:r>
      </w:ins>
      <w:del w:id="520" w:author="Aili Sandre - JUSTDIGI" w:date="2025-01-14T14:08:00Z" w16du:dateUtc="2025-01-14T12:08:00Z">
        <w:r w:rsidR="00063000" w:rsidDel="004D3C12">
          <w:rPr>
            <w:rFonts w:eastAsia="Times New Roman"/>
          </w:rPr>
          <w:delText>süsinikujalajälje</w:delText>
        </w:r>
      </w:del>
      <w:r w:rsidR="00063000">
        <w:rPr>
          <w:rFonts w:eastAsia="Times New Roman"/>
        </w:rPr>
        <w:t xml:space="preserve"> arvutamise lähteandmete ja tulemuste esitamise kohta kehtestab valdkonna eest vastutav minister määrusega.</w:t>
      </w:r>
      <w:r w:rsidR="6C98EAB8" w:rsidRPr="0068562E">
        <w:rPr>
          <w:rFonts w:eastAsia="Times New Roman"/>
        </w:rPr>
        <w:t>“</w:t>
      </w:r>
      <w:commentRangeStart w:id="521"/>
      <w:ins w:id="522" w:author="Katariina Kärsten - JUSTDIGI" w:date="2025-01-27T21:37:00Z" w16du:dateUtc="2025-01-27T19:37:00Z">
        <w:r w:rsidR="0091429D">
          <w:rPr>
            <w:rFonts w:eastAsia="Times New Roman"/>
          </w:rPr>
          <w:t>.</w:t>
        </w:r>
        <w:commentRangeEnd w:id="521"/>
        <w:r w:rsidR="007D3BA6">
          <w:rPr>
            <w:rStyle w:val="Kommentaariviide"/>
          </w:rPr>
          <w:commentReference w:id="521"/>
        </w:r>
      </w:ins>
    </w:p>
    <w:p w14:paraId="771E6CE6" w14:textId="27E67EFF" w:rsidR="7D9ACA90" w:rsidRDefault="7D9ACA90" w:rsidP="00E111C9">
      <w:pPr>
        <w:spacing w:after="0" w:line="240" w:lineRule="auto"/>
        <w:jc w:val="both"/>
        <w:rPr>
          <w:rFonts w:eastAsia="Times New Roman"/>
        </w:rPr>
      </w:pPr>
    </w:p>
    <w:p w14:paraId="4CD87169" w14:textId="1E25BAFB" w:rsidR="7D9ACA90" w:rsidRDefault="66B41725" w:rsidP="00E111C9">
      <w:pPr>
        <w:spacing w:after="0" w:line="240" w:lineRule="auto"/>
        <w:jc w:val="both"/>
        <w:rPr>
          <w:rFonts w:eastAsia="Times New Roman"/>
          <w:b/>
          <w:bCs/>
        </w:rPr>
      </w:pPr>
      <w:r w:rsidRPr="5F111D87">
        <w:rPr>
          <w:rFonts w:eastAsia="Times New Roman"/>
          <w:b/>
          <w:bCs/>
        </w:rPr>
        <w:t xml:space="preserve">§ </w:t>
      </w:r>
      <w:r w:rsidR="00876EE2">
        <w:rPr>
          <w:rFonts w:eastAsia="Times New Roman"/>
          <w:b/>
          <w:bCs/>
        </w:rPr>
        <w:t>59</w:t>
      </w:r>
      <w:r w:rsidRPr="5F111D87">
        <w:rPr>
          <w:rFonts w:eastAsia="Times New Roman"/>
          <w:b/>
          <w:bCs/>
        </w:rPr>
        <w:t xml:space="preserve">. Ehitusseadustiku ja planeerimisseaduse rakendamise seaduse </w:t>
      </w:r>
      <w:r w:rsidR="4AC96D46" w:rsidRPr="5F111D87">
        <w:rPr>
          <w:rFonts w:eastAsia="Times New Roman"/>
          <w:b/>
          <w:bCs/>
        </w:rPr>
        <w:t>täiendamine</w:t>
      </w:r>
    </w:p>
    <w:p w14:paraId="5D8631AA" w14:textId="77777777" w:rsidR="001F0C85" w:rsidRDefault="001F0C85" w:rsidP="00E111C9">
      <w:pPr>
        <w:spacing w:after="0" w:line="240" w:lineRule="auto"/>
        <w:jc w:val="both"/>
        <w:rPr>
          <w:rFonts w:eastAsia="Times New Roman"/>
        </w:rPr>
      </w:pPr>
    </w:p>
    <w:p w14:paraId="2EE9A766" w14:textId="6F256B82" w:rsidR="7D9ACA90" w:rsidRDefault="6C98EAB8" w:rsidP="00E111C9">
      <w:pPr>
        <w:spacing w:after="0" w:line="240" w:lineRule="auto"/>
        <w:jc w:val="both"/>
        <w:rPr>
          <w:rFonts w:eastAsia="Times New Roman"/>
        </w:rPr>
      </w:pPr>
      <w:r w:rsidRPr="676E63A6">
        <w:rPr>
          <w:rFonts w:eastAsia="Times New Roman"/>
        </w:rPr>
        <w:t>Ehitusseadustiku ja planeerimisseaduse rakendamise seadust täiendatakse §-ga 30</w:t>
      </w:r>
      <w:r w:rsidRPr="676E63A6">
        <w:rPr>
          <w:rFonts w:eastAsia="Times New Roman"/>
          <w:vertAlign w:val="superscript"/>
        </w:rPr>
        <w:t>8</w:t>
      </w:r>
      <w:r w:rsidRPr="676E63A6">
        <w:rPr>
          <w:rFonts w:eastAsia="Times New Roman"/>
        </w:rPr>
        <w:t xml:space="preserve"> järgmises sõnastuses:</w:t>
      </w:r>
    </w:p>
    <w:p w14:paraId="751AAEBB" w14:textId="77777777" w:rsidR="008B2371" w:rsidRDefault="008B2371" w:rsidP="00E111C9">
      <w:pPr>
        <w:spacing w:after="0" w:line="240" w:lineRule="auto"/>
        <w:jc w:val="both"/>
        <w:rPr>
          <w:rFonts w:eastAsia="Times New Roman"/>
        </w:rPr>
      </w:pPr>
    </w:p>
    <w:p w14:paraId="3C530C68" w14:textId="72BB095C" w:rsidR="7D9ACA90" w:rsidRDefault="6C98EAB8" w:rsidP="00E111C9">
      <w:pPr>
        <w:spacing w:after="0" w:line="240" w:lineRule="auto"/>
        <w:jc w:val="both"/>
        <w:rPr>
          <w:rFonts w:eastAsia="Times New Roman"/>
        </w:rPr>
      </w:pPr>
      <w:r w:rsidRPr="75DB6012">
        <w:rPr>
          <w:rFonts w:eastAsia="Times New Roman"/>
        </w:rPr>
        <w:t>„</w:t>
      </w:r>
      <w:r w:rsidRPr="3597351A">
        <w:rPr>
          <w:rFonts w:eastAsia="Times New Roman"/>
          <w:b/>
        </w:rPr>
        <w:t>§ 30</w:t>
      </w:r>
      <w:r w:rsidRPr="3597351A">
        <w:rPr>
          <w:rFonts w:eastAsia="Times New Roman"/>
          <w:b/>
          <w:vertAlign w:val="superscript"/>
        </w:rPr>
        <w:t>8</w:t>
      </w:r>
      <w:r w:rsidRPr="3597351A">
        <w:rPr>
          <w:rFonts w:eastAsia="Times New Roman"/>
          <w:b/>
        </w:rPr>
        <w:t>. Ehitusseadustiku §-des 69</w:t>
      </w:r>
      <w:r w:rsidRPr="3597351A">
        <w:rPr>
          <w:rFonts w:eastAsia="Times New Roman"/>
          <w:b/>
          <w:vertAlign w:val="superscript"/>
        </w:rPr>
        <w:t>5</w:t>
      </w:r>
      <w:r w:rsidR="006B0FC4" w:rsidRPr="275B8915">
        <w:rPr>
          <w:rFonts w:eastAsia="Times New Roman"/>
          <w:b/>
          <w:bCs/>
        </w:rPr>
        <w:t>–</w:t>
      </w:r>
      <w:r w:rsidR="00123493">
        <w:rPr>
          <w:rFonts w:eastAsia="Times New Roman"/>
          <w:b/>
        </w:rPr>
        <w:t>69</w:t>
      </w:r>
      <w:r w:rsidR="00123493" w:rsidRPr="0068562E">
        <w:rPr>
          <w:rFonts w:eastAsia="Times New Roman"/>
          <w:b/>
          <w:vertAlign w:val="superscript"/>
        </w:rPr>
        <w:t>7</w:t>
      </w:r>
      <w:r w:rsidR="00123493">
        <w:rPr>
          <w:rFonts w:eastAsia="Times New Roman"/>
          <w:b/>
        </w:rPr>
        <w:t xml:space="preserve"> </w:t>
      </w:r>
      <w:r w:rsidRPr="3597351A">
        <w:rPr>
          <w:rFonts w:eastAsia="Times New Roman"/>
          <w:b/>
        </w:rPr>
        <w:t>sätestatud nõuete rakendamine</w:t>
      </w:r>
    </w:p>
    <w:p w14:paraId="6CA8242A" w14:textId="77777777" w:rsidR="001F0C85" w:rsidRDefault="001F0C85" w:rsidP="00E111C9">
      <w:pPr>
        <w:spacing w:after="0" w:line="240" w:lineRule="auto"/>
        <w:jc w:val="both"/>
        <w:rPr>
          <w:rFonts w:eastAsia="Times New Roman"/>
        </w:rPr>
      </w:pPr>
    </w:p>
    <w:p w14:paraId="1B1587BF" w14:textId="11DA4E09" w:rsidR="004E163C" w:rsidRDefault="004E163C" w:rsidP="00E111C9">
      <w:pPr>
        <w:spacing w:after="0" w:line="240" w:lineRule="auto"/>
        <w:jc w:val="both"/>
        <w:rPr>
          <w:rFonts w:eastAsia="Times New Roman"/>
        </w:rPr>
      </w:pPr>
      <w:r w:rsidRPr="0B349655">
        <w:rPr>
          <w:rFonts w:eastAsia="Times New Roman"/>
        </w:rPr>
        <w:t xml:space="preserve">(1) </w:t>
      </w:r>
      <w:r>
        <w:rPr>
          <w:rFonts w:eastAsia="Times New Roman"/>
        </w:rPr>
        <w:t>K</w:t>
      </w:r>
      <w:r w:rsidRPr="00AA3449">
        <w:rPr>
          <w:rFonts w:eastAsia="Times New Roman"/>
        </w:rPr>
        <w:t>uni 2029. aasta 31.</w:t>
      </w:r>
      <w:r w:rsidR="00213134">
        <w:rPr>
          <w:rFonts w:eastAsia="Times New Roman"/>
        </w:rPr>
        <w:t xml:space="preserve"> </w:t>
      </w:r>
      <w:r w:rsidRPr="00AA3449">
        <w:rPr>
          <w:rFonts w:eastAsia="Times New Roman"/>
        </w:rPr>
        <w:t>detsembrini rakendatakse ehitusseadustiku § 69</w:t>
      </w:r>
      <w:r w:rsidRPr="00AA3449">
        <w:rPr>
          <w:rFonts w:eastAsia="Times New Roman"/>
          <w:vertAlign w:val="superscript"/>
        </w:rPr>
        <w:t>5</w:t>
      </w:r>
      <w:r w:rsidRPr="00AA3449">
        <w:rPr>
          <w:rFonts w:eastAsia="Times New Roman"/>
        </w:rPr>
        <w:t xml:space="preserve"> nõudeid vaid hoonete</w:t>
      </w:r>
      <w:r w:rsidR="00A546F1">
        <w:rPr>
          <w:rFonts w:eastAsia="Times New Roman"/>
        </w:rPr>
        <w:t>le</w:t>
      </w:r>
      <w:r w:rsidRPr="00AA3449">
        <w:rPr>
          <w:rFonts w:eastAsia="Times New Roman"/>
        </w:rPr>
        <w:t>, mille suletud netopind on suurem kui 1000 m</w:t>
      </w:r>
      <w:r w:rsidRPr="00AA3449">
        <w:rPr>
          <w:rFonts w:eastAsia="Times New Roman"/>
          <w:vertAlign w:val="superscript"/>
        </w:rPr>
        <w:t>2</w:t>
      </w:r>
      <w:del w:id="523" w:author="Aili Sandre - JUSTDIGI" w:date="2025-01-14T14:09:00Z" w16du:dateUtc="2025-01-14T12:09:00Z">
        <w:r w:rsidRPr="00AA3449" w:rsidDel="004D3C12">
          <w:rPr>
            <w:rFonts w:eastAsia="Times New Roman"/>
          </w:rPr>
          <w:delText xml:space="preserve"> </w:delText>
        </w:r>
      </w:del>
      <w:ins w:id="524" w:author="Aili Sandre - JUSTDIGI" w:date="2025-01-14T14:09:00Z" w16du:dateUtc="2025-01-14T12:09:00Z">
        <w:r w:rsidR="004D3C12">
          <w:rPr>
            <w:rFonts w:eastAsia="Times New Roman"/>
          </w:rPr>
          <w:t xml:space="preserve">, </w:t>
        </w:r>
      </w:ins>
      <w:r w:rsidRPr="00AA3449">
        <w:rPr>
          <w:rFonts w:eastAsia="Times New Roman"/>
        </w:rPr>
        <w:t>eeldusel</w:t>
      </w:r>
      <w:del w:id="525" w:author="Aili Sandre - JUSTDIGI" w:date="2025-01-14T14:09:00Z" w16du:dateUtc="2025-01-14T12:09:00Z">
        <w:r w:rsidRPr="00AA3449" w:rsidDel="004D3C12">
          <w:rPr>
            <w:rFonts w:eastAsia="Times New Roman"/>
          </w:rPr>
          <w:delText>,</w:delText>
        </w:r>
      </w:del>
      <w:r w:rsidRPr="00AA3449">
        <w:rPr>
          <w:rFonts w:eastAsia="Times New Roman"/>
        </w:rPr>
        <w:t xml:space="preserve"> et ehitusloa taotlus on esitatud </w:t>
      </w:r>
      <w:del w:id="526" w:author="Aili Sandre - JUSTDIGI" w:date="2025-01-14T14:10:00Z" w16du:dateUtc="2025-01-14T12:10:00Z">
        <w:r w:rsidRPr="00AA3449" w:rsidDel="00D80F1A">
          <w:rPr>
            <w:rFonts w:eastAsia="Times New Roman"/>
          </w:rPr>
          <w:delText xml:space="preserve">alates </w:delText>
        </w:r>
      </w:del>
      <w:r w:rsidRPr="00AA3449">
        <w:rPr>
          <w:rFonts w:eastAsia="Times New Roman"/>
        </w:rPr>
        <w:t>2025. aasta 1. juulist kuni 2029. aasta 31. detsembrini.</w:t>
      </w:r>
    </w:p>
    <w:p w14:paraId="240576E4" w14:textId="77777777" w:rsidR="004E163C" w:rsidRDefault="004E163C" w:rsidP="00E111C9">
      <w:pPr>
        <w:spacing w:after="0" w:line="240" w:lineRule="auto"/>
        <w:jc w:val="both"/>
        <w:rPr>
          <w:rFonts w:eastAsia="Times New Roman"/>
        </w:rPr>
      </w:pPr>
    </w:p>
    <w:p w14:paraId="00AECDC4" w14:textId="1D622F3D" w:rsidR="004E163C" w:rsidRDefault="004E163C" w:rsidP="00E111C9">
      <w:pPr>
        <w:spacing w:after="0" w:line="240" w:lineRule="auto"/>
        <w:jc w:val="both"/>
        <w:rPr>
          <w:rFonts w:eastAsia="Times New Roman"/>
        </w:rPr>
      </w:pPr>
      <w:r w:rsidRPr="0E136C24">
        <w:rPr>
          <w:rFonts w:eastAsia="Times New Roman"/>
        </w:rPr>
        <w:t xml:space="preserve">(2) </w:t>
      </w:r>
      <w:r w:rsidRPr="00AA3449">
        <w:rPr>
          <w:rFonts w:eastAsia="Times New Roman"/>
        </w:rPr>
        <w:t>Alates 2030. aasta 1. jaanuarist rakendatakse ehitusseadustiku § 69</w:t>
      </w:r>
      <w:r w:rsidRPr="00AA3449">
        <w:rPr>
          <w:rFonts w:eastAsia="Times New Roman"/>
          <w:vertAlign w:val="superscript"/>
        </w:rPr>
        <w:t>5</w:t>
      </w:r>
      <w:r w:rsidRPr="00AA3449">
        <w:rPr>
          <w:rFonts w:eastAsia="Times New Roman"/>
        </w:rPr>
        <w:t xml:space="preserve"> nõudeid hoonete</w:t>
      </w:r>
      <w:r w:rsidR="00273446">
        <w:rPr>
          <w:rFonts w:eastAsia="Times New Roman"/>
        </w:rPr>
        <w:t>le</w:t>
      </w:r>
      <w:r w:rsidRPr="00AA3449">
        <w:rPr>
          <w:rFonts w:eastAsia="Times New Roman"/>
        </w:rPr>
        <w:t>, mille ehitusteatis või ehitusloa taotlus esitatakse alates nimetatud kuupäevast.</w:t>
      </w:r>
    </w:p>
    <w:p w14:paraId="2F6AD9E6" w14:textId="77777777" w:rsidR="00B72C52" w:rsidRDefault="00B72C52" w:rsidP="00E111C9">
      <w:pPr>
        <w:spacing w:after="0" w:line="240" w:lineRule="auto"/>
        <w:jc w:val="both"/>
        <w:rPr>
          <w:rFonts w:eastAsia="Times New Roman"/>
        </w:rPr>
      </w:pPr>
    </w:p>
    <w:p w14:paraId="295939F7" w14:textId="5215986A" w:rsidR="001E26FF" w:rsidRPr="0068562E" w:rsidRDefault="00325EBB" w:rsidP="00E111C9">
      <w:pPr>
        <w:spacing w:after="0" w:line="240" w:lineRule="auto"/>
        <w:jc w:val="both"/>
        <w:rPr>
          <w:rFonts w:eastAsia="Times New Roman"/>
        </w:rPr>
      </w:pPr>
      <w:r>
        <w:rPr>
          <w:rFonts w:eastAsia="Times New Roman"/>
        </w:rPr>
        <w:t xml:space="preserve">(3) </w:t>
      </w:r>
      <w:r w:rsidR="00310557" w:rsidRPr="0068562E">
        <w:rPr>
          <w:rFonts w:eastAsia="Times New Roman"/>
        </w:rPr>
        <w:t>Ehitusseadustiku § 69</w:t>
      </w:r>
      <w:r w:rsidR="00310557" w:rsidRPr="0068562E">
        <w:rPr>
          <w:rFonts w:eastAsia="Times New Roman"/>
          <w:vertAlign w:val="superscript"/>
        </w:rPr>
        <w:t>7</w:t>
      </w:r>
      <w:r w:rsidR="00310557" w:rsidRPr="0068562E">
        <w:rPr>
          <w:rFonts w:eastAsia="Times New Roman"/>
        </w:rPr>
        <w:t xml:space="preserve"> nõudeid rakendatakse </w:t>
      </w:r>
      <w:r w:rsidR="002D2D27" w:rsidRPr="002D2D27">
        <w:rPr>
          <w:rFonts w:eastAsia="Times New Roman"/>
        </w:rPr>
        <w:t xml:space="preserve">riigihangete seaduse § 5 lõike 2 tähenduses avaliku sektori </w:t>
      </w:r>
      <w:r w:rsidR="00935504">
        <w:rPr>
          <w:rFonts w:eastAsia="Times New Roman"/>
        </w:rPr>
        <w:t xml:space="preserve">hankija </w:t>
      </w:r>
      <w:r w:rsidR="00310557" w:rsidRPr="0068562E">
        <w:rPr>
          <w:rFonts w:eastAsia="Times New Roman"/>
        </w:rPr>
        <w:t>omandisse kuuluvate oluliselt rekonstrueeritavate hoonete suhtes, mille ehit</w:t>
      </w:r>
      <w:r w:rsidR="0020639C">
        <w:rPr>
          <w:rFonts w:eastAsia="Times New Roman"/>
        </w:rPr>
        <w:t>u</w:t>
      </w:r>
      <w:r w:rsidR="00310557" w:rsidRPr="0068562E">
        <w:rPr>
          <w:rFonts w:eastAsia="Times New Roman"/>
        </w:rPr>
        <w:t>steatis või ehitusloa taotlus esitatakse alates 2030. aasta 1. jaanuarist.</w:t>
      </w:r>
    </w:p>
    <w:p w14:paraId="0E8CD64D" w14:textId="77777777" w:rsidR="001F0C85" w:rsidRDefault="001F0C85" w:rsidP="00E111C9">
      <w:pPr>
        <w:spacing w:after="0" w:line="240" w:lineRule="auto"/>
        <w:jc w:val="both"/>
        <w:rPr>
          <w:rFonts w:eastAsia="Times New Roman"/>
        </w:rPr>
      </w:pPr>
    </w:p>
    <w:p w14:paraId="3B2E509C" w14:textId="75E2320D" w:rsidR="006E3EB4" w:rsidRDefault="6C98EAB8" w:rsidP="00E111C9">
      <w:pPr>
        <w:spacing w:after="0" w:line="240" w:lineRule="auto"/>
        <w:jc w:val="both"/>
        <w:rPr>
          <w:rFonts w:eastAsia="Times New Roman"/>
        </w:rPr>
      </w:pPr>
      <w:r w:rsidRPr="676E63A6">
        <w:rPr>
          <w:rFonts w:eastAsia="Times New Roman"/>
        </w:rPr>
        <w:t>(</w:t>
      </w:r>
      <w:r w:rsidR="00FF49B5">
        <w:rPr>
          <w:rFonts w:eastAsia="Times New Roman"/>
        </w:rPr>
        <w:t>4</w:t>
      </w:r>
      <w:r w:rsidRPr="676E63A6">
        <w:rPr>
          <w:rFonts w:eastAsia="Times New Roman"/>
        </w:rPr>
        <w:t>) Ehitusseadustiku §-s 69</w:t>
      </w:r>
      <w:r w:rsidRPr="676E63A6">
        <w:rPr>
          <w:rFonts w:eastAsia="Times New Roman"/>
          <w:vertAlign w:val="superscript"/>
        </w:rPr>
        <w:t xml:space="preserve">6 </w:t>
      </w:r>
      <w:r w:rsidRPr="676E63A6">
        <w:rPr>
          <w:rFonts w:eastAsia="Times New Roman"/>
        </w:rPr>
        <w:t xml:space="preserve">sätestatud olelusringi </w:t>
      </w:r>
      <w:del w:id="527" w:author="Aili Sandre - JUSTDIGI" w:date="2025-01-14T14:11:00Z" w16du:dateUtc="2025-01-14T12:11:00Z">
        <w:r w:rsidR="00A520DC" w:rsidDel="00665163">
          <w:rPr>
            <w:rFonts w:eastAsia="Times New Roman"/>
          </w:rPr>
          <w:delText xml:space="preserve">süsinikujalajälje </w:delText>
        </w:r>
      </w:del>
      <w:ins w:id="528" w:author="Aili Sandre - JUSTDIGI" w:date="2025-01-14T14:11:00Z" w16du:dateUtc="2025-01-14T12:11:00Z">
        <w:r w:rsidR="00665163">
          <w:rPr>
            <w:rFonts w:eastAsia="Times New Roman"/>
          </w:rPr>
          <w:t>CO</w:t>
        </w:r>
        <w:r w:rsidR="00665163" w:rsidRPr="00665163">
          <w:rPr>
            <w:rFonts w:eastAsia="Times New Roman"/>
            <w:vertAlign w:val="subscript"/>
            <w:rPrChange w:id="529" w:author="Aili Sandre - JUSTDIGI" w:date="2025-01-14T14:11:00Z" w16du:dateUtc="2025-01-14T12:11:00Z">
              <w:rPr>
                <w:rFonts w:eastAsia="Times New Roman"/>
              </w:rPr>
            </w:rPrChange>
          </w:rPr>
          <w:t>2</w:t>
        </w:r>
        <w:r w:rsidR="00665163">
          <w:rPr>
            <w:rFonts w:eastAsia="Times New Roman"/>
          </w:rPr>
          <w:t xml:space="preserve"> jalajälje </w:t>
        </w:r>
      </w:ins>
      <w:r w:rsidRPr="676E63A6">
        <w:rPr>
          <w:rFonts w:eastAsia="Times New Roman"/>
        </w:rPr>
        <w:t>piirväärtust ei kohaldata hoonete suhtes, mille püstitamiseks on ehitusloa taotlus või ehitusteatis esitatud enne 2030. aasta 1. jaanuarit</w:t>
      </w:r>
      <w:r w:rsidRPr="00D84CE4">
        <w:rPr>
          <w:rFonts w:eastAsia="Times New Roman"/>
        </w:rPr>
        <w:t>.</w:t>
      </w:r>
    </w:p>
    <w:p w14:paraId="6E9F8612" w14:textId="77777777" w:rsidR="006E3EB4" w:rsidRDefault="006E3EB4" w:rsidP="00E111C9">
      <w:pPr>
        <w:spacing w:after="0" w:line="240" w:lineRule="auto"/>
        <w:jc w:val="both"/>
        <w:rPr>
          <w:rFonts w:eastAsia="Times New Roman"/>
        </w:rPr>
      </w:pPr>
    </w:p>
    <w:p w14:paraId="4C2B6A0F" w14:textId="614AD71E" w:rsidR="7D9ACA90" w:rsidRDefault="006E3EB4" w:rsidP="00E111C9">
      <w:pPr>
        <w:spacing w:after="0" w:line="240" w:lineRule="auto"/>
        <w:jc w:val="both"/>
        <w:rPr>
          <w:rFonts w:eastAsia="Times New Roman"/>
        </w:rPr>
      </w:pPr>
      <w:r w:rsidRPr="00C73BAE">
        <w:rPr>
          <w:rFonts w:eastAsia="Times New Roman"/>
        </w:rPr>
        <w:t>(5</w:t>
      </w:r>
      <w:r>
        <w:rPr>
          <w:rFonts w:eastAsia="Times New Roman"/>
        </w:rPr>
        <w:t xml:space="preserve">) </w:t>
      </w:r>
      <w:r w:rsidRPr="008D7CDA">
        <w:rPr>
          <w:rFonts w:eastAsia="Times New Roman"/>
        </w:rPr>
        <w:t>Ehitusseadustiku §-s 69</w:t>
      </w:r>
      <w:r w:rsidRPr="008D7CDA">
        <w:rPr>
          <w:rFonts w:eastAsia="Times New Roman"/>
          <w:vertAlign w:val="superscript"/>
        </w:rPr>
        <w:t>6</w:t>
      </w:r>
      <w:r w:rsidRPr="008D7CDA">
        <w:rPr>
          <w:rFonts w:eastAsia="Times New Roman"/>
        </w:rPr>
        <w:t xml:space="preserve"> sätestatud olelusringi </w:t>
      </w:r>
      <w:del w:id="530" w:author="Aili Sandre - JUSTDIGI" w:date="2025-01-14T14:12:00Z" w16du:dateUtc="2025-01-14T12:12:00Z">
        <w:r w:rsidRPr="008D7CDA" w:rsidDel="00665163">
          <w:rPr>
            <w:rFonts w:eastAsia="Times New Roman"/>
          </w:rPr>
          <w:delText xml:space="preserve">süsinikujalajälje </w:delText>
        </w:r>
      </w:del>
      <w:ins w:id="531" w:author="Aili Sandre - JUSTDIGI" w:date="2025-01-14T14:12:00Z" w16du:dateUtc="2025-01-14T12:12:00Z">
        <w:r w:rsidR="00665163">
          <w:rPr>
            <w:rFonts w:eastAsia="Times New Roman"/>
          </w:rPr>
          <w:t>CO</w:t>
        </w:r>
        <w:r w:rsidR="00665163" w:rsidRPr="00665163">
          <w:rPr>
            <w:rFonts w:eastAsia="Times New Roman"/>
            <w:vertAlign w:val="subscript"/>
            <w:rPrChange w:id="532" w:author="Aili Sandre - JUSTDIGI" w:date="2025-01-14T14:12:00Z" w16du:dateUtc="2025-01-14T12:12:00Z">
              <w:rPr>
                <w:rFonts w:eastAsia="Times New Roman"/>
              </w:rPr>
            </w:rPrChange>
          </w:rPr>
          <w:t>2</w:t>
        </w:r>
        <w:r w:rsidR="00665163">
          <w:rPr>
            <w:rFonts w:eastAsia="Times New Roman"/>
          </w:rPr>
          <w:t xml:space="preserve"> </w:t>
        </w:r>
        <w:r w:rsidR="00665163" w:rsidRPr="008D7CDA">
          <w:rPr>
            <w:rFonts w:eastAsia="Times New Roman"/>
          </w:rPr>
          <w:t xml:space="preserve">jalajälje </w:t>
        </w:r>
      </w:ins>
      <w:r w:rsidRPr="008D7CDA">
        <w:rPr>
          <w:rFonts w:eastAsia="Times New Roman"/>
        </w:rPr>
        <w:t xml:space="preserve">piirväärtust ei kohaldata </w:t>
      </w:r>
      <w:r w:rsidR="00085F71" w:rsidRPr="00085F71">
        <w:rPr>
          <w:rFonts w:eastAsia="Times New Roman"/>
        </w:rPr>
        <w:t xml:space="preserve">riigihangete seaduse § 5 lõike 2 tähenduses </w:t>
      </w:r>
      <w:r w:rsidRPr="00950713">
        <w:rPr>
          <w:rFonts w:eastAsia="Times New Roman"/>
        </w:rPr>
        <w:t>avaliku sektori</w:t>
      </w:r>
      <w:r w:rsidR="00935504">
        <w:rPr>
          <w:rFonts w:eastAsia="Times New Roman"/>
        </w:rPr>
        <w:t xml:space="preserve"> hankija</w:t>
      </w:r>
      <w:r w:rsidRPr="00950713">
        <w:rPr>
          <w:rFonts w:eastAsia="Times New Roman"/>
        </w:rPr>
        <w:t xml:space="preserve"> omandisse kuuluvate </w:t>
      </w:r>
      <w:r w:rsidRPr="008D7CDA">
        <w:rPr>
          <w:rFonts w:eastAsia="Times New Roman"/>
        </w:rPr>
        <w:t>oluliselt rekonstrueeritavate hoonete suhtes.</w:t>
      </w:r>
      <w:r w:rsidR="001F0C85">
        <w:rPr>
          <w:rFonts w:eastAsia="Times New Roman"/>
        </w:rPr>
        <w:t>“</w:t>
      </w:r>
      <w:r w:rsidR="6C98EAB8" w:rsidRPr="00D84CE4">
        <w:rPr>
          <w:rFonts w:eastAsia="Times New Roman"/>
        </w:rPr>
        <w:t>.</w:t>
      </w:r>
    </w:p>
    <w:p w14:paraId="5C9B8A36" w14:textId="111C2F0B" w:rsidR="43E6E011" w:rsidRDefault="43E6E011" w:rsidP="00E111C9">
      <w:pPr>
        <w:spacing w:after="0" w:line="240" w:lineRule="auto"/>
        <w:jc w:val="both"/>
        <w:rPr>
          <w:rFonts w:eastAsia="Times New Roman"/>
        </w:rPr>
      </w:pPr>
    </w:p>
    <w:p w14:paraId="54C141B0" w14:textId="2882FB8A" w:rsidR="33759B3B" w:rsidRDefault="327D9C4B" w:rsidP="00E111C9">
      <w:pPr>
        <w:spacing w:after="0" w:line="240" w:lineRule="auto"/>
        <w:jc w:val="both"/>
        <w:rPr>
          <w:rFonts w:eastAsia="Times New Roman"/>
          <w:b/>
          <w:bCs/>
        </w:rPr>
      </w:pPr>
      <w:r w:rsidRPr="5F111D87">
        <w:rPr>
          <w:rFonts w:eastAsia="Times New Roman"/>
          <w:b/>
          <w:bCs/>
        </w:rPr>
        <w:t xml:space="preserve">§ </w:t>
      </w:r>
      <w:r w:rsidR="0054435A" w:rsidRPr="6BF4C49A">
        <w:rPr>
          <w:rFonts w:eastAsia="Times New Roman"/>
          <w:b/>
          <w:bCs/>
        </w:rPr>
        <w:t>6</w:t>
      </w:r>
      <w:r w:rsidR="00876EE2">
        <w:rPr>
          <w:rFonts w:eastAsia="Times New Roman"/>
          <w:b/>
          <w:bCs/>
        </w:rPr>
        <w:t>0</w:t>
      </w:r>
      <w:r w:rsidRPr="6BF4C49A">
        <w:rPr>
          <w:rFonts w:eastAsia="Times New Roman"/>
          <w:b/>
          <w:bCs/>
        </w:rPr>
        <w:t>.</w:t>
      </w:r>
      <w:r w:rsidRPr="5F111D87">
        <w:rPr>
          <w:rFonts w:eastAsia="Times New Roman"/>
          <w:b/>
          <w:bCs/>
        </w:rPr>
        <w:t xml:space="preserve"> </w:t>
      </w:r>
      <w:r w:rsidR="1FB10445" w:rsidRPr="5F111D87">
        <w:rPr>
          <w:rFonts w:eastAsia="Times New Roman"/>
          <w:b/>
          <w:bCs/>
        </w:rPr>
        <w:t>En</w:t>
      </w:r>
      <w:r w:rsidR="236DB8F4" w:rsidRPr="5F111D87">
        <w:rPr>
          <w:rFonts w:eastAsia="Times New Roman"/>
          <w:b/>
          <w:bCs/>
        </w:rPr>
        <w:t>ergiamajanduse korralduse seaduse muutmine</w:t>
      </w:r>
    </w:p>
    <w:p w14:paraId="22D56CF9" w14:textId="6C3D731A" w:rsidR="56B4F13D" w:rsidRDefault="56B4F13D" w:rsidP="00E111C9">
      <w:pPr>
        <w:spacing w:after="0" w:line="240" w:lineRule="auto"/>
        <w:jc w:val="both"/>
        <w:rPr>
          <w:rFonts w:eastAsia="Times New Roman"/>
          <w:b/>
          <w:bCs/>
        </w:rPr>
      </w:pPr>
    </w:p>
    <w:p w14:paraId="6509BDE3" w14:textId="4DBF3C89" w:rsidR="77726A72" w:rsidRDefault="77726A72" w:rsidP="00E111C9">
      <w:pPr>
        <w:spacing w:after="0" w:line="240" w:lineRule="auto"/>
        <w:jc w:val="both"/>
        <w:rPr>
          <w:rFonts w:eastAsia="Times New Roman"/>
        </w:rPr>
      </w:pPr>
      <w:r w:rsidRPr="50E0BA62">
        <w:rPr>
          <w:rFonts w:eastAsia="Times New Roman"/>
        </w:rPr>
        <w:t>Energiamajanduse korralduse seaduses tehakse järgmised muudatused:</w:t>
      </w:r>
    </w:p>
    <w:p w14:paraId="093062E2" w14:textId="545739A2" w:rsidR="77726A72" w:rsidRDefault="77726A72" w:rsidP="00E111C9">
      <w:pPr>
        <w:spacing w:after="0" w:line="240" w:lineRule="auto"/>
        <w:jc w:val="both"/>
        <w:rPr>
          <w:rFonts w:eastAsia="Times New Roman"/>
        </w:rPr>
      </w:pPr>
    </w:p>
    <w:p w14:paraId="6BE63BD6" w14:textId="715D1894" w:rsidR="77726A72" w:rsidRDefault="77726A72" w:rsidP="00E111C9">
      <w:pPr>
        <w:spacing w:after="0" w:line="240" w:lineRule="auto"/>
        <w:jc w:val="both"/>
        <w:rPr>
          <w:rFonts w:eastAsia="Times New Roman"/>
        </w:rPr>
      </w:pPr>
      <w:r w:rsidRPr="172C4043">
        <w:rPr>
          <w:rFonts w:eastAsia="Times New Roman"/>
          <w:b/>
        </w:rPr>
        <w:t>1)</w:t>
      </w:r>
      <w:r w:rsidRPr="50E0BA62">
        <w:rPr>
          <w:rFonts w:eastAsia="Times New Roman"/>
          <w:b/>
        </w:rPr>
        <w:t xml:space="preserve"> </w:t>
      </w:r>
      <w:ins w:id="533" w:author="Aili Sandre - JUSTDIGI" w:date="2025-01-14T14:13:00Z" w16du:dateUtc="2025-01-14T12:13:00Z">
        <w:r w:rsidR="00665163" w:rsidRPr="00665163">
          <w:rPr>
            <w:rFonts w:eastAsia="Times New Roman"/>
            <w:bCs/>
            <w:rPrChange w:id="534" w:author="Aili Sandre - JUSTDIGI" w:date="2025-01-14T14:13:00Z" w16du:dateUtc="2025-01-14T12:13:00Z">
              <w:rPr>
                <w:rFonts w:eastAsia="Times New Roman"/>
                <w:b/>
              </w:rPr>
            </w:rPrChange>
          </w:rPr>
          <w:t>paragrahvi</w:t>
        </w:r>
      </w:ins>
      <w:del w:id="535" w:author="Aili Sandre - JUSTDIGI" w:date="2025-01-14T14:13:00Z" w16du:dateUtc="2025-01-14T12:13:00Z">
        <w:r w:rsidRPr="50E0BA62" w:rsidDel="00665163">
          <w:rPr>
            <w:rFonts w:eastAsia="Times New Roman"/>
          </w:rPr>
          <w:delText>seaduse §</w:delText>
        </w:r>
      </w:del>
      <w:r w:rsidRPr="50E0BA62">
        <w:rPr>
          <w:rFonts w:eastAsia="Times New Roman"/>
        </w:rPr>
        <w:t xml:space="preserve"> 3 lõige 9 muudetakse ja sõnastatakse järgmiselt:</w:t>
      </w:r>
    </w:p>
    <w:p w14:paraId="5D1A16D4" w14:textId="1BEF0862" w:rsidR="77726A72" w:rsidRDefault="1046C018" w:rsidP="00E111C9">
      <w:pPr>
        <w:spacing w:after="0" w:line="240" w:lineRule="auto"/>
        <w:jc w:val="both"/>
        <w:rPr>
          <w:rFonts w:eastAsia="Times New Roman"/>
        </w:rPr>
      </w:pPr>
      <w:r w:rsidRPr="0DBF686C">
        <w:rPr>
          <w:rFonts w:eastAsia="Times New Roman"/>
        </w:rPr>
        <w:t>„(9) Vabariigi Valitsus seab riikliku energiatõhususe eesmärgi aastani 2030</w:t>
      </w:r>
      <w:r w:rsidRPr="0DBF686C" w:rsidDel="003D48B7">
        <w:rPr>
          <w:rFonts w:eastAsia="Times New Roman"/>
        </w:rPr>
        <w:t>.</w:t>
      </w:r>
      <w:r w:rsidRPr="0DBF686C">
        <w:rPr>
          <w:rFonts w:eastAsia="Times New Roman"/>
        </w:rPr>
        <w:t>“;</w:t>
      </w:r>
    </w:p>
    <w:p w14:paraId="4DEB1560" w14:textId="77777777" w:rsidR="000D325C" w:rsidRDefault="000D325C" w:rsidP="00E111C9">
      <w:pPr>
        <w:spacing w:after="0" w:line="240" w:lineRule="auto"/>
        <w:jc w:val="both"/>
        <w:rPr>
          <w:rFonts w:eastAsia="Times New Roman"/>
        </w:rPr>
      </w:pPr>
    </w:p>
    <w:p w14:paraId="241B0B72" w14:textId="433760F3" w:rsidR="56B4F13D" w:rsidRDefault="69754684" w:rsidP="00E111C9">
      <w:pPr>
        <w:spacing w:after="0" w:line="240" w:lineRule="auto"/>
        <w:jc w:val="both"/>
        <w:rPr>
          <w:rFonts w:eastAsia="Times New Roman"/>
        </w:rPr>
      </w:pPr>
      <w:r w:rsidRPr="4F4ED39E">
        <w:rPr>
          <w:rFonts w:eastAsia="Times New Roman"/>
          <w:b/>
        </w:rPr>
        <w:t>2)</w:t>
      </w:r>
      <w:r w:rsidRPr="4C10D801">
        <w:rPr>
          <w:rFonts w:eastAsia="Times New Roman"/>
        </w:rPr>
        <w:t xml:space="preserve"> </w:t>
      </w:r>
      <w:del w:id="536" w:author="Aili Sandre - JUSTDIGI" w:date="2025-01-14T14:13:00Z" w16du:dateUtc="2025-01-14T12:13:00Z">
        <w:r w:rsidR="1046C018" w:rsidRPr="4C10D801" w:rsidDel="00665163">
          <w:rPr>
            <w:rFonts w:eastAsia="Times New Roman"/>
          </w:rPr>
          <w:delText>seaduse</w:delText>
        </w:r>
        <w:r w:rsidR="1046C018" w:rsidRPr="002B11E9" w:rsidDel="00665163">
          <w:rPr>
            <w:rFonts w:eastAsia="Times New Roman"/>
          </w:rPr>
          <w:delText xml:space="preserve"> §</w:delText>
        </w:r>
      </w:del>
      <w:ins w:id="537" w:author="Aili Sandre - JUSTDIGI" w:date="2025-01-14T14:13:00Z" w16du:dateUtc="2025-01-14T12:13:00Z">
        <w:r w:rsidR="00665163">
          <w:rPr>
            <w:rFonts w:eastAsia="Times New Roman"/>
          </w:rPr>
          <w:t>paragrahvi</w:t>
        </w:r>
      </w:ins>
      <w:r w:rsidR="1046C018" w:rsidRPr="002B11E9">
        <w:rPr>
          <w:rFonts w:eastAsia="Times New Roman"/>
        </w:rPr>
        <w:t xml:space="preserve"> 14 lõikes 4 asendatakse </w:t>
      </w:r>
      <w:r w:rsidR="00CA0D3F" w:rsidRPr="002B11E9">
        <w:rPr>
          <w:rFonts w:eastAsia="Times New Roman"/>
        </w:rPr>
        <w:t>tekstiosa</w:t>
      </w:r>
      <w:r w:rsidR="1046C018" w:rsidRPr="002B11E9">
        <w:rPr>
          <w:rFonts w:eastAsia="Times New Roman"/>
        </w:rPr>
        <w:t xml:space="preserve"> „sama määruse alusel koostatavas lõimitud riiklikus energia- ja kliimakavas“ </w:t>
      </w:r>
      <w:r w:rsidR="00CA0D3F" w:rsidRPr="002B11E9">
        <w:rPr>
          <w:rFonts w:eastAsia="Times New Roman"/>
        </w:rPr>
        <w:t>tekstiosaga</w:t>
      </w:r>
      <w:r w:rsidR="1046C018" w:rsidRPr="002B11E9">
        <w:rPr>
          <w:rFonts w:eastAsia="Times New Roman"/>
        </w:rPr>
        <w:t xml:space="preserve"> „kliimakindla majanduse seaduse §-s 3</w:t>
      </w:r>
      <w:r w:rsidR="0050307E" w:rsidRPr="002B11E9">
        <w:rPr>
          <w:rFonts w:eastAsia="Times New Roman"/>
        </w:rPr>
        <w:t>9</w:t>
      </w:r>
      <w:r w:rsidR="1046C018" w:rsidRPr="002B11E9">
        <w:rPr>
          <w:rFonts w:eastAsia="Times New Roman"/>
        </w:rPr>
        <w:t xml:space="preserve"> nimetatud riiklikus energia- ja kliimakavas“.</w:t>
      </w:r>
    </w:p>
    <w:p w14:paraId="33E2EEEB" w14:textId="77777777" w:rsidR="00F87DAE" w:rsidRPr="00665163" w:rsidRDefault="00F87DAE">
      <w:pPr>
        <w:spacing w:after="0" w:line="240" w:lineRule="auto"/>
        <w:jc w:val="both"/>
        <w:rPr>
          <w:rFonts w:eastAsia="Times New Roman"/>
          <w:rPrChange w:id="538" w:author="Aili Sandre - JUSTDIGI" w:date="2025-01-14T14:14:00Z" w16du:dateUtc="2025-01-14T12:14:00Z">
            <w:rPr/>
          </w:rPrChange>
        </w:rPr>
        <w:pPrChange w:id="539" w:author="Aili Sandre - JUSTDIGI" w:date="2025-01-14T14:51:00Z" w16du:dateUtc="2025-01-14T12:51:00Z">
          <w:pPr>
            <w:pStyle w:val="Loendilik"/>
            <w:spacing w:after="0" w:line="240" w:lineRule="auto"/>
            <w:ind w:left="360"/>
            <w:jc w:val="both"/>
          </w:pPr>
        </w:pPrChange>
      </w:pPr>
    </w:p>
    <w:p w14:paraId="26B80674" w14:textId="77777777" w:rsidR="00F87DAE" w:rsidRPr="00F87DAE" w:rsidRDefault="00F87DAE" w:rsidP="00E111C9">
      <w:pPr>
        <w:shd w:val="clear" w:color="auto" w:fill="FFFFFF" w:themeFill="background1"/>
        <w:spacing w:after="0" w:line="240" w:lineRule="auto"/>
        <w:jc w:val="both"/>
        <w:rPr>
          <w:rFonts w:eastAsia="Times New Roman"/>
          <w:b/>
          <w:bCs/>
          <w:color w:val="202020"/>
          <w:kern w:val="0"/>
          <w:lang w:eastAsia="et-EE"/>
          <w14:ligatures w14:val="none"/>
        </w:rPr>
      </w:pPr>
      <w:r w:rsidRPr="00F87DAE">
        <w:rPr>
          <w:rFonts w:eastAsia="Times New Roman"/>
          <w:b/>
          <w:bCs/>
          <w:color w:val="202020"/>
          <w:kern w:val="0"/>
          <w:lang w:eastAsia="et-EE"/>
          <w14:ligatures w14:val="none"/>
        </w:rPr>
        <w:t>§ 61. Maapõueseaduse muutmine</w:t>
      </w:r>
    </w:p>
    <w:p w14:paraId="7CDC4902" w14:textId="77777777" w:rsidR="00F87DAE" w:rsidRPr="00F87DAE" w:rsidRDefault="00F87DAE" w:rsidP="00E111C9">
      <w:pPr>
        <w:shd w:val="clear" w:color="auto" w:fill="FFFFFF" w:themeFill="background1"/>
        <w:spacing w:after="0" w:line="240" w:lineRule="auto"/>
        <w:jc w:val="both"/>
        <w:rPr>
          <w:rFonts w:eastAsia="Times New Roman"/>
          <w:b/>
          <w:bCs/>
          <w:color w:val="202020"/>
          <w:kern w:val="0"/>
          <w:lang w:eastAsia="et-EE"/>
          <w14:ligatures w14:val="none"/>
        </w:rPr>
      </w:pPr>
    </w:p>
    <w:p w14:paraId="29E9CCC3" w14:textId="77777777"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r w:rsidRPr="00F87DAE">
        <w:rPr>
          <w:rFonts w:eastAsia="Times New Roman"/>
          <w:color w:val="202020"/>
          <w:kern w:val="0"/>
          <w:lang w:eastAsia="et-EE"/>
          <w14:ligatures w14:val="none"/>
        </w:rPr>
        <w:t>Maapõueseaduses tehakse järgmised muudatused:</w:t>
      </w:r>
    </w:p>
    <w:p w14:paraId="09611236" w14:textId="77777777" w:rsidR="00F87DAE" w:rsidRPr="00F87DAE" w:rsidRDefault="00F87DAE" w:rsidP="00E111C9">
      <w:pPr>
        <w:shd w:val="clear" w:color="auto" w:fill="FFFFFF" w:themeFill="background1"/>
        <w:spacing w:after="0" w:line="240" w:lineRule="auto"/>
        <w:jc w:val="both"/>
        <w:rPr>
          <w:rFonts w:eastAsia="Times New Roman"/>
          <w:b/>
          <w:bCs/>
          <w:color w:val="202020"/>
          <w:kern w:val="0"/>
          <w:lang w:eastAsia="et-EE"/>
          <w14:ligatures w14:val="none"/>
        </w:rPr>
      </w:pPr>
    </w:p>
    <w:p w14:paraId="6C044C06" w14:textId="77777777"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r w:rsidRPr="00F87DAE">
        <w:rPr>
          <w:rFonts w:eastAsia="Times New Roman"/>
          <w:b/>
          <w:bCs/>
          <w:color w:val="202020"/>
          <w:kern w:val="0"/>
          <w:lang w:eastAsia="et-EE"/>
          <w14:ligatures w14:val="none"/>
        </w:rPr>
        <w:t>1)</w:t>
      </w:r>
      <w:r w:rsidRPr="00F87DAE">
        <w:rPr>
          <w:rFonts w:eastAsia="Times New Roman"/>
          <w:color w:val="202020"/>
          <w:kern w:val="0"/>
          <w:lang w:eastAsia="et-EE"/>
          <w14:ligatures w14:val="none"/>
        </w:rPr>
        <w:t xml:space="preserve"> paragrahvi 55 lõiget 2 täiendatakse punktiga 14 järgmises sõnastuses:</w:t>
      </w:r>
    </w:p>
    <w:p w14:paraId="7BE57B09" w14:textId="2BD4C568" w:rsidR="00F87DAE" w:rsidRPr="00F87DAE" w:rsidRDefault="00665163" w:rsidP="00E111C9">
      <w:pPr>
        <w:shd w:val="clear" w:color="auto" w:fill="FFFFFF" w:themeFill="background1"/>
        <w:spacing w:after="0" w:line="240" w:lineRule="auto"/>
        <w:jc w:val="both"/>
        <w:rPr>
          <w:rFonts w:eastAsia="Times New Roman"/>
          <w:color w:val="202020"/>
          <w:kern w:val="0"/>
          <w:lang w:eastAsia="et-EE"/>
          <w14:ligatures w14:val="none"/>
        </w:rPr>
      </w:pPr>
      <w:ins w:id="540" w:author="Aili Sandre - JUSTDIGI" w:date="2025-01-14T14:14:00Z" w16du:dateUtc="2025-01-14T12:14:00Z">
        <w:r>
          <w:rPr>
            <w:rFonts w:eastAsia="Times New Roman"/>
            <w:color w:val="202020"/>
            <w:kern w:val="0"/>
            <w:lang w:eastAsia="et-EE"/>
            <w14:ligatures w14:val="none"/>
          </w:rPr>
          <w:t>„</w:t>
        </w:r>
      </w:ins>
      <w:del w:id="541" w:author="Aili Sandre - JUSTDIGI" w:date="2025-01-14T14:14:00Z" w16du:dateUtc="2025-01-14T12:14:00Z">
        <w:r w:rsidR="00F87DAE" w:rsidRPr="00F87DAE" w:rsidDel="00665163">
          <w:rPr>
            <w:rFonts w:eastAsia="Times New Roman"/>
            <w:color w:val="202020"/>
            <w:kern w:val="0"/>
            <w:lang w:eastAsia="et-EE"/>
            <w14:ligatures w14:val="none"/>
          </w:rPr>
          <w:delText>“</w:delText>
        </w:r>
      </w:del>
      <w:r w:rsidR="00F87DAE" w:rsidRPr="00F87DAE">
        <w:rPr>
          <w:rFonts w:eastAsia="Times New Roman"/>
          <w:color w:val="202020"/>
          <w:kern w:val="0"/>
          <w:lang w:eastAsia="et-EE"/>
          <w14:ligatures w14:val="none"/>
        </w:rPr>
        <w:t xml:space="preserve">14) taotletakse </w:t>
      </w:r>
      <w:del w:id="542" w:author="Aili Sandre - JUSTDIGI" w:date="2025-01-14T15:14:00Z" w16du:dateUtc="2025-01-14T13:14:00Z">
        <w:r w:rsidR="00F87DAE" w:rsidRPr="00F87DAE" w:rsidDel="0001357F">
          <w:rPr>
            <w:rFonts w:eastAsia="Times New Roman"/>
            <w:color w:val="202020"/>
            <w:kern w:val="0"/>
            <w:lang w:eastAsia="et-EE"/>
            <w14:ligatures w14:val="none"/>
          </w:rPr>
          <w:delText xml:space="preserve">kaevandamisluba </w:delText>
        </w:r>
      </w:del>
      <w:ins w:id="543" w:author="Aili Sandre - JUSTDIGI" w:date="2025-01-14T15:18:00Z" w16du:dateUtc="2025-01-14T13:18:00Z">
        <w:r w:rsidR="002F6E8E">
          <w:rPr>
            <w:rFonts w:eastAsia="Times New Roman"/>
            <w:color w:val="202020"/>
            <w:kern w:val="0"/>
            <w:lang w:eastAsia="et-EE"/>
            <w14:ligatures w14:val="none"/>
          </w:rPr>
          <w:t xml:space="preserve">luba </w:t>
        </w:r>
      </w:ins>
      <w:r w:rsidR="00F87DAE" w:rsidRPr="00F87DAE">
        <w:rPr>
          <w:rFonts w:eastAsia="Times New Roman"/>
          <w:color w:val="202020"/>
          <w:kern w:val="0"/>
          <w:lang w:eastAsia="et-EE"/>
          <w14:ligatures w14:val="none"/>
        </w:rPr>
        <w:t>põlevkivi kaevandamiseks selliste toodete tootmise</w:t>
      </w:r>
      <w:ins w:id="544" w:author="Aili Sandre - JUSTDIGI" w:date="2025-01-14T14:14:00Z" w16du:dateUtc="2025-01-14T12:14:00Z">
        <w:r>
          <w:rPr>
            <w:rFonts w:eastAsia="Times New Roman"/>
            <w:color w:val="202020"/>
            <w:kern w:val="0"/>
            <w:lang w:eastAsia="et-EE"/>
            <w14:ligatures w14:val="none"/>
          </w:rPr>
          <w:t>ks</w:t>
        </w:r>
      </w:ins>
      <w:del w:id="545" w:author="Aili Sandre - JUSTDIGI" w:date="2025-01-14T14:14:00Z" w16du:dateUtc="2025-01-14T12:14:00Z">
        <w:r w:rsidR="00F87DAE" w:rsidRPr="00F87DAE" w:rsidDel="00665163">
          <w:rPr>
            <w:rFonts w:eastAsia="Times New Roman"/>
            <w:color w:val="202020"/>
            <w:kern w:val="0"/>
            <w:lang w:eastAsia="et-EE"/>
            <w14:ligatures w14:val="none"/>
          </w:rPr>
          <w:delText xml:space="preserve"> eesmärgil</w:delText>
        </w:r>
      </w:del>
      <w:r w:rsidR="00F87DAE" w:rsidRPr="00F87DAE">
        <w:rPr>
          <w:rFonts w:eastAsia="Times New Roman"/>
          <w:color w:val="202020"/>
          <w:kern w:val="0"/>
          <w:lang w:eastAsia="et-EE"/>
          <w14:ligatures w14:val="none"/>
        </w:rPr>
        <w:t xml:space="preserve">, mida </w:t>
      </w:r>
      <w:r w:rsidR="00F87DAE" w:rsidRPr="00F206BE">
        <w:rPr>
          <w:rFonts w:eastAsia="Times New Roman"/>
          <w:color w:val="202020"/>
          <w:kern w:val="0"/>
          <w:lang w:eastAsia="et-EE"/>
          <w14:ligatures w14:val="none"/>
        </w:rPr>
        <w:t xml:space="preserve">kasutatakse </w:t>
      </w:r>
      <w:del w:id="546" w:author="Aili Sandre - JUSTDIGI" w:date="2025-01-15T09:12:00Z" w16du:dateUtc="2025-01-15T07:12:00Z">
        <w:r w:rsidR="00F87DAE" w:rsidRPr="00F206BE" w:rsidDel="00DD2E51">
          <w:rPr>
            <w:rFonts w:eastAsia="Times New Roman"/>
            <w:color w:val="202020"/>
            <w:kern w:val="0"/>
            <w:lang w:eastAsia="et-EE"/>
            <w14:ligatures w14:val="none"/>
          </w:rPr>
          <w:delText xml:space="preserve">lõpp-produktina </w:delText>
        </w:r>
      </w:del>
      <w:r w:rsidR="00F87DAE" w:rsidRPr="00DD2E51">
        <w:rPr>
          <w:rFonts w:eastAsia="Times New Roman"/>
          <w:color w:val="202020"/>
          <w:kern w:val="0"/>
          <w:lang w:eastAsia="et-EE"/>
          <w14:ligatures w14:val="none"/>
        </w:rPr>
        <w:t>energiakandjana</w:t>
      </w:r>
      <w:r w:rsidR="00F87DAE" w:rsidRPr="00F87DAE">
        <w:rPr>
          <w:rFonts w:eastAsia="Times New Roman"/>
          <w:color w:val="202020"/>
          <w:kern w:val="0"/>
          <w:lang w:eastAsia="et-EE"/>
          <w14:ligatures w14:val="none"/>
        </w:rPr>
        <w:t>.”;</w:t>
      </w:r>
    </w:p>
    <w:p w14:paraId="2DAE0806" w14:textId="77777777"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p>
    <w:p w14:paraId="08769C7C" w14:textId="77777777"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r w:rsidRPr="00F87DAE">
        <w:rPr>
          <w:rFonts w:eastAsia="Times New Roman"/>
          <w:b/>
          <w:bCs/>
          <w:color w:val="202020"/>
          <w:kern w:val="0"/>
          <w:lang w:eastAsia="et-EE"/>
          <w14:ligatures w14:val="none"/>
        </w:rPr>
        <w:t>2)</w:t>
      </w:r>
      <w:r w:rsidRPr="00F87DAE">
        <w:rPr>
          <w:rFonts w:eastAsia="Times New Roman"/>
          <w:color w:val="202020"/>
          <w:kern w:val="0"/>
          <w:lang w:eastAsia="et-EE"/>
          <w14:ligatures w14:val="none"/>
        </w:rPr>
        <w:t xml:space="preserve"> paragrahvi 55 täiendatakse lõikega 2</w:t>
      </w:r>
      <w:r w:rsidRPr="00F87DAE">
        <w:rPr>
          <w:rFonts w:eastAsia="Times New Roman"/>
          <w:color w:val="202020"/>
          <w:kern w:val="0"/>
          <w:vertAlign w:val="superscript"/>
          <w:lang w:eastAsia="et-EE"/>
          <w14:ligatures w14:val="none"/>
        </w:rPr>
        <w:t>2</w:t>
      </w:r>
      <w:r w:rsidRPr="00F87DAE">
        <w:rPr>
          <w:rFonts w:eastAsia="Times New Roman"/>
          <w:color w:val="202020"/>
          <w:kern w:val="0"/>
          <w:lang w:eastAsia="et-EE"/>
          <w14:ligatures w14:val="none"/>
        </w:rPr>
        <w:t xml:space="preserve"> järgmises sõnastuses:</w:t>
      </w:r>
    </w:p>
    <w:p w14:paraId="495DED67" w14:textId="562D1499" w:rsidR="00F87DAE" w:rsidRPr="00F87DAE" w:rsidRDefault="00907B1E" w:rsidP="00E111C9">
      <w:pPr>
        <w:shd w:val="clear" w:color="auto" w:fill="FFFFFF" w:themeFill="background1"/>
        <w:spacing w:after="0" w:line="240" w:lineRule="auto"/>
        <w:jc w:val="both"/>
        <w:rPr>
          <w:rFonts w:eastAsia="Times New Roman"/>
          <w:color w:val="202020"/>
          <w:kern w:val="0"/>
          <w:lang w:eastAsia="et-EE"/>
          <w14:ligatures w14:val="none"/>
        </w:rPr>
      </w:pPr>
      <w:ins w:id="547" w:author="Aili Sandre - JUSTDIGI" w:date="2025-01-14T14:16:00Z" w16du:dateUtc="2025-01-14T12:16:00Z">
        <w:r>
          <w:rPr>
            <w:rFonts w:eastAsia="Times New Roman"/>
            <w:color w:val="202020"/>
            <w:kern w:val="0"/>
            <w:lang w:eastAsia="et-EE"/>
            <w14:ligatures w14:val="none"/>
          </w:rPr>
          <w:t>„</w:t>
        </w:r>
      </w:ins>
      <w:del w:id="548" w:author="Aili Sandre - JUSTDIGI" w:date="2025-01-14T14:17:00Z" w16du:dateUtc="2025-01-14T12:17:00Z">
        <w:r w:rsidR="00F87DAE" w:rsidRPr="00F87DAE" w:rsidDel="00907B1E">
          <w:rPr>
            <w:rFonts w:eastAsia="Times New Roman"/>
            <w:color w:val="202020"/>
            <w:kern w:val="0"/>
            <w:lang w:eastAsia="et-EE"/>
            <w14:ligatures w14:val="none"/>
          </w:rPr>
          <w:delText>“</w:delText>
        </w:r>
      </w:del>
      <w:r w:rsidR="00F87DAE" w:rsidRPr="00F87DAE">
        <w:rPr>
          <w:rFonts w:eastAsia="Times New Roman"/>
          <w:color w:val="202020"/>
          <w:kern w:val="0"/>
          <w:lang w:eastAsia="et-EE"/>
          <w14:ligatures w14:val="none"/>
        </w:rPr>
        <w:t>(2</w:t>
      </w:r>
      <w:r w:rsidR="00F87DAE" w:rsidRPr="00F87DAE">
        <w:rPr>
          <w:rFonts w:eastAsia="Times New Roman"/>
          <w:color w:val="202020"/>
          <w:kern w:val="0"/>
          <w:vertAlign w:val="superscript"/>
          <w:lang w:eastAsia="et-EE"/>
          <w14:ligatures w14:val="none"/>
        </w:rPr>
        <w:t>2</w:t>
      </w:r>
      <w:r w:rsidR="00F87DAE" w:rsidRPr="00F87DAE">
        <w:rPr>
          <w:rFonts w:eastAsia="Times New Roman"/>
          <w:color w:val="202020"/>
          <w:kern w:val="0"/>
          <w:lang w:eastAsia="et-EE"/>
          <w14:ligatures w14:val="none"/>
        </w:rPr>
        <w:t>) Energiakandja käesoleva seaduse tähenduses on põlevkivi</w:t>
      </w:r>
      <w:ins w:id="549" w:author="Aili Sandre - JUSTDIGI" w:date="2025-01-15T09:15:00Z" w16du:dateUtc="2025-01-15T07:15:00Z">
        <w:r w:rsidR="005D6BCE">
          <w:rPr>
            <w:rFonts w:eastAsia="Times New Roman"/>
            <w:color w:val="202020"/>
            <w:kern w:val="0"/>
            <w:lang w:eastAsia="et-EE"/>
            <w14:ligatures w14:val="none"/>
          </w:rPr>
          <w:t>toode</w:t>
        </w:r>
      </w:ins>
      <w:del w:id="550" w:author="Aili Sandre - JUSTDIGI" w:date="2025-01-15T09:15:00Z" w16du:dateUtc="2025-01-15T07:15:00Z">
        <w:r w:rsidR="00F87DAE" w:rsidRPr="00F87DAE" w:rsidDel="005D6BCE">
          <w:rPr>
            <w:rFonts w:eastAsia="Times New Roman"/>
            <w:color w:val="202020"/>
            <w:kern w:val="0"/>
            <w:lang w:eastAsia="et-EE"/>
            <w14:ligatures w14:val="none"/>
          </w:rPr>
          <w:delText xml:space="preserve">st toodetud aine või </w:delText>
        </w:r>
        <w:commentRangeStart w:id="551"/>
        <w:commentRangeStart w:id="552"/>
        <w:r w:rsidR="00F87DAE" w:rsidRPr="00844600" w:rsidDel="005D6BCE">
          <w:rPr>
            <w:rFonts w:eastAsia="Times New Roman"/>
            <w:color w:val="202020"/>
            <w:kern w:val="0"/>
            <w:highlight w:val="yellow"/>
            <w:lang w:eastAsia="et-EE"/>
            <w14:ligatures w14:val="none"/>
            <w:rPrChange w:id="553" w:author="Aili Sandre - JUSTDIGI" w:date="2025-01-14T15:25:00Z" w16du:dateUtc="2025-01-14T13:25:00Z">
              <w:rPr>
                <w:rFonts w:eastAsia="Times New Roman"/>
                <w:color w:val="202020"/>
                <w:kern w:val="0"/>
                <w:lang w:eastAsia="et-EE"/>
                <w14:ligatures w14:val="none"/>
              </w:rPr>
            </w:rPrChange>
          </w:rPr>
          <w:delText>nähtus</w:delText>
        </w:r>
      </w:del>
      <w:commentRangeEnd w:id="551"/>
      <w:commentRangeEnd w:id="552"/>
      <w:r w:rsidR="00B23D16">
        <w:rPr>
          <w:rStyle w:val="Kommentaariviide"/>
        </w:rPr>
        <w:commentReference w:id="551"/>
      </w:r>
      <w:r w:rsidR="000A7652">
        <w:rPr>
          <w:rStyle w:val="Kommentaariviide"/>
        </w:rPr>
        <w:commentReference w:id="552"/>
      </w:r>
      <w:r w:rsidR="00F87DAE" w:rsidRPr="00F87DAE">
        <w:rPr>
          <w:rFonts w:eastAsia="Times New Roman"/>
          <w:color w:val="202020"/>
          <w:kern w:val="0"/>
          <w:lang w:eastAsia="et-EE"/>
          <w14:ligatures w14:val="none"/>
        </w:rPr>
        <w:t xml:space="preserve">, millest saab energiat </w:t>
      </w:r>
      <w:commentRangeStart w:id="554"/>
      <w:r w:rsidR="00F87DAE" w:rsidRPr="00F87DAE">
        <w:rPr>
          <w:rFonts w:eastAsia="Times New Roman"/>
          <w:color w:val="202020"/>
          <w:kern w:val="0"/>
          <w:lang w:eastAsia="et-EE"/>
          <w14:ligatures w14:val="none"/>
        </w:rPr>
        <w:t>toota</w:t>
      </w:r>
      <w:commentRangeEnd w:id="554"/>
      <w:r w:rsidR="00BD6D09">
        <w:rPr>
          <w:rStyle w:val="Kommentaariviide"/>
        </w:rPr>
        <w:commentReference w:id="554"/>
      </w:r>
      <w:r w:rsidR="00F87DAE" w:rsidRPr="00F87DAE">
        <w:rPr>
          <w:rFonts w:eastAsia="Times New Roman"/>
          <w:color w:val="202020"/>
          <w:kern w:val="0"/>
          <w:lang w:eastAsia="et-EE"/>
          <w14:ligatures w14:val="none"/>
        </w:rPr>
        <w:t>.</w:t>
      </w:r>
      <w:ins w:id="555" w:author="Aili Sandre - JUSTDIGI" w:date="2025-01-14T14:17:00Z" w16du:dateUtc="2025-01-14T12:17:00Z">
        <w:r>
          <w:rPr>
            <w:rFonts w:eastAsia="Times New Roman"/>
            <w:color w:val="202020"/>
            <w:kern w:val="0"/>
            <w:lang w:eastAsia="et-EE"/>
            <w14:ligatures w14:val="none"/>
          </w:rPr>
          <w:t>“</w:t>
        </w:r>
      </w:ins>
      <w:del w:id="556" w:author="Aili Sandre - JUSTDIGI" w:date="2025-01-14T14:17:00Z" w16du:dateUtc="2025-01-14T12:17:00Z">
        <w:r w:rsidR="00F87DAE" w:rsidRPr="00F87DAE" w:rsidDel="00907B1E">
          <w:rPr>
            <w:rFonts w:eastAsia="Times New Roman"/>
            <w:color w:val="202020"/>
            <w:kern w:val="0"/>
            <w:lang w:eastAsia="et-EE"/>
            <w14:ligatures w14:val="none"/>
          </w:rPr>
          <w:delText>”</w:delText>
        </w:r>
      </w:del>
      <w:r w:rsidR="00F87DAE" w:rsidRPr="00F87DAE">
        <w:rPr>
          <w:rFonts w:eastAsia="Times New Roman"/>
          <w:color w:val="202020"/>
          <w:kern w:val="0"/>
          <w:lang w:eastAsia="et-EE"/>
          <w14:ligatures w14:val="none"/>
        </w:rPr>
        <w:t>;</w:t>
      </w:r>
    </w:p>
    <w:p w14:paraId="336976A3" w14:textId="77777777"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p>
    <w:p w14:paraId="6FF92C78" w14:textId="77777777"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r w:rsidRPr="00F87DAE">
        <w:rPr>
          <w:rFonts w:eastAsia="Times New Roman"/>
          <w:b/>
          <w:color w:val="202020"/>
          <w:kern w:val="0"/>
          <w:lang w:eastAsia="et-EE"/>
          <w14:ligatures w14:val="none"/>
        </w:rPr>
        <w:t xml:space="preserve">3) </w:t>
      </w:r>
      <w:r w:rsidRPr="00F87DAE">
        <w:rPr>
          <w:rFonts w:eastAsia="Times New Roman"/>
          <w:color w:val="202020"/>
          <w:kern w:val="0"/>
          <w:lang w:eastAsia="et-EE"/>
          <w14:ligatures w14:val="none"/>
        </w:rPr>
        <w:t>paragrahvi 56 lõike 1 punkt 6 muudetakse ja sõnastatakse järgmiselt:</w:t>
      </w:r>
    </w:p>
    <w:p w14:paraId="452BEEF4" w14:textId="72E0C177" w:rsidR="00F87DAE" w:rsidRPr="00F87DAE" w:rsidRDefault="00907B1E" w:rsidP="00E111C9">
      <w:pPr>
        <w:shd w:val="clear" w:color="auto" w:fill="FFFFFF" w:themeFill="background1"/>
        <w:spacing w:after="0" w:line="240" w:lineRule="auto"/>
        <w:jc w:val="both"/>
        <w:rPr>
          <w:rFonts w:eastAsia="Times New Roman"/>
          <w:color w:val="202020"/>
          <w:kern w:val="0"/>
          <w:lang w:eastAsia="et-EE"/>
          <w14:ligatures w14:val="none"/>
        </w:rPr>
      </w:pPr>
      <w:ins w:id="557" w:author="Aili Sandre - JUSTDIGI" w:date="2025-01-14T14:17:00Z" w16du:dateUtc="2025-01-14T12:17:00Z">
        <w:r>
          <w:rPr>
            <w:rFonts w:eastAsia="Times New Roman"/>
            <w:color w:val="202020"/>
            <w:kern w:val="0"/>
            <w:lang w:eastAsia="et-EE"/>
            <w14:ligatures w14:val="none"/>
          </w:rPr>
          <w:t>„</w:t>
        </w:r>
      </w:ins>
      <w:del w:id="558" w:author="Aili Sandre - JUSTDIGI" w:date="2025-01-14T14:17:00Z" w16du:dateUtc="2025-01-14T12:17:00Z">
        <w:r w:rsidR="00F87DAE" w:rsidRPr="00F87DAE" w:rsidDel="00907B1E">
          <w:rPr>
            <w:rFonts w:eastAsia="Times New Roman"/>
            <w:color w:val="202020"/>
            <w:kern w:val="0"/>
            <w:lang w:eastAsia="et-EE"/>
            <w14:ligatures w14:val="none"/>
          </w:rPr>
          <w:delText>“</w:delText>
        </w:r>
      </w:del>
      <w:r w:rsidR="00F87DAE" w:rsidRPr="00F87DAE">
        <w:rPr>
          <w:rFonts w:eastAsia="Times New Roman"/>
          <w:color w:val="202020"/>
          <w:kern w:val="0"/>
          <w:lang w:eastAsia="et-EE"/>
          <w14:ligatures w14:val="none"/>
        </w:rPr>
        <w:t xml:space="preserve">6) </w:t>
      </w:r>
      <w:del w:id="559" w:author="Aili Sandre - JUSTDIGI" w:date="2025-01-14T15:46:00Z" w16du:dateUtc="2025-01-14T13:46:00Z">
        <w:r w:rsidR="00F87DAE" w:rsidRPr="00F87DAE" w:rsidDel="00690243">
          <w:rPr>
            <w:rFonts w:eastAsia="Times New Roman"/>
            <w:color w:val="202020"/>
            <w:kern w:val="0"/>
            <w:lang w:eastAsia="et-EE"/>
            <w14:ligatures w14:val="none"/>
          </w:rPr>
          <w:delText xml:space="preserve"> </w:delText>
        </w:r>
      </w:del>
      <w:r w:rsidR="00F87DAE" w:rsidRPr="00F87DAE">
        <w:rPr>
          <w:rFonts w:eastAsia="Times New Roman"/>
          <w:color w:val="202020"/>
          <w:kern w:val="0"/>
          <w:lang w:eastAsia="et-EE"/>
          <w14:ligatures w14:val="none"/>
        </w:rPr>
        <w:t>maavara kasutusala mäeeraldise osade kaupa, kui see on erinev;</w:t>
      </w:r>
      <w:ins w:id="560" w:author="Aili Sandre - JUSTDIGI" w:date="2025-01-14T14:17:00Z" w16du:dateUtc="2025-01-14T12:17:00Z">
        <w:r>
          <w:rPr>
            <w:rFonts w:eastAsia="Times New Roman"/>
            <w:color w:val="202020"/>
            <w:kern w:val="0"/>
            <w:lang w:eastAsia="et-EE"/>
            <w14:ligatures w14:val="none"/>
          </w:rPr>
          <w:t>“</w:t>
        </w:r>
      </w:ins>
      <w:del w:id="561" w:author="Aili Sandre - JUSTDIGI" w:date="2025-01-14T14:17:00Z" w16du:dateUtc="2025-01-14T12:17:00Z">
        <w:r w:rsidR="00F87DAE" w:rsidRPr="00F87DAE" w:rsidDel="00907B1E">
          <w:rPr>
            <w:rFonts w:eastAsia="Times New Roman"/>
            <w:color w:val="202020"/>
            <w:kern w:val="0"/>
            <w:lang w:eastAsia="et-EE"/>
            <w14:ligatures w14:val="none"/>
          </w:rPr>
          <w:delText>”</w:delText>
        </w:r>
      </w:del>
      <w:r w:rsidR="00F87DAE" w:rsidRPr="00F87DAE">
        <w:rPr>
          <w:rFonts w:eastAsia="Times New Roman"/>
          <w:color w:val="202020"/>
          <w:kern w:val="0"/>
          <w:lang w:eastAsia="et-EE"/>
          <w14:ligatures w14:val="none"/>
        </w:rPr>
        <w:t>;</w:t>
      </w:r>
    </w:p>
    <w:p w14:paraId="417AEE1E" w14:textId="77777777"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p>
    <w:p w14:paraId="240DC8D2" w14:textId="77777777"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r w:rsidRPr="00F87DAE">
        <w:rPr>
          <w:rFonts w:eastAsia="Times New Roman"/>
          <w:b/>
          <w:bCs/>
          <w:color w:val="202020"/>
          <w:kern w:val="0"/>
          <w:lang w:eastAsia="et-EE"/>
          <w14:ligatures w14:val="none"/>
        </w:rPr>
        <w:t>4)</w:t>
      </w:r>
      <w:r w:rsidRPr="00F87DAE">
        <w:rPr>
          <w:rFonts w:eastAsia="Times New Roman"/>
          <w:color w:val="202020"/>
          <w:kern w:val="0"/>
          <w:lang w:eastAsia="et-EE"/>
          <w14:ligatures w14:val="none"/>
        </w:rPr>
        <w:t xml:space="preserve"> paragrahvi 68 täiendatakse lõikega 1</w:t>
      </w:r>
      <w:r w:rsidRPr="00F87DAE">
        <w:rPr>
          <w:rFonts w:eastAsia="Times New Roman"/>
          <w:color w:val="202020"/>
          <w:kern w:val="0"/>
          <w:vertAlign w:val="superscript"/>
          <w:lang w:eastAsia="et-EE"/>
          <w14:ligatures w14:val="none"/>
        </w:rPr>
        <w:t>2</w:t>
      </w:r>
      <w:r w:rsidRPr="00F87DAE">
        <w:rPr>
          <w:rFonts w:eastAsia="Times New Roman"/>
          <w:color w:val="202020"/>
          <w:kern w:val="0"/>
          <w:lang w:eastAsia="et-EE"/>
          <w14:ligatures w14:val="none"/>
        </w:rPr>
        <w:t xml:space="preserve"> järgmises sõnastuses:</w:t>
      </w:r>
    </w:p>
    <w:p w14:paraId="3FDDE48D" w14:textId="0E1FE33D" w:rsidR="00F87DAE" w:rsidRPr="00F87DAE" w:rsidRDefault="00907B1E" w:rsidP="00E111C9">
      <w:pPr>
        <w:shd w:val="clear" w:color="auto" w:fill="FFFFFF" w:themeFill="background1"/>
        <w:spacing w:after="0" w:line="240" w:lineRule="auto"/>
        <w:jc w:val="both"/>
        <w:rPr>
          <w:rFonts w:eastAsia="Times New Roman"/>
          <w:color w:val="000000" w:themeColor="text1"/>
          <w:kern w:val="0"/>
          <w:lang w:eastAsia="et-EE"/>
          <w14:ligatures w14:val="none"/>
        </w:rPr>
      </w:pPr>
      <w:ins w:id="562" w:author="Aili Sandre - JUSTDIGI" w:date="2025-01-14T14:17:00Z" w16du:dateUtc="2025-01-14T12:17:00Z">
        <w:r>
          <w:rPr>
            <w:rFonts w:eastAsia="Times New Roman"/>
            <w:color w:val="202020"/>
            <w:kern w:val="0"/>
            <w:lang w:eastAsia="et-EE"/>
            <w14:ligatures w14:val="none"/>
          </w:rPr>
          <w:t>„</w:t>
        </w:r>
      </w:ins>
      <w:del w:id="563" w:author="Aili Sandre - JUSTDIGI" w:date="2025-01-14T14:17:00Z" w16du:dateUtc="2025-01-14T12:17:00Z">
        <w:r w:rsidR="00F87DAE" w:rsidRPr="00F87DAE" w:rsidDel="00907B1E">
          <w:rPr>
            <w:rFonts w:eastAsia="Times New Roman"/>
            <w:color w:val="202020"/>
            <w:kern w:val="0"/>
            <w:lang w:eastAsia="et-EE"/>
            <w14:ligatures w14:val="none"/>
          </w:rPr>
          <w:delText>“</w:delText>
        </w:r>
      </w:del>
      <w:r w:rsidR="00F87DAE" w:rsidRPr="00F87DAE">
        <w:rPr>
          <w:rFonts w:eastAsia="Times New Roman"/>
          <w:color w:val="202020"/>
          <w:kern w:val="0"/>
          <w:lang w:eastAsia="et-EE"/>
          <w14:ligatures w14:val="none"/>
        </w:rPr>
        <w:t>(1</w:t>
      </w:r>
      <w:r w:rsidR="00F87DAE" w:rsidRPr="00F87DAE">
        <w:rPr>
          <w:rFonts w:eastAsia="Times New Roman"/>
          <w:color w:val="202020"/>
          <w:kern w:val="0"/>
          <w:vertAlign w:val="superscript"/>
          <w:lang w:eastAsia="et-EE"/>
          <w14:ligatures w14:val="none"/>
        </w:rPr>
        <w:t>2</w:t>
      </w:r>
      <w:r w:rsidR="00F87DAE" w:rsidRPr="00F87DAE">
        <w:rPr>
          <w:rFonts w:eastAsia="Times New Roman"/>
          <w:color w:val="202020"/>
          <w:kern w:val="0"/>
          <w:lang w:eastAsia="et-EE"/>
          <w14:ligatures w14:val="none"/>
        </w:rPr>
        <w:t xml:space="preserve">) Põlevkivi kaevandamise </w:t>
      </w:r>
      <w:r w:rsidR="00D656EA">
        <w:rPr>
          <w:rFonts w:eastAsia="Times New Roman"/>
          <w:color w:val="202020"/>
          <w:kern w:val="0"/>
          <w:lang w:eastAsia="et-EE"/>
          <w14:ligatures w14:val="none"/>
        </w:rPr>
        <w:t>loal</w:t>
      </w:r>
      <w:r w:rsidR="00F87DAE" w:rsidRPr="00F87DAE">
        <w:rPr>
          <w:rFonts w:eastAsia="Times New Roman"/>
          <w:color w:val="202020"/>
          <w:kern w:val="0"/>
          <w:lang w:eastAsia="et-EE"/>
          <w14:ligatures w14:val="none"/>
        </w:rPr>
        <w:t xml:space="preserve"> mäeeraldise laiendamisel</w:t>
      </w:r>
      <w:ins w:id="564" w:author="Aili Sandre - JUSTDIGI" w:date="2025-01-14T15:20:00Z" w16du:dateUtc="2025-01-14T13:20:00Z">
        <w:r w:rsidR="006A05F5">
          <w:rPr>
            <w:rFonts w:eastAsia="Times New Roman"/>
            <w:color w:val="202020"/>
            <w:kern w:val="0"/>
            <w:lang w:eastAsia="et-EE"/>
            <w14:ligatures w14:val="none"/>
          </w:rPr>
          <w:t>e</w:t>
        </w:r>
      </w:ins>
      <w:r w:rsidR="00F87DAE" w:rsidRPr="00F87DAE">
        <w:rPr>
          <w:rFonts w:eastAsia="Times New Roman"/>
          <w:color w:val="202020"/>
          <w:kern w:val="0"/>
          <w:lang w:eastAsia="et-EE"/>
          <w14:ligatures w14:val="none"/>
        </w:rPr>
        <w:t xml:space="preserve"> kohaldatakse käesoleva seaduse § 55 lõike 2 punktis 14 sätestatut</w:t>
      </w:r>
      <w:r w:rsidR="00F87DAE" w:rsidRPr="00F87DAE">
        <w:rPr>
          <w:rFonts w:eastAsia="Times New Roman"/>
          <w:color w:val="000000" w:themeColor="text1"/>
          <w:kern w:val="0"/>
          <w:lang w:eastAsia="et-EE"/>
          <w14:ligatures w14:val="none"/>
        </w:rPr>
        <w:t>.</w:t>
      </w:r>
      <w:ins w:id="565" w:author="Aili Sandre - JUSTDIGI" w:date="2025-01-14T14:17:00Z" w16du:dateUtc="2025-01-14T12:17:00Z">
        <w:r>
          <w:rPr>
            <w:rFonts w:eastAsia="Times New Roman"/>
            <w:color w:val="000000" w:themeColor="text1"/>
            <w:kern w:val="0"/>
            <w:lang w:eastAsia="et-EE"/>
            <w14:ligatures w14:val="none"/>
          </w:rPr>
          <w:t>“</w:t>
        </w:r>
      </w:ins>
      <w:del w:id="566" w:author="Aili Sandre - JUSTDIGI" w:date="2025-01-14T14:17:00Z" w16du:dateUtc="2025-01-14T12:17:00Z">
        <w:r w:rsidR="00F87DAE" w:rsidRPr="00F87DAE" w:rsidDel="00907B1E">
          <w:rPr>
            <w:rFonts w:eastAsia="Times New Roman"/>
            <w:color w:val="000000" w:themeColor="text1"/>
            <w:kern w:val="0"/>
            <w:lang w:eastAsia="et-EE"/>
            <w14:ligatures w14:val="none"/>
          </w:rPr>
          <w:delText>”</w:delText>
        </w:r>
      </w:del>
      <w:r w:rsidR="00F87DAE" w:rsidRPr="00F87DAE">
        <w:rPr>
          <w:rFonts w:eastAsia="Times New Roman"/>
          <w:color w:val="000000" w:themeColor="text1"/>
          <w:kern w:val="0"/>
          <w:lang w:eastAsia="et-EE"/>
          <w14:ligatures w14:val="none"/>
        </w:rPr>
        <w:t>;</w:t>
      </w:r>
    </w:p>
    <w:p w14:paraId="3E95BAE8" w14:textId="77777777"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p>
    <w:p w14:paraId="11302D47" w14:textId="77777777"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r w:rsidRPr="00F87DAE">
        <w:rPr>
          <w:rFonts w:eastAsia="Times New Roman"/>
          <w:b/>
          <w:bCs/>
          <w:color w:val="202020"/>
          <w:kern w:val="0"/>
          <w:lang w:eastAsia="et-EE"/>
          <w14:ligatures w14:val="none"/>
        </w:rPr>
        <w:t xml:space="preserve">5) </w:t>
      </w:r>
      <w:r w:rsidRPr="00F87DAE">
        <w:rPr>
          <w:rFonts w:eastAsia="Times New Roman"/>
          <w:color w:val="202020"/>
          <w:kern w:val="0"/>
          <w:lang w:eastAsia="et-EE"/>
          <w14:ligatures w14:val="none"/>
        </w:rPr>
        <w:t>paragrahvi 71 lõiget 1 täiendatakse punktiga 4 järgmises sõnastuses:</w:t>
      </w:r>
    </w:p>
    <w:p w14:paraId="0045ABDA" w14:textId="7D5380AE" w:rsidR="00F87DAE" w:rsidRPr="00F87DAE" w:rsidRDefault="00D50B6C" w:rsidP="00E111C9">
      <w:pPr>
        <w:shd w:val="clear" w:color="auto" w:fill="FFFFFF" w:themeFill="background1"/>
        <w:spacing w:after="0" w:line="240" w:lineRule="auto"/>
        <w:jc w:val="both"/>
        <w:rPr>
          <w:rFonts w:eastAsia="Times New Roman"/>
          <w:color w:val="202020"/>
          <w:kern w:val="0"/>
          <w:lang w:eastAsia="et-EE"/>
          <w14:ligatures w14:val="none"/>
        </w:rPr>
      </w:pPr>
      <w:ins w:id="567" w:author="Aili Sandre - JUSTDIGI" w:date="2025-01-14T14:19:00Z" w16du:dateUtc="2025-01-14T12:19:00Z">
        <w:r>
          <w:rPr>
            <w:rFonts w:eastAsia="Times New Roman"/>
            <w:color w:val="202020"/>
            <w:kern w:val="0"/>
            <w:lang w:eastAsia="et-EE"/>
            <w14:ligatures w14:val="none"/>
          </w:rPr>
          <w:t>„</w:t>
        </w:r>
      </w:ins>
      <w:del w:id="568" w:author="Aili Sandre - JUSTDIGI" w:date="2025-01-14T14:19:00Z" w16du:dateUtc="2025-01-14T12:19:00Z">
        <w:r w:rsidR="00F87DAE" w:rsidRPr="00F87DAE" w:rsidDel="00D50B6C">
          <w:rPr>
            <w:rFonts w:eastAsia="Times New Roman"/>
            <w:color w:val="202020"/>
            <w:kern w:val="0"/>
            <w:lang w:eastAsia="et-EE"/>
            <w14:ligatures w14:val="none"/>
          </w:rPr>
          <w:delText>“</w:delText>
        </w:r>
      </w:del>
      <w:r w:rsidR="00F87DAE" w:rsidRPr="00F87DAE">
        <w:rPr>
          <w:rFonts w:eastAsia="Times New Roman"/>
          <w:color w:val="202020"/>
          <w:kern w:val="0"/>
          <w:lang w:eastAsia="et-EE"/>
          <w14:ligatures w14:val="none"/>
        </w:rPr>
        <w:t xml:space="preserve">4) põlevkivi kaevandamisloa omaja kasutab </w:t>
      </w:r>
      <w:del w:id="569" w:author="Aili Sandre - JUSTDIGI" w:date="2025-01-14T15:21:00Z" w16du:dateUtc="2025-01-14T13:21:00Z">
        <w:r w:rsidR="00F87DAE" w:rsidRPr="00F87DAE" w:rsidDel="006A05F5">
          <w:rPr>
            <w:rFonts w:eastAsia="Times New Roman"/>
            <w:color w:val="202020"/>
            <w:kern w:val="0"/>
            <w:lang w:eastAsia="et-EE"/>
            <w14:ligatures w14:val="none"/>
          </w:rPr>
          <w:delText>kaevandamis</w:delText>
        </w:r>
      </w:del>
      <w:r w:rsidR="00F87DAE" w:rsidRPr="00F87DAE">
        <w:rPr>
          <w:rFonts w:eastAsia="Times New Roman"/>
          <w:color w:val="202020"/>
          <w:kern w:val="0"/>
          <w:lang w:eastAsia="et-EE"/>
          <w14:ligatures w14:val="none"/>
        </w:rPr>
        <w:t>loa alusel kaevandatud põlevkivi selliste toodete tootmise</w:t>
      </w:r>
      <w:ins w:id="570" w:author="Aili Sandre - JUSTDIGI" w:date="2025-01-14T14:27:00Z" w16du:dateUtc="2025-01-14T12:27:00Z">
        <w:r w:rsidR="007055B7">
          <w:rPr>
            <w:rFonts w:eastAsia="Times New Roman"/>
            <w:color w:val="202020"/>
            <w:kern w:val="0"/>
            <w:lang w:eastAsia="et-EE"/>
            <w14:ligatures w14:val="none"/>
          </w:rPr>
          <w:t>ks</w:t>
        </w:r>
      </w:ins>
      <w:del w:id="571" w:author="Aili Sandre - JUSTDIGI" w:date="2025-01-14T14:27:00Z" w16du:dateUtc="2025-01-14T12:27:00Z">
        <w:r w:rsidR="00F87DAE" w:rsidRPr="00F87DAE" w:rsidDel="007055B7">
          <w:rPr>
            <w:rFonts w:eastAsia="Times New Roman"/>
            <w:color w:val="202020"/>
            <w:kern w:val="0"/>
            <w:lang w:eastAsia="et-EE"/>
            <w14:ligatures w14:val="none"/>
          </w:rPr>
          <w:delText xml:space="preserve"> eesmärgil</w:delText>
        </w:r>
      </w:del>
      <w:r w:rsidR="00F87DAE" w:rsidRPr="00F87DAE">
        <w:rPr>
          <w:rFonts w:eastAsia="Times New Roman"/>
          <w:color w:val="202020"/>
          <w:kern w:val="0"/>
          <w:lang w:eastAsia="et-EE"/>
          <w14:ligatures w14:val="none"/>
        </w:rPr>
        <w:t xml:space="preserve">, mida kasutatakse </w:t>
      </w:r>
      <w:del w:id="572" w:author="Aili Sandre - JUSTDIGI" w:date="2025-01-14T15:21:00Z" w16du:dateUtc="2025-01-14T13:21:00Z">
        <w:r w:rsidR="00F87DAE" w:rsidRPr="00F87DAE" w:rsidDel="006A05F5">
          <w:rPr>
            <w:rFonts w:eastAsia="Times New Roman"/>
            <w:color w:val="202020"/>
            <w:kern w:val="0"/>
            <w:lang w:eastAsia="et-EE"/>
            <w14:ligatures w14:val="none"/>
          </w:rPr>
          <w:delText xml:space="preserve">lõpp-produktina </w:delText>
        </w:r>
      </w:del>
      <w:commentRangeStart w:id="573"/>
      <w:r w:rsidR="00F87DAE" w:rsidRPr="00F87DAE">
        <w:rPr>
          <w:rFonts w:eastAsia="Times New Roman"/>
          <w:color w:val="202020"/>
          <w:kern w:val="0"/>
          <w:lang w:eastAsia="et-EE"/>
          <w14:ligatures w14:val="none"/>
        </w:rPr>
        <w:t>energiakandjana</w:t>
      </w:r>
      <w:commentRangeEnd w:id="573"/>
      <w:r w:rsidR="00174D04">
        <w:rPr>
          <w:rStyle w:val="Kommentaariviide"/>
        </w:rPr>
        <w:commentReference w:id="573"/>
      </w:r>
      <w:ins w:id="574" w:author="Aili Sandre - JUSTDIGI" w:date="2025-01-14T14:28:00Z" w16du:dateUtc="2025-01-14T12:28:00Z">
        <w:r w:rsidR="002966DF">
          <w:rPr>
            <w:rFonts w:eastAsia="Times New Roman"/>
            <w:color w:val="202020"/>
            <w:kern w:val="0"/>
            <w:lang w:eastAsia="et-EE"/>
            <w14:ligatures w14:val="none"/>
          </w:rPr>
          <w:t>,</w:t>
        </w:r>
      </w:ins>
      <w:r w:rsidR="00F87DAE" w:rsidRPr="00F87DAE">
        <w:rPr>
          <w:rFonts w:eastAsia="Times New Roman"/>
          <w:color w:val="202020"/>
          <w:kern w:val="0"/>
          <w:lang w:eastAsia="et-EE"/>
          <w14:ligatures w14:val="none"/>
        </w:rPr>
        <w:t xml:space="preserve"> </w:t>
      </w:r>
      <w:r w:rsidR="00F87DAE" w:rsidRPr="00F87DAE">
        <w:rPr>
          <w:rFonts w:eastAsia="Times New Roman"/>
          <w:kern w:val="0"/>
          <w:lang w:eastAsia="et-EE"/>
          <w14:ligatures w14:val="none"/>
        </w:rPr>
        <w:t>ja loa omajat on sellise rikkumise eest karistatud</w:t>
      </w:r>
      <w:r w:rsidR="00F87DAE" w:rsidRPr="00F87DAE">
        <w:rPr>
          <w:rFonts w:eastAsia="Times New Roman"/>
          <w:color w:val="202020"/>
          <w:kern w:val="0"/>
          <w:lang w:eastAsia="et-EE"/>
          <w14:ligatures w14:val="none"/>
        </w:rPr>
        <w:t>.</w:t>
      </w:r>
      <w:ins w:id="575" w:author="Aili Sandre - JUSTDIGI" w:date="2025-01-14T14:20:00Z" w16du:dateUtc="2025-01-14T12:20:00Z">
        <w:r w:rsidR="003C6779">
          <w:rPr>
            <w:rFonts w:eastAsia="Times New Roman"/>
            <w:color w:val="202020"/>
            <w:kern w:val="0"/>
            <w:lang w:eastAsia="et-EE"/>
            <w14:ligatures w14:val="none"/>
          </w:rPr>
          <w:t>“</w:t>
        </w:r>
      </w:ins>
      <w:del w:id="576" w:author="Aili Sandre - JUSTDIGI" w:date="2025-01-14T14:20:00Z" w16du:dateUtc="2025-01-14T12:20:00Z">
        <w:r w:rsidR="00F87DAE" w:rsidRPr="00F87DAE" w:rsidDel="003C6779">
          <w:rPr>
            <w:rFonts w:eastAsia="Times New Roman"/>
            <w:color w:val="202020"/>
            <w:kern w:val="0"/>
            <w:lang w:eastAsia="et-EE"/>
            <w14:ligatures w14:val="none"/>
          </w:rPr>
          <w:delText>”</w:delText>
        </w:r>
      </w:del>
      <w:r w:rsidR="00F87DAE" w:rsidRPr="00F87DAE">
        <w:rPr>
          <w:rFonts w:eastAsia="Times New Roman"/>
          <w:color w:val="202020"/>
          <w:kern w:val="0"/>
          <w:lang w:eastAsia="et-EE"/>
          <w14:ligatures w14:val="none"/>
        </w:rPr>
        <w:t>;</w:t>
      </w:r>
    </w:p>
    <w:p w14:paraId="0BDE805F" w14:textId="77777777"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p>
    <w:p w14:paraId="71EF7C80" w14:textId="1C1E49E8"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r w:rsidRPr="00F87DAE">
        <w:rPr>
          <w:rFonts w:eastAsia="Times New Roman"/>
          <w:b/>
          <w:bCs/>
          <w:color w:val="202020"/>
          <w:kern w:val="0"/>
          <w:lang w:eastAsia="et-EE"/>
          <w14:ligatures w14:val="none"/>
        </w:rPr>
        <w:t>6)</w:t>
      </w:r>
      <w:r w:rsidRPr="00F87DAE">
        <w:rPr>
          <w:rFonts w:eastAsia="Times New Roman"/>
          <w:color w:val="202020"/>
          <w:kern w:val="0"/>
          <w:lang w:eastAsia="et-EE"/>
          <w14:ligatures w14:val="none"/>
        </w:rPr>
        <w:t xml:space="preserve"> </w:t>
      </w:r>
      <w:ins w:id="577" w:author="Aili Sandre - JUSTDIGI" w:date="2025-01-14T14:20:00Z" w16du:dateUtc="2025-01-14T12:20:00Z">
        <w:r w:rsidR="003C6779">
          <w:rPr>
            <w:rFonts w:eastAsia="Times New Roman"/>
            <w:color w:val="202020"/>
            <w:kern w:val="0"/>
            <w:lang w:eastAsia="et-EE"/>
            <w14:ligatures w14:val="none"/>
          </w:rPr>
          <w:t xml:space="preserve">seaduse </w:t>
        </w:r>
      </w:ins>
      <w:r w:rsidRPr="00F87DAE">
        <w:rPr>
          <w:rFonts w:eastAsia="Times New Roman"/>
          <w:color w:val="202020"/>
          <w:kern w:val="0"/>
          <w:lang w:eastAsia="et-EE"/>
          <w14:ligatures w14:val="none"/>
        </w:rPr>
        <w:t xml:space="preserve">4. peatüki 4. jao pealkirjas asendatakse sõnad </w:t>
      </w:r>
      <w:ins w:id="578" w:author="Aili Sandre - JUSTDIGI" w:date="2025-01-14T14:20:00Z" w16du:dateUtc="2025-01-14T12:20:00Z">
        <w:r w:rsidR="003C6779">
          <w:rPr>
            <w:rFonts w:eastAsia="Times New Roman"/>
            <w:color w:val="202020"/>
            <w:kern w:val="0"/>
            <w:lang w:eastAsia="et-EE"/>
            <w14:ligatures w14:val="none"/>
          </w:rPr>
          <w:t>„</w:t>
        </w:r>
      </w:ins>
      <w:del w:id="579" w:author="Aili Sandre - JUSTDIGI" w:date="2025-01-14T14:20:00Z" w16du:dateUtc="2025-01-14T12:20:00Z">
        <w:r w:rsidRPr="00F87DAE" w:rsidDel="003C6779">
          <w:rPr>
            <w:rFonts w:eastAsia="Times New Roman"/>
            <w:color w:val="202020"/>
            <w:kern w:val="0"/>
            <w:lang w:eastAsia="et-EE"/>
            <w14:ligatures w14:val="none"/>
          </w:rPr>
          <w:delText>“</w:delText>
        </w:r>
      </w:del>
      <w:r w:rsidRPr="00F87DAE">
        <w:rPr>
          <w:rFonts w:eastAsia="Times New Roman"/>
          <w:color w:val="202020"/>
          <w:kern w:val="0"/>
          <w:lang w:eastAsia="et-EE"/>
          <w14:ligatures w14:val="none"/>
        </w:rPr>
        <w:t>kaevandamise andmete</w:t>
      </w:r>
      <w:ins w:id="580" w:author="Aili Sandre - JUSTDIGI" w:date="2025-01-14T14:20:00Z" w16du:dateUtc="2025-01-14T12:20:00Z">
        <w:r w:rsidR="003C6779">
          <w:rPr>
            <w:rFonts w:eastAsia="Times New Roman"/>
            <w:color w:val="202020"/>
            <w:kern w:val="0"/>
            <w:lang w:eastAsia="et-EE"/>
            <w14:ligatures w14:val="none"/>
          </w:rPr>
          <w:t>“</w:t>
        </w:r>
      </w:ins>
      <w:del w:id="581" w:author="Aili Sandre - JUSTDIGI" w:date="2025-01-14T14:20:00Z" w16du:dateUtc="2025-01-14T12:20:00Z">
        <w:r w:rsidRPr="00F87DAE" w:rsidDel="003C6779">
          <w:rPr>
            <w:rFonts w:eastAsia="Times New Roman"/>
            <w:color w:val="202020"/>
            <w:kern w:val="0"/>
            <w:lang w:eastAsia="et-EE"/>
            <w14:ligatures w14:val="none"/>
          </w:rPr>
          <w:delText>”</w:delText>
        </w:r>
      </w:del>
      <w:r w:rsidRPr="00F87DAE">
        <w:rPr>
          <w:rFonts w:eastAsia="Times New Roman"/>
          <w:color w:val="202020"/>
          <w:kern w:val="0"/>
          <w:lang w:eastAsia="et-EE"/>
          <w14:ligatures w14:val="none"/>
        </w:rPr>
        <w:t xml:space="preserve"> sõnadega </w:t>
      </w:r>
      <w:ins w:id="582" w:author="Aili Sandre - JUSTDIGI" w:date="2025-01-14T14:21:00Z" w16du:dateUtc="2025-01-14T12:21:00Z">
        <w:r w:rsidR="003C6779">
          <w:rPr>
            <w:rFonts w:eastAsia="Times New Roman"/>
            <w:color w:val="202020"/>
            <w:kern w:val="0"/>
            <w:lang w:eastAsia="et-EE"/>
            <w14:ligatures w14:val="none"/>
          </w:rPr>
          <w:t>„</w:t>
        </w:r>
      </w:ins>
      <w:del w:id="583" w:author="Aili Sandre - JUSTDIGI" w:date="2025-01-14T14:21:00Z" w16du:dateUtc="2025-01-14T12:21:00Z">
        <w:r w:rsidRPr="00F87DAE" w:rsidDel="003C6779">
          <w:rPr>
            <w:rFonts w:eastAsia="Times New Roman"/>
            <w:color w:val="202020"/>
            <w:kern w:val="0"/>
            <w:lang w:eastAsia="et-EE"/>
            <w14:ligatures w14:val="none"/>
          </w:rPr>
          <w:delText>“</w:delText>
        </w:r>
      </w:del>
      <w:r w:rsidRPr="00F87DAE">
        <w:rPr>
          <w:rFonts w:eastAsia="Times New Roman"/>
          <w:color w:val="202020"/>
          <w:kern w:val="0"/>
          <w:lang w:eastAsia="et-EE"/>
          <w14:ligatures w14:val="none"/>
        </w:rPr>
        <w:t>kaevandamise ja põlevkivi kasutamise andmete</w:t>
      </w:r>
      <w:ins w:id="584" w:author="Aili Sandre - JUSTDIGI" w:date="2025-01-14T14:21:00Z" w16du:dateUtc="2025-01-14T12:21:00Z">
        <w:r w:rsidR="003C6779">
          <w:rPr>
            <w:rFonts w:eastAsia="Times New Roman"/>
            <w:color w:val="202020"/>
            <w:kern w:val="0"/>
            <w:lang w:eastAsia="et-EE"/>
            <w14:ligatures w14:val="none"/>
          </w:rPr>
          <w:t>“</w:t>
        </w:r>
      </w:ins>
      <w:del w:id="585" w:author="Aili Sandre - JUSTDIGI" w:date="2025-01-14T14:21:00Z" w16du:dateUtc="2025-01-14T12:21:00Z">
        <w:r w:rsidRPr="00F87DAE" w:rsidDel="003C6779">
          <w:rPr>
            <w:rFonts w:eastAsia="Times New Roman"/>
            <w:color w:val="202020"/>
            <w:kern w:val="0"/>
            <w:lang w:eastAsia="et-EE"/>
            <w14:ligatures w14:val="none"/>
          </w:rPr>
          <w:delText>”</w:delText>
        </w:r>
      </w:del>
      <w:r w:rsidRPr="00F87DAE">
        <w:rPr>
          <w:rFonts w:eastAsia="Times New Roman"/>
          <w:color w:val="202020"/>
          <w:kern w:val="0"/>
          <w:lang w:eastAsia="et-EE"/>
          <w14:ligatures w14:val="none"/>
        </w:rPr>
        <w:t>;</w:t>
      </w:r>
    </w:p>
    <w:p w14:paraId="0B88275D" w14:textId="77777777" w:rsidR="00F87DAE" w:rsidRPr="00F87DAE" w:rsidDel="00BB2841" w:rsidRDefault="00F87DAE" w:rsidP="00E111C9">
      <w:pPr>
        <w:shd w:val="clear" w:color="auto" w:fill="FFFFFF" w:themeFill="background1"/>
        <w:spacing w:after="0" w:line="240" w:lineRule="auto"/>
        <w:jc w:val="both"/>
        <w:rPr>
          <w:rFonts w:eastAsia="Times New Roman"/>
          <w:color w:val="202020"/>
          <w:kern w:val="0"/>
          <w:lang w:eastAsia="et-EE"/>
          <w14:ligatures w14:val="none"/>
        </w:rPr>
      </w:pPr>
    </w:p>
    <w:p w14:paraId="015AE27F" w14:textId="77777777"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r w:rsidRPr="00F87DAE">
        <w:rPr>
          <w:rFonts w:eastAsia="Times New Roman"/>
          <w:b/>
          <w:bCs/>
          <w:color w:val="202020"/>
          <w:kern w:val="0"/>
          <w:lang w:eastAsia="et-EE"/>
          <w14:ligatures w14:val="none"/>
        </w:rPr>
        <w:t>7)</w:t>
      </w:r>
      <w:r w:rsidRPr="00F87DAE">
        <w:rPr>
          <w:rFonts w:eastAsia="Times New Roman"/>
          <w:color w:val="202020"/>
          <w:kern w:val="0"/>
          <w:lang w:eastAsia="et-EE"/>
          <w14:ligatures w14:val="none"/>
        </w:rPr>
        <w:t xml:space="preserve"> paragrahvi 77 pealkiri muudetakse ja sõnastatakse järgmiselt:</w:t>
      </w:r>
    </w:p>
    <w:p w14:paraId="16AFCF19" w14:textId="07338C43" w:rsidR="00F87DAE" w:rsidRPr="00F87DAE" w:rsidRDefault="003C6779" w:rsidP="00E111C9">
      <w:pPr>
        <w:shd w:val="clear" w:color="auto" w:fill="FFFFFF" w:themeFill="background1"/>
        <w:spacing w:after="0" w:line="240" w:lineRule="auto"/>
        <w:jc w:val="both"/>
        <w:rPr>
          <w:rFonts w:eastAsia="Times New Roman"/>
          <w:color w:val="202020"/>
          <w:kern w:val="0"/>
          <w:lang w:eastAsia="et-EE"/>
          <w14:ligatures w14:val="none"/>
        </w:rPr>
      </w:pPr>
      <w:ins w:id="586" w:author="Aili Sandre - JUSTDIGI" w:date="2025-01-14T14:21:00Z" w16du:dateUtc="2025-01-14T12:21:00Z">
        <w:r>
          <w:rPr>
            <w:rFonts w:eastAsia="Times New Roman"/>
            <w:color w:val="202020"/>
            <w:kern w:val="0"/>
            <w:lang w:eastAsia="et-EE"/>
            <w14:ligatures w14:val="none"/>
          </w:rPr>
          <w:t>„</w:t>
        </w:r>
      </w:ins>
      <w:del w:id="587" w:author="Aili Sandre - JUSTDIGI" w:date="2025-01-14T14:21:00Z" w16du:dateUtc="2025-01-14T12:21:00Z">
        <w:r w:rsidR="00F87DAE" w:rsidRPr="00F87DAE" w:rsidDel="003C6779">
          <w:rPr>
            <w:rFonts w:eastAsia="Times New Roman"/>
            <w:color w:val="202020"/>
            <w:kern w:val="0"/>
            <w:lang w:eastAsia="et-EE"/>
            <w14:ligatures w14:val="none"/>
          </w:rPr>
          <w:delText>“</w:delText>
        </w:r>
      </w:del>
      <w:r w:rsidR="00F87DAE" w:rsidRPr="00F87DAE">
        <w:rPr>
          <w:rFonts w:eastAsia="Times New Roman"/>
          <w:b/>
          <w:color w:val="202020"/>
          <w:kern w:val="0"/>
          <w:lang w:eastAsia="et-EE"/>
          <w14:ligatures w14:val="none"/>
        </w:rPr>
        <w:t>§ 77. Kaevandamismahu aruande ja põlevkivi kasutamise andmete esitamine</w:t>
      </w:r>
      <w:ins w:id="588" w:author="Aili Sandre - JUSTDIGI" w:date="2025-01-14T14:21:00Z" w16du:dateUtc="2025-01-14T12:21:00Z">
        <w:r>
          <w:rPr>
            <w:rFonts w:eastAsia="Times New Roman"/>
            <w:b/>
            <w:color w:val="202020"/>
            <w:kern w:val="0"/>
            <w:lang w:eastAsia="et-EE"/>
            <w14:ligatures w14:val="none"/>
          </w:rPr>
          <w:t>“</w:t>
        </w:r>
      </w:ins>
      <w:del w:id="589" w:author="Aili Sandre - JUSTDIGI" w:date="2025-01-14T14:21:00Z" w16du:dateUtc="2025-01-14T12:21:00Z">
        <w:r w:rsidR="00F87DAE" w:rsidRPr="00F87DAE" w:rsidDel="003C6779">
          <w:rPr>
            <w:rFonts w:eastAsia="Times New Roman"/>
            <w:b/>
            <w:color w:val="202020"/>
            <w:kern w:val="0"/>
            <w:lang w:eastAsia="et-EE"/>
            <w14:ligatures w14:val="none"/>
          </w:rPr>
          <w:delText>”</w:delText>
        </w:r>
      </w:del>
      <w:r w:rsidR="00F87DAE" w:rsidRPr="00F87DAE">
        <w:rPr>
          <w:rFonts w:eastAsia="Times New Roman"/>
          <w:color w:val="202020"/>
          <w:kern w:val="0"/>
          <w:lang w:eastAsia="et-EE"/>
          <w14:ligatures w14:val="none"/>
        </w:rPr>
        <w:t>;</w:t>
      </w:r>
    </w:p>
    <w:p w14:paraId="71A8A4F5" w14:textId="77777777"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p>
    <w:p w14:paraId="6DCD3D28" w14:textId="77777777"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r w:rsidRPr="00F87DAE">
        <w:rPr>
          <w:rFonts w:eastAsia="Times New Roman"/>
          <w:b/>
          <w:bCs/>
          <w:color w:val="202020"/>
          <w:kern w:val="0"/>
          <w:lang w:eastAsia="et-EE"/>
          <w14:ligatures w14:val="none"/>
        </w:rPr>
        <w:t>8)</w:t>
      </w:r>
      <w:r w:rsidRPr="00F87DAE">
        <w:rPr>
          <w:rFonts w:eastAsia="Times New Roman"/>
          <w:color w:val="202020"/>
          <w:kern w:val="0"/>
          <w:lang w:eastAsia="et-EE"/>
          <w14:ligatures w14:val="none"/>
        </w:rPr>
        <w:t xml:space="preserve"> paragrahvi 77 täiendatakse lõikega 1</w:t>
      </w:r>
      <w:r w:rsidRPr="00F87DAE">
        <w:rPr>
          <w:rFonts w:eastAsia="Times New Roman"/>
          <w:color w:val="202020"/>
          <w:kern w:val="0"/>
          <w:vertAlign w:val="superscript"/>
          <w:lang w:eastAsia="et-EE"/>
          <w14:ligatures w14:val="none"/>
        </w:rPr>
        <w:t>1</w:t>
      </w:r>
      <w:r w:rsidRPr="00F87DAE">
        <w:rPr>
          <w:rFonts w:eastAsia="Times New Roman"/>
          <w:color w:val="202020"/>
          <w:kern w:val="0"/>
          <w:lang w:eastAsia="et-EE"/>
          <w14:ligatures w14:val="none"/>
        </w:rPr>
        <w:t xml:space="preserve"> järgmises sõnastuses:</w:t>
      </w:r>
    </w:p>
    <w:p w14:paraId="75B00A35" w14:textId="13575D2B" w:rsidR="00F87DAE" w:rsidRPr="00F87DAE" w:rsidRDefault="003C6779" w:rsidP="00E111C9">
      <w:pPr>
        <w:shd w:val="clear" w:color="auto" w:fill="FFFFFF" w:themeFill="background1"/>
        <w:spacing w:after="0" w:line="240" w:lineRule="auto"/>
        <w:jc w:val="both"/>
        <w:rPr>
          <w:rFonts w:eastAsia="Times New Roman"/>
          <w:color w:val="202020"/>
          <w:kern w:val="0"/>
          <w:lang w:eastAsia="et-EE"/>
          <w14:ligatures w14:val="none"/>
        </w:rPr>
      </w:pPr>
      <w:ins w:id="590" w:author="Aili Sandre - JUSTDIGI" w:date="2025-01-14T14:21:00Z" w16du:dateUtc="2025-01-14T12:21:00Z">
        <w:r>
          <w:rPr>
            <w:rFonts w:eastAsia="Times New Roman"/>
            <w:color w:val="202020"/>
            <w:kern w:val="0"/>
            <w:lang w:eastAsia="et-EE"/>
            <w14:ligatures w14:val="none"/>
          </w:rPr>
          <w:t>„</w:t>
        </w:r>
      </w:ins>
      <w:del w:id="591" w:author="Aili Sandre - JUSTDIGI" w:date="2025-01-14T14:21:00Z" w16du:dateUtc="2025-01-14T12:21:00Z">
        <w:r w:rsidR="00F87DAE" w:rsidRPr="00F87DAE" w:rsidDel="003C6779">
          <w:rPr>
            <w:rFonts w:eastAsia="Times New Roman"/>
            <w:color w:val="202020"/>
            <w:kern w:val="0"/>
            <w:lang w:eastAsia="et-EE"/>
            <w14:ligatures w14:val="none"/>
          </w:rPr>
          <w:delText>“</w:delText>
        </w:r>
      </w:del>
      <w:r w:rsidR="00F87DAE" w:rsidRPr="00F87DAE">
        <w:rPr>
          <w:rFonts w:eastAsia="Times New Roman"/>
          <w:color w:val="202020"/>
          <w:kern w:val="0"/>
          <w:lang w:eastAsia="et-EE"/>
          <w14:ligatures w14:val="none"/>
        </w:rPr>
        <w:t>(1</w:t>
      </w:r>
      <w:r w:rsidR="00F87DAE" w:rsidRPr="00F87DAE">
        <w:rPr>
          <w:rFonts w:eastAsia="Times New Roman"/>
          <w:color w:val="202020"/>
          <w:kern w:val="0"/>
          <w:vertAlign w:val="superscript"/>
          <w:lang w:eastAsia="et-EE"/>
          <w14:ligatures w14:val="none"/>
        </w:rPr>
        <w:t>1</w:t>
      </w:r>
      <w:r w:rsidR="00F87DAE" w:rsidRPr="00F87DAE">
        <w:rPr>
          <w:rFonts w:eastAsia="Times New Roman"/>
          <w:color w:val="202020"/>
          <w:kern w:val="0"/>
          <w:lang w:eastAsia="et-EE"/>
          <w14:ligatures w14:val="none"/>
        </w:rPr>
        <w:t>) Põlevkivi kaevandamisloa omaja esitab kord aastas koos kaevandamismahu aruandega kaevandamisloa andjale järgmised andmed loa alusel kaevandatud põlevkivi kasutamise kohta:</w:t>
      </w:r>
    </w:p>
    <w:p w14:paraId="7D849BFF" w14:textId="672AA285"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r w:rsidRPr="00F87DAE">
        <w:rPr>
          <w:rFonts w:eastAsia="Times New Roman"/>
          <w:color w:val="202020"/>
          <w:kern w:val="0"/>
          <w:lang w:eastAsia="et-EE"/>
          <w14:ligatures w14:val="none"/>
        </w:rPr>
        <w:t>1) koht (maavara</w:t>
      </w:r>
      <w:del w:id="592" w:author="Aili Sandre - JUSTDIGI" w:date="2025-01-14T14:22:00Z" w16du:dateUtc="2025-01-14T12:22:00Z">
        <w:r w:rsidRPr="00F87DAE" w:rsidDel="004E23F2">
          <w:rPr>
            <w:rFonts w:eastAsia="Times New Roman"/>
            <w:color w:val="202020"/>
            <w:kern w:val="0"/>
            <w:lang w:eastAsia="et-EE"/>
            <w14:ligatures w14:val="none"/>
          </w:rPr>
          <w:delText xml:space="preserve"> </w:delText>
        </w:r>
      </w:del>
      <w:r w:rsidRPr="00F87DAE">
        <w:rPr>
          <w:rFonts w:eastAsia="Times New Roman"/>
          <w:color w:val="202020"/>
          <w:kern w:val="0"/>
          <w:lang w:eastAsia="et-EE"/>
          <w14:ligatures w14:val="none"/>
        </w:rPr>
        <w:t xml:space="preserve">plokk või </w:t>
      </w:r>
      <w:ins w:id="593" w:author="Aili Sandre - JUSTDIGI" w:date="2025-01-14T14:23:00Z" w16du:dateUtc="2025-01-14T12:23:00Z">
        <w:r w:rsidR="00CE42B5">
          <w:rPr>
            <w:rFonts w:eastAsia="Times New Roman"/>
            <w:color w:val="202020"/>
            <w:kern w:val="0"/>
            <w:lang w:eastAsia="et-EE"/>
            <w14:ligatures w14:val="none"/>
          </w:rPr>
          <w:t>-</w:t>
        </w:r>
      </w:ins>
      <w:r w:rsidRPr="00F87DAE">
        <w:rPr>
          <w:rFonts w:eastAsia="Times New Roman"/>
          <w:color w:val="202020"/>
          <w:kern w:val="0"/>
          <w:lang w:eastAsia="et-EE"/>
          <w14:ligatures w14:val="none"/>
        </w:rPr>
        <w:t>plokid), kust põlevkivi kaevandati;</w:t>
      </w:r>
    </w:p>
    <w:p w14:paraId="63617281" w14:textId="77777777"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r w:rsidRPr="00F87DAE">
        <w:rPr>
          <w:rFonts w:eastAsia="Times New Roman"/>
          <w:color w:val="202020"/>
          <w:kern w:val="0"/>
          <w:lang w:eastAsia="et-EE"/>
          <w14:ligatures w14:val="none"/>
        </w:rPr>
        <w:t>2) kasutusotstarve ja maht;</w:t>
      </w:r>
    </w:p>
    <w:p w14:paraId="2C72BC38" w14:textId="4CE47620"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r w:rsidRPr="00F87DAE">
        <w:rPr>
          <w:rFonts w:eastAsia="Times New Roman"/>
          <w:color w:val="202020"/>
          <w:kern w:val="0"/>
          <w:lang w:eastAsia="et-EE"/>
          <w14:ligatures w14:val="none"/>
        </w:rPr>
        <w:t>3) kasutamise aeg ja koht.</w:t>
      </w:r>
      <w:ins w:id="594" w:author="Aili Sandre - JUSTDIGI" w:date="2025-01-14T14:23:00Z" w16du:dateUtc="2025-01-14T12:23:00Z">
        <w:r w:rsidR="00CE42B5">
          <w:rPr>
            <w:rFonts w:eastAsia="Times New Roman"/>
            <w:color w:val="202020"/>
            <w:kern w:val="0"/>
            <w:lang w:eastAsia="et-EE"/>
            <w14:ligatures w14:val="none"/>
          </w:rPr>
          <w:t>“</w:t>
        </w:r>
      </w:ins>
      <w:del w:id="595" w:author="Aili Sandre - JUSTDIGI" w:date="2025-01-14T14:23:00Z" w16du:dateUtc="2025-01-14T12:23:00Z">
        <w:r w:rsidRPr="00F87DAE" w:rsidDel="00CE42B5">
          <w:rPr>
            <w:rFonts w:eastAsia="Times New Roman"/>
            <w:color w:val="202020"/>
            <w:kern w:val="0"/>
            <w:lang w:eastAsia="et-EE"/>
            <w14:ligatures w14:val="none"/>
          </w:rPr>
          <w:delText>”</w:delText>
        </w:r>
      </w:del>
      <w:r w:rsidRPr="00F87DAE">
        <w:rPr>
          <w:rFonts w:eastAsia="Times New Roman"/>
          <w:color w:val="202020"/>
          <w:kern w:val="0"/>
          <w:lang w:eastAsia="et-EE"/>
          <w14:ligatures w14:val="none"/>
        </w:rPr>
        <w:t>;</w:t>
      </w:r>
    </w:p>
    <w:p w14:paraId="48AB85C3" w14:textId="77777777"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p>
    <w:p w14:paraId="77376660" w14:textId="77777777"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r w:rsidRPr="00F87DAE">
        <w:rPr>
          <w:rFonts w:eastAsia="Times New Roman"/>
          <w:b/>
          <w:bCs/>
          <w:color w:val="202020"/>
          <w:kern w:val="0"/>
          <w:lang w:eastAsia="et-EE"/>
          <w14:ligatures w14:val="none"/>
        </w:rPr>
        <w:t>9</w:t>
      </w:r>
      <w:r w:rsidRPr="00F87DAE">
        <w:rPr>
          <w:rFonts w:eastAsia="Times New Roman"/>
          <w:b/>
          <w:color w:val="202020"/>
          <w:kern w:val="0"/>
          <w:lang w:eastAsia="et-EE"/>
          <w14:ligatures w14:val="none"/>
        </w:rPr>
        <w:t>)</w:t>
      </w:r>
      <w:r w:rsidRPr="00F87DAE">
        <w:rPr>
          <w:rFonts w:eastAsia="Times New Roman"/>
          <w:color w:val="202020"/>
          <w:kern w:val="0"/>
          <w:lang w:eastAsia="et-EE"/>
          <w14:ligatures w14:val="none"/>
        </w:rPr>
        <w:t xml:space="preserve"> paragrahvi 77 lõige 2 muudetakse ja sõnastatakse järgmiselt:</w:t>
      </w:r>
    </w:p>
    <w:p w14:paraId="235F573B" w14:textId="6AD5B790" w:rsidR="00F87DAE" w:rsidRPr="00F87DAE" w:rsidRDefault="00EB74C8" w:rsidP="00E111C9">
      <w:pPr>
        <w:shd w:val="clear" w:color="auto" w:fill="FFFFFF" w:themeFill="background1"/>
        <w:spacing w:after="0" w:line="240" w:lineRule="auto"/>
        <w:jc w:val="both"/>
        <w:rPr>
          <w:rFonts w:eastAsia="Times New Roman"/>
          <w:color w:val="202020"/>
          <w:kern w:val="0"/>
          <w:lang w:eastAsia="et-EE"/>
          <w14:ligatures w14:val="none"/>
        </w:rPr>
      </w:pPr>
      <w:ins w:id="596" w:author="Aili Sandre - JUSTDIGI" w:date="2025-01-14T14:28:00Z" w16du:dateUtc="2025-01-14T12:28:00Z">
        <w:r>
          <w:rPr>
            <w:rFonts w:eastAsia="Times New Roman"/>
            <w:color w:val="202020"/>
            <w:kern w:val="0"/>
            <w:lang w:eastAsia="et-EE"/>
            <w14:ligatures w14:val="none"/>
          </w:rPr>
          <w:t>„</w:t>
        </w:r>
      </w:ins>
      <w:del w:id="597" w:author="Aili Sandre - JUSTDIGI" w:date="2025-01-14T14:28:00Z" w16du:dateUtc="2025-01-14T12:28:00Z">
        <w:r w:rsidR="00F87DAE" w:rsidRPr="00F87DAE" w:rsidDel="00EB74C8">
          <w:rPr>
            <w:rFonts w:eastAsia="Times New Roman"/>
            <w:color w:val="202020"/>
            <w:kern w:val="0"/>
            <w:lang w:eastAsia="et-EE"/>
            <w14:ligatures w14:val="none"/>
          </w:rPr>
          <w:delText>“</w:delText>
        </w:r>
      </w:del>
      <w:r w:rsidR="00F87DAE" w:rsidRPr="00F87DAE">
        <w:rPr>
          <w:rFonts w:eastAsia="Times New Roman"/>
          <w:color w:val="202020"/>
          <w:kern w:val="0"/>
          <w:lang w:eastAsia="et-EE"/>
          <w14:ligatures w14:val="none"/>
        </w:rPr>
        <w:t>(2) Kaevandamismahu aruandele esitatavad nõuded, sealhulgas selle sisu ning aruande vormi, põlevkivi kasutamise kohta esitatavate andmete täpsustatud loetelu ja esitamise tähtaja ning kaevandamismahu aruande esitamise korra kehtestab valdkonna eest vastutav minister määrusega.</w:t>
      </w:r>
      <w:ins w:id="598" w:author="Aili Sandre - JUSTDIGI" w:date="2025-01-15T09:16:00Z" w16du:dateUtc="2025-01-15T07:16:00Z">
        <w:r w:rsidR="005D6BCE">
          <w:rPr>
            <w:rFonts w:eastAsia="Times New Roman"/>
            <w:color w:val="202020"/>
            <w:kern w:val="0"/>
            <w:lang w:eastAsia="et-EE"/>
            <w14:ligatures w14:val="none"/>
          </w:rPr>
          <w:t>“</w:t>
        </w:r>
      </w:ins>
      <w:del w:id="599" w:author="Aili Sandre - JUSTDIGI" w:date="2025-01-14T14:29:00Z" w16du:dateUtc="2025-01-14T12:29:00Z">
        <w:r w:rsidR="00F87DAE" w:rsidRPr="00F87DAE" w:rsidDel="00A3480C">
          <w:rPr>
            <w:rFonts w:eastAsia="Times New Roman"/>
            <w:color w:val="202020"/>
            <w:kern w:val="0"/>
            <w:lang w:eastAsia="et-EE"/>
            <w14:ligatures w14:val="none"/>
          </w:rPr>
          <w:delText>”</w:delText>
        </w:r>
      </w:del>
      <w:r w:rsidR="00F87DAE" w:rsidRPr="00F87DAE">
        <w:rPr>
          <w:rFonts w:eastAsia="Times New Roman"/>
          <w:color w:val="202020"/>
          <w:kern w:val="0"/>
          <w:lang w:eastAsia="et-EE"/>
          <w14:ligatures w14:val="none"/>
        </w:rPr>
        <w:t>;</w:t>
      </w:r>
    </w:p>
    <w:p w14:paraId="1BA22AB5" w14:textId="77777777"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p>
    <w:p w14:paraId="374D250A" w14:textId="77777777"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r w:rsidRPr="00F87DAE">
        <w:rPr>
          <w:rFonts w:eastAsia="Times New Roman"/>
          <w:b/>
          <w:bCs/>
          <w:color w:val="202020"/>
          <w:kern w:val="0"/>
          <w:lang w:eastAsia="et-EE"/>
          <w14:ligatures w14:val="none"/>
        </w:rPr>
        <w:t xml:space="preserve">10) </w:t>
      </w:r>
      <w:r w:rsidRPr="00F87DAE">
        <w:rPr>
          <w:rFonts w:eastAsia="Times New Roman"/>
          <w:color w:val="202020"/>
          <w:kern w:val="0"/>
          <w:lang w:eastAsia="et-EE"/>
          <w14:ligatures w14:val="none"/>
        </w:rPr>
        <w:t>seadust täiendatakse §-dega 135</w:t>
      </w:r>
      <w:r w:rsidRPr="00F87DAE">
        <w:rPr>
          <w:rFonts w:eastAsia="Times New Roman"/>
          <w:color w:val="202020"/>
          <w:kern w:val="0"/>
          <w:vertAlign w:val="superscript"/>
          <w:lang w:eastAsia="et-EE"/>
          <w14:ligatures w14:val="none"/>
        </w:rPr>
        <w:t>11</w:t>
      </w:r>
      <w:r w:rsidRPr="00F87DAE">
        <w:rPr>
          <w:rFonts w:eastAsia="Times New Roman"/>
          <w:color w:val="202020"/>
          <w:kern w:val="0"/>
          <w:lang w:eastAsia="et-EE"/>
          <w14:ligatures w14:val="none"/>
        </w:rPr>
        <w:t xml:space="preserve"> ja 135</w:t>
      </w:r>
      <w:r w:rsidRPr="00F87DAE">
        <w:rPr>
          <w:rFonts w:eastAsia="Times New Roman"/>
          <w:color w:val="202020"/>
          <w:kern w:val="0"/>
          <w:vertAlign w:val="superscript"/>
          <w:lang w:eastAsia="et-EE"/>
          <w14:ligatures w14:val="none"/>
        </w:rPr>
        <w:t>12</w:t>
      </w:r>
      <w:r w:rsidRPr="00F87DAE">
        <w:rPr>
          <w:rFonts w:eastAsia="Times New Roman"/>
          <w:color w:val="202020"/>
          <w:kern w:val="0"/>
          <w:lang w:eastAsia="et-EE"/>
          <w14:ligatures w14:val="none"/>
        </w:rPr>
        <w:t xml:space="preserve"> järgmises sõnastuses:</w:t>
      </w:r>
    </w:p>
    <w:p w14:paraId="2592CED2" w14:textId="2F879608" w:rsidR="00F87DAE" w:rsidRPr="00F87DAE" w:rsidRDefault="00A3480C" w:rsidP="00E111C9">
      <w:pPr>
        <w:shd w:val="clear" w:color="auto" w:fill="FFFFFF" w:themeFill="background1"/>
        <w:spacing w:after="0" w:line="240" w:lineRule="auto"/>
        <w:jc w:val="both"/>
        <w:rPr>
          <w:rFonts w:eastAsia="Times New Roman"/>
          <w:b/>
          <w:bCs/>
          <w:color w:val="202020"/>
          <w:kern w:val="0"/>
          <w:lang w:eastAsia="et-EE"/>
          <w14:ligatures w14:val="none"/>
        </w:rPr>
      </w:pPr>
      <w:ins w:id="600" w:author="Aili Sandre - JUSTDIGI" w:date="2025-01-14T14:29:00Z" w16du:dateUtc="2025-01-14T12:29:00Z">
        <w:r>
          <w:rPr>
            <w:rFonts w:eastAsia="Times New Roman"/>
            <w:b/>
            <w:bCs/>
            <w:color w:val="202020"/>
            <w:kern w:val="0"/>
            <w:lang w:eastAsia="et-EE"/>
            <w14:ligatures w14:val="none"/>
          </w:rPr>
          <w:t>„</w:t>
        </w:r>
      </w:ins>
      <w:del w:id="601" w:author="Aili Sandre - JUSTDIGI" w:date="2025-01-14T14:29:00Z" w16du:dateUtc="2025-01-14T12:29:00Z">
        <w:r w:rsidR="00F87DAE" w:rsidRPr="00F87DAE" w:rsidDel="00A3480C">
          <w:rPr>
            <w:rFonts w:eastAsia="Times New Roman"/>
            <w:b/>
            <w:bCs/>
            <w:color w:val="202020"/>
            <w:kern w:val="0"/>
            <w:lang w:eastAsia="et-EE"/>
            <w14:ligatures w14:val="none"/>
          </w:rPr>
          <w:delText>“</w:delText>
        </w:r>
      </w:del>
      <w:r w:rsidR="00F87DAE" w:rsidRPr="00F87DAE">
        <w:rPr>
          <w:rFonts w:eastAsia="Times New Roman"/>
          <w:b/>
          <w:bCs/>
          <w:color w:val="202020"/>
          <w:kern w:val="0"/>
          <w:lang w:eastAsia="et-EE"/>
          <w14:ligatures w14:val="none"/>
        </w:rPr>
        <w:t>§ 135</w:t>
      </w:r>
      <w:r w:rsidR="00F87DAE" w:rsidRPr="00F87DAE">
        <w:rPr>
          <w:rFonts w:eastAsia="Times New Roman"/>
          <w:b/>
          <w:bCs/>
          <w:color w:val="202020"/>
          <w:kern w:val="0"/>
          <w:vertAlign w:val="superscript"/>
          <w:lang w:eastAsia="et-EE"/>
          <w14:ligatures w14:val="none"/>
        </w:rPr>
        <w:t>11</w:t>
      </w:r>
      <w:r w:rsidR="00F87DAE" w:rsidRPr="00F87DAE">
        <w:rPr>
          <w:rFonts w:eastAsia="Times New Roman"/>
          <w:b/>
          <w:bCs/>
          <w:color w:val="202020"/>
          <w:kern w:val="0"/>
          <w:lang w:eastAsia="et-EE"/>
          <w14:ligatures w14:val="none"/>
        </w:rPr>
        <w:t>. Käesoleva seaduse § 55 lõike 2 punkti 14 ülevaatamine</w:t>
      </w:r>
    </w:p>
    <w:p w14:paraId="0C150E22" w14:textId="77777777" w:rsidR="00F87DAE" w:rsidRPr="00F87DAE" w:rsidRDefault="00F87DAE" w:rsidP="00E111C9">
      <w:pPr>
        <w:shd w:val="clear" w:color="auto" w:fill="FFFFFF" w:themeFill="background1"/>
        <w:spacing w:after="0" w:line="240" w:lineRule="auto"/>
        <w:jc w:val="both"/>
        <w:rPr>
          <w:rFonts w:eastAsia="Times New Roman"/>
          <w:b/>
          <w:bCs/>
          <w:color w:val="202020"/>
          <w:kern w:val="0"/>
          <w:lang w:eastAsia="et-EE"/>
          <w14:ligatures w14:val="none"/>
        </w:rPr>
      </w:pPr>
    </w:p>
    <w:p w14:paraId="1ECBD88A" w14:textId="3594C013"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r w:rsidRPr="00F87DAE">
        <w:rPr>
          <w:rFonts w:eastAsia="Times New Roman"/>
          <w:color w:val="202020"/>
          <w:kern w:val="0"/>
          <w:lang w:eastAsia="et-EE"/>
          <w14:ligatures w14:val="none"/>
        </w:rPr>
        <w:t>Kui kliimakindla majanduse seaduse § 46 lõike 3 punktis nimetatud hinnangu tulemuste</w:t>
      </w:r>
      <w:r w:rsidR="00AD478C">
        <w:rPr>
          <w:rFonts w:eastAsia="Times New Roman"/>
          <w:color w:val="202020"/>
          <w:kern w:val="0"/>
          <w:lang w:eastAsia="et-EE"/>
          <w14:ligatures w14:val="none"/>
        </w:rPr>
        <w:t>st selgub</w:t>
      </w:r>
      <w:r w:rsidR="00EF6948">
        <w:rPr>
          <w:rFonts w:eastAsia="Times New Roman"/>
          <w:color w:val="202020"/>
          <w:kern w:val="0"/>
          <w:lang w:eastAsia="et-EE"/>
          <w14:ligatures w14:val="none"/>
        </w:rPr>
        <w:t>, et</w:t>
      </w:r>
      <w:ins w:id="602" w:author="Aili Sandre - JUSTDIGI" w:date="2025-01-14T15:23:00Z" w16du:dateUtc="2025-01-14T13:23:00Z">
        <w:r w:rsidR="00087CD4">
          <w:rPr>
            <w:rFonts w:eastAsia="Times New Roman"/>
            <w:color w:val="202020"/>
            <w:kern w:val="0"/>
            <w:lang w:eastAsia="et-EE"/>
            <w14:ligatures w14:val="none"/>
          </w:rPr>
          <w:t xml:space="preserve"> </w:t>
        </w:r>
      </w:ins>
      <w:del w:id="603" w:author="Aili Sandre - JUSTDIGI" w:date="2025-01-15T09:16:00Z" w16du:dateUtc="2025-01-15T07:16:00Z">
        <w:r w:rsidRPr="00F87DAE" w:rsidDel="005D6BCE">
          <w:rPr>
            <w:rFonts w:eastAsia="Times New Roman"/>
            <w:color w:val="202020"/>
            <w:kern w:val="0"/>
            <w:lang w:eastAsia="et-EE"/>
            <w14:ligatures w14:val="none"/>
          </w:rPr>
          <w:delText xml:space="preserve"> </w:delText>
        </w:r>
      </w:del>
      <w:r w:rsidRPr="00F87DAE">
        <w:rPr>
          <w:rFonts w:eastAsia="Times New Roman"/>
          <w:color w:val="202020"/>
          <w:kern w:val="0"/>
          <w:lang w:eastAsia="et-EE"/>
          <w14:ligatures w14:val="none"/>
        </w:rPr>
        <w:t xml:space="preserve">süsiniku </w:t>
      </w:r>
      <w:del w:id="604" w:author="Aili Sandre - JUSTDIGI" w:date="2025-01-14T14:29:00Z" w16du:dateUtc="2025-01-14T12:29:00Z">
        <w:r w:rsidRPr="00F87DAE" w:rsidDel="00A3480C">
          <w:rPr>
            <w:rFonts w:eastAsia="Times New Roman"/>
            <w:color w:val="202020"/>
            <w:kern w:val="0"/>
            <w:lang w:eastAsia="et-EE"/>
            <w14:ligatures w14:val="none"/>
          </w:rPr>
          <w:delText xml:space="preserve">kinni </w:delText>
        </w:r>
      </w:del>
      <w:r w:rsidRPr="00F87DAE">
        <w:rPr>
          <w:rFonts w:eastAsia="Times New Roman"/>
          <w:color w:val="202020"/>
          <w:kern w:val="0"/>
          <w:lang w:eastAsia="et-EE"/>
          <w14:ligatures w14:val="none"/>
        </w:rPr>
        <w:t xml:space="preserve">püüdmise tehnoloogia Eesti põlevkivisektoris </w:t>
      </w:r>
      <w:r w:rsidR="00EF6948">
        <w:rPr>
          <w:rFonts w:eastAsia="Times New Roman"/>
          <w:color w:val="202020"/>
          <w:kern w:val="0"/>
          <w:lang w:eastAsia="et-EE"/>
          <w14:ligatures w14:val="none"/>
        </w:rPr>
        <w:t xml:space="preserve">on </w:t>
      </w:r>
      <w:r w:rsidRPr="00F87DAE">
        <w:rPr>
          <w:rFonts w:eastAsia="Times New Roman"/>
          <w:color w:val="202020"/>
          <w:kern w:val="0"/>
          <w:lang w:eastAsia="et-EE"/>
          <w14:ligatures w14:val="none"/>
        </w:rPr>
        <w:t xml:space="preserve">majanduslikult tasuv ja tehniliselt toimiv ning kooskõlas ELi ja rahvusvaheliste </w:t>
      </w:r>
      <w:commentRangeStart w:id="605"/>
      <w:ins w:id="606" w:author="Aili Sandre - JUSTDIGI" w:date="2025-01-14T14:30:00Z" w16du:dateUtc="2025-01-14T12:30:00Z">
        <w:r w:rsidR="00A3480C">
          <w:rPr>
            <w:rFonts w:eastAsia="Times New Roman"/>
            <w:color w:val="202020"/>
            <w:kern w:val="0"/>
            <w:lang w:eastAsia="et-EE"/>
            <w14:ligatures w14:val="none"/>
          </w:rPr>
          <w:t>õigusaktidega</w:t>
        </w:r>
      </w:ins>
      <w:del w:id="607" w:author="Aili Sandre - JUSTDIGI" w:date="2025-01-14T14:30:00Z" w16du:dateUtc="2025-01-14T12:30:00Z">
        <w:r w:rsidRPr="00F87DAE" w:rsidDel="00A3480C">
          <w:rPr>
            <w:rFonts w:eastAsia="Times New Roman"/>
            <w:color w:val="202020"/>
            <w:kern w:val="0"/>
            <w:lang w:eastAsia="et-EE"/>
            <w14:ligatures w14:val="none"/>
          </w:rPr>
          <w:delText>regulatsioonidega</w:delText>
        </w:r>
      </w:del>
      <w:commentRangeEnd w:id="605"/>
      <w:r w:rsidR="00A3480C">
        <w:rPr>
          <w:rStyle w:val="Kommentaariviide"/>
        </w:rPr>
        <w:commentReference w:id="605"/>
      </w:r>
      <w:r w:rsidRPr="00F87DAE">
        <w:rPr>
          <w:rFonts w:eastAsia="Times New Roman"/>
          <w:color w:val="202020"/>
          <w:kern w:val="0"/>
          <w:lang w:eastAsia="et-EE"/>
          <w14:ligatures w14:val="none"/>
        </w:rPr>
        <w:t>, teeb valdkonna eest vastutav minister ettepaneku Vabariigi Valitsusele käesoleva seaduse § 55 lõike 2 punkti 14 üle</w:t>
      </w:r>
      <w:del w:id="608" w:author="Aili Sandre - JUSTDIGI" w:date="2025-01-14T14:30:00Z" w16du:dateUtc="2025-01-14T12:30:00Z">
        <w:r w:rsidRPr="00F87DAE" w:rsidDel="00D95E1F">
          <w:rPr>
            <w:rFonts w:eastAsia="Times New Roman"/>
            <w:color w:val="202020"/>
            <w:kern w:val="0"/>
            <w:lang w:eastAsia="et-EE"/>
            <w14:ligatures w14:val="none"/>
          </w:rPr>
          <w:delText xml:space="preserve"> </w:delText>
        </w:r>
      </w:del>
      <w:r w:rsidRPr="00F87DAE">
        <w:rPr>
          <w:rFonts w:eastAsia="Times New Roman"/>
          <w:color w:val="202020"/>
          <w:kern w:val="0"/>
          <w:lang w:eastAsia="et-EE"/>
          <w14:ligatures w14:val="none"/>
        </w:rPr>
        <w:t>vaatamiseks.</w:t>
      </w:r>
    </w:p>
    <w:p w14:paraId="0D3EE3BA" w14:textId="77777777"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p>
    <w:p w14:paraId="40B315E3" w14:textId="704078BB" w:rsidR="00F87DAE" w:rsidRPr="00F87DAE" w:rsidRDefault="00F87DAE" w:rsidP="00E111C9">
      <w:pPr>
        <w:shd w:val="clear" w:color="auto" w:fill="FFFFFF" w:themeFill="background1"/>
        <w:spacing w:after="0" w:line="240" w:lineRule="auto"/>
        <w:jc w:val="both"/>
        <w:rPr>
          <w:rFonts w:eastAsia="Times New Roman"/>
          <w:b/>
          <w:bCs/>
          <w:color w:val="202020"/>
          <w:kern w:val="0"/>
          <w:lang w:eastAsia="et-EE"/>
          <w14:ligatures w14:val="none"/>
        </w:rPr>
      </w:pPr>
      <w:r w:rsidRPr="00F87DAE">
        <w:rPr>
          <w:rFonts w:eastAsia="Times New Roman"/>
          <w:b/>
          <w:bCs/>
          <w:color w:val="202020"/>
          <w:kern w:val="0"/>
          <w:lang w:eastAsia="et-EE"/>
          <w14:ligatures w14:val="none"/>
        </w:rPr>
        <w:t>§ 135</w:t>
      </w:r>
      <w:r w:rsidRPr="00F87DAE">
        <w:rPr>
          <w:rFonts w:eastAsia="Times New Roman"/>
          <w:b/>
          <w:bCs/>
          <w:color w:val="202020"/>
          <w:kern w:val="0"/>
          <w:vertAlign w:val="superscript"/>
          <w:lang w:eastAsia="et-EE"/>
          <w14:ligatures w14:val="none"/>
        </w:rPr>
        <w:t>12</w:t>
      </w:r>
      <w:r w:rsidRPr="00F87DAE">
        <w:rPr>
          <w:rFonts w:eastAsia="Times New Roman"/>
          <w:b/>
          <w:bCs/>
          <w:color w:val="202020"/>
          <w:kern w:val="0"/>
          <w:lang w:eastAsia="et-EE"/>
          <w14:ligatures w14:val="none"/>
        </w:rPr>
        <w:t>. Põlevkivi kasutamis</w:t>
      </w:r>
      <w:ins w:id="609" w:author="Aili Sandre - JUSTDIGI" w:date="2025-01-14T14:31:00Z" w16du:dateUtc="2025-01-14T12:31:00Z">
        <w:r w:rsidR="00D95E1F">
          <w:rPr>
            <w:rFonts w:eastAsia="Times New Roman"/>
            <w:b/>
            <w:bCs/>
            <w:color w:val="202020"/>
            <w:kern w:val="0"/>
            <w:lang w:eastAsia="et-EE"/>
            <w14:ligatures w14:val="none"/>
          </w:rPr>
          <w:t xml:space="preserve">e </w:t>
        </w:r>
      </w:ins>
      <w:r w:rsidRPr="00F87DAE">
        <w:rPr>
          <w:rFonts w:eastAsia="Times New Roman"/>
          <w:b/>
          <w:bCs/>
          <w:color w:val="202020"/>
          <w:kern w:val="0"/>
          <w:lang w:eastAsia="et-EE"/>
          <w14:ligatures w14:val="none"/>
        </w:rPr>
        <w:t>otstarbega seotud nõuete kohaldamine</w:t>
      </w:r>
    </w:p>
    <w:p w14:paraId="315B6B99" w14:textId="77777777" w:rsidR="00F87DAE" w:rsidRPr="00F87DAE" w:rsidRDefault="00F87DAE" w:rsidP="00E111C9">
      <w:pPr>
        <w:shd w:val="clear" w:color="auto" w:fill="FFFFFF" w:themeFill="background1"/>
        <w:spacing w:after="0" w:line="240" w:lineRule="auto"/>
        <w:jc w:val="both"/>
        <w:rPr>
          <w:rFonts w:eastAsia="Times New Roman"/>
          <w:b/>
          <w:bCs/>
          <w:color w:val="202020"/>
          <w:kern w:val="0"/>
          <w:lang w:eastAsia="et-EE"/>
          <w14:ligatures w14:val="none"/>
        </w:rPr>
      </w:pPr>
    </w:p>
    <w:p w14:paraId="1B3BA706" w14:textId="77777777"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r w:rsidRPr="00F87DAE">
        <w:rPr>
          <w:rFonts w:eastAsia="Times New Roman"/>
          <w:color w:val="202020"/>
          <w:kern w:val="0"/>
          <w:lang w:eastAsia="et-EE"/>
          <w14:ligatures w14:val="none"/>
        </w:rPr>
        <w:t xml:space="preserve">(1) Käesoleva seaduse § 55 lõike 2 punkti 14 kohaldatakse ka </w:t>
      </w:r>
      <w:r w:rsidRPr="00F87DAE">
        <w:rPr>
          <w:rFonts w:eastAsia="Times New Roman"/>
          <w:kern w:val="0"/>
          <w:lang w:eastAsia="et-EE"/>
          <w14:ligatures w14:val="none"/>
        </w:rPr>
        <w:t>enne käesoleva paragrahvi jõustumist</w:t>
      </w:r>
      <w:r w:rsidRPr="00F87DAE">
        <w:rPr>
          <w:rFonts w:eastAsia="Times New Roman"/>
          <w:color w:val="202020"/>
          <w:kern w:val="0"/>
          <w:lang w:eastAsia="et-EE"/>
          <w14:ligatures w14:val="none"/>
        </w:rPr>
        <w:t xml:space="preserve"> esitatud põlevkivi kaevandamise loa saamise </w:t>
      </w:r>
      <w:r w:rsidRPr="00F87DAE">
        <w:rPr>
          <w:rFonts w:eastAsia="Times New Roman"/>
          <w:kern w:val="0"/>
          <w:lang w:eastAsia="et-EE"/>
          <w14:ligatures w14:val="none"/>
        </w:rPr>
        <w:t>taotlustele.</w:t>
      </w:r>
    </w:p>
    <w:p w14:paraId="5A834DDF" w14:textId="77777777" w:rsidR="00F87DAE" w:rsidRPr="00F87DAE" w:rsidRDefault="00F87DAE" w:rsidP="00E111C9">
      <w:pPr>
        <w:shd w:val="clear" w:color="auto" w:fill="FFFFFF" w:themeFill="background1"/>
        <w:spacing w:after="0" w:line="240" w:lineRule="auto"/>
        <w:jc w:val="both"/>
        <w:rPr>
          <w:rFonts w:eastAsia="Times New Roman"/>
          <w:color w:val="000000" w:themeColor="text1"/>
          <w:kern w:val="0"/>
          <w:lang w:eastAsia="et-EE"/>
          <w14:ligatures w14:val="none"/>
        </w:rPr>
      </w:pPr>
    </w:p>
    <w:p w14:paraId="7A4F42CB" w14:textId="77777777" w:rsidR="00F87DAE" w:rsidRPr="00F87DAE" w:rsidRDefault="00F87DAE">
      <w:pPr>
        <w:spacing w:after="0" w:line="240" w:lineRule="auto"/>
        <w:jc w:val="both"/>
        <w:rPr>
          <w:rFonts w:asciiTheme="minorHAnsi" w:hAnsiTheme="minorHAnsi" w:cstheme="minorBidi"/>
          <w:color w:val="000000" w:themeColor="text1"/>
          <w:sz w:val="22"/>
          <w:szCs w:val="22"/>
        </w:rPr>
        <w:pPrChange w:id="610" w:author="Aili Sandre - JUSTDIGI" w:date="2025-01-14T14:51:00Z" w16du:dateUtc="2025-01-14T12:51:00Z">
          <w:pPr>
            <w:spacing w:after="0"/>
            <w:jc w:val="both"/>
          </w:pPr>
        </w:pPrChange>
      </w:pPr>
      <w:r w:rsidRPr="00F87DAE">
        <w:rPr>
          <w:color w:val="000000" w:themeColor="text1"/>
        </w:rPr>
        <w:t xml:space="preserve">(2) Käesoleva seaduse § </w:t>
      </w:r>
      <w:r w:rsidRPr="00F87DAE">
        <w:rPr>
          <w:color w:val="202020"/>
        </w:rPr>
        <w:t>68 lõiget 1</w:t>
      </w:r>
      <w:r w:rsidRPr="00F87DAE">
        <w:rPr>
          <w:color w:val="202020"/>
          <w:vertAlign w:val="superscript"/>
        </w:rPr>
        <w:t>2</w:t>
      </w:r>
      <w:r w:rsidRPr="00F87DAE">
        <w:rPr>
          <w:color w:val="202020"/>
        </w:rPr>
        <w:t xml:space="preserve"> kohaldatakse ka </w:t>
      </w:r>
      <w:r w:rsidRPr="00F87DAE">
        <w:t>enne käesoleva paragrahvi jõustumist</w:t>
      </w:r>
      <w:r w:rsidRPr="00F87DAE">
        <w:rPr>
          <w:color w:val="202020"/>
        </w:rPr>
        <w:t xml:space="preserve"> esitatud mäeeraldise laiendamise </w:t>
      </w:r>
      <w:r w:rsidRPr="00F87DAE">
        <w:t xml:space="preserve">taotlustele, välja arvatud juhul, kui </w:t>
      </w:r>
      <w:r w:rsidRPr="00F87DAE">
        <w:rPr>
          <w:rFonts w:eastAsia="Times New Roman"/>
          <w:color w:val="000000" w:themeColor="text1"/>
        </w:rPr>
        <w:t>taotlus on esitatud mäeeraldisega piirneva ala kohta ja loa kehtivusaega ei pikendata.</w:t>
      </w:r>
    </w:p>
    <w:p w14:paraId="4DC25D55" w14:textId="77777777" w:rsidR="00F87DAE" w:rsidRPr="00F87DAE" w:rsidRDefault="00F87DAE" w:rsidP="00E111C9">
      <w:pPr>
        <w:shd w:val="clear" w:color="auto" w:fill="FFFFFF" w:themeFill="background1"/>
        <w:spacing w:after="0" w:line="240" w:lineRule="auto"/>
        <w:jc w:val="both"/>
        <w:rPr>
          <w:rFonts w:eastAsia="Times New Roman"/>
          <w:color w:val="000000" w:themeColor="text1"/>
          <w:kern w:val="0"/>
          <w:lang w:eastAsia="et-EE"/>
          <w14:ligatures w14:val="none"/>
        </w:rPr>
      </w:pPr>
    </w:p>
    <w:p w14:paraId="34835BD3" w14:textId="61DC6F3A" w:rsidR="00F87DAE" w:rsidRPr="00F87DAE" w:rsidRDefault="00F87DAE" w:rsidP="00E111C9">
      <w:pPr>
        <w:shd w:val="clear" w:color="auto" w:fill="FFFFFF" w:themeFill="background1"/>
        <w:spacing w:after="0" w:line="240" w:lineRule="auto"/>
        <w:jc w:val="both"/>
        <w:rPr>
          <w:rFonts w:eastAsia="Times New Roman"/>
          <w:color w:val="202020"/>
          <w:kern w:val="0"/>
          <w:lang w:eastAsia="et-EE"/>
          <w14:ligatures w14:val="none"/>
        </w:rPr>
      </w:pPr>
      <w:r w:rsidRPr="00F87DAE">
        <w:rPr>
          <w:rFonts w:eastAsia="Times New Roman"/>
          <w:color w:val="202020"/>
          <w:kern w:val="0"/>
          <w:lang w:eastAsia="et-EE"/>
          <w14:ligatures w14:val="none"/>
        </w:rPr>
        <w:t>(3) Käesoleva seaduse § 71 lõike 1 punkti 4 ja § 77 lõiget 1</w:t>
      </w:r>
      <w:r w:rsidRPr="00F87DAE">
        <w:rPr>
          <w:rFonts w:eastAsia="Times New Roman"/>
          <w:color w:val="202020"/>
          <w:kern w:val="0"/>
          <w:vertAlign w:val="superscript"/>
          <w:lang w:eastAsia="et-EE"/>
          <w14:ligatures w14:val="none"/>
        </w:rPr>
        <w:t>1</w:t>
      </w:r>
      <w:r w:rsidRPr="00F87DAE">
        <w:rPr>
          <w:rFonts w:eastAsia="Times New Roman"/>
          <w:color w:val="202020"/>
          <w:kern w:val="0"/>
          <w:lang w:eastAsia="et-EE"/>
          <w14:ligatures w14:val="none"/>
        </w:rPr>
        <w:t xml:space="preserve"> ei kohaldata enne käesoleva paragrahvi jõustumist antud kaevandamislubade</w:t>
      </w:r>
      <w:ins w:id="611" w:author="Aili Sandre - JUSTDIGI" w:date="2025-01-14T14:54:00Z" w16du:dateUtc="2025-01-14T12:54:00Z">
        <w:r w:rsidR="00F50411">
          <w:rPr>
            <w:rFonts w:eastAsia="Times New Roman"/>
            <w:color w:val="202020"/>
            <w:kern w:val="0"/>
            <w:lang w:eastAsia="et-EE"/>
            <w14:ligatures w14:val="none"/>
          </w:rPr>
          <w:t>le</w:t>
        </w:r>
      </w:ins>
      <w:del w:id="612" w:author="Aili Sandre - JUSTDIGI" w:date="2025-01-14T14:54:00Z" w16du:dateUtc="2025-01-14T12:54:00Z">
        <w:r w:rsidRPr="00F87DAE" w:rsidDel="00F50411">
          <w:rPr>
            <w:rFonts w:eastAsia="Times New Roman"/>
            <w:color w:val="202020"/>
            <w:kern w:val="0"/>
            <w:lang w:eastAsia="et-EE"/>
            <w14:ligatures w14:val="none"/>
          </w:rPr>
          <w:delText xml:space="preserve"> suhtes</w:delText>
        </w:r>
      </w:del>
      <w:r w:rsidRPr="00F87DAE">
        <w:rPr>
          <w:rFonts w:eastAsia="Times New Roman"/>
          <w:color w:val="202020"/>
          <w:kern w:val="0"/>
          <w:lang w:eastAsia="et-EE"/>
          <w14:ligatures w14:val="none"/>
        </w:rPr>
        <w:t xml:space="preserve">, välja arvatud käesoleva paragrahvi lõikes 2 sätestatud taotluste ja pärast käesoleva paragrahvi jõustumist esitatud laiendamise </w:t>
      </w:r>
      <w:r w:rsidRPr="00896CCB">
        <w:rPr>
          <w:rFonts w:eastAsia="Times New Roman"/>
          <w:color w:val="202020"/>
          <w:kern w:val="0"/>
          <w:lang w:eastAsia="et-EE"/>
          <w14:ligatures w14:val="none"/>
        </w:rPr>
        <w:t>taotluste alusel laienenud mäeeraldise osalt kaevandatava maavara suhtes.</w:t>
      </w:r>
      <w:ins w:id="613" w:author="Aili Sandre - JUSTDIGI" w:date="2025-01-14T14:32:00Z" w16du:dateUtc="2025-01-14T12:32:00Z">
        <w:r w:rsidR="000C5488" w:rsidRPr="00896CCB">
          <w:rPr>
            <w:rFonts w:eastAsia="Times New Roman"/>
            <w:color w:val="202020"/>
            <w:kern w:val="0"/>
            <w:lang w:eastAsia="et-EE"/>
            <w14:ligatures w14:val="none"/>
            <w:rPrChange w:id="614" w:author="Aili Sandre - JUSTDIGI" w:date="2025-01-14T14:55:00Z" w16du:dateUtc="2025-01-14T12:55:00Z">
              <w:rPr>
                <w:rFonts w:eastAsia="Times New Roman"/>
                <w:color w:val="202020"/>
                <w:kern w:val="0"/>
                <w:highlight w:val="yellow"/>
                <w:lang w:eastAsia="et-EE"/>
                <w14:ligatures w14:val="none"/>
              </w:rPr>
            </w:rPrChange>
          </w:rPr>
          <w:t>“</w:t>
        </w:r>
      </w:ins>
      <w:del w:id="615" w:author="Aili Sandre - JUSTDIGI" w:date="2025-01-14T14:32:00Z" w16du:dateUtc="2025-01-14T12:32:00Z">
        <w:r w:rsidRPr="00896CCB" w:rsidDel="000C5488">
          <w:rPr>
            <w:rFonts w:eastAsia="Times New Roman"/>
            <w:color w:val="202020"/>
            <w:kern w:val="0"/>
            <w:lang w:eastAsia="et-EE"/>
            <w14:ligatures w14:val="none"/>
          </w:rPr>
          <w:delText>”</w:delText>
        </w:r>
      </w:del>
      <w:r w:rsidRPr="00896CCB">
        <w:rPr>
          <w:rFonts w:eastAsia="Times New Roman"/>
          <w:color w:val="202020"/>
          <w:kern w:val="0"/>
          <w:lang w:eastAsia="et-EE"/>
          <w14:ligatures w14:val="none"/>
        </w:rPr>
        <w:t>.</w:t>
      </w:r>
    </w:p>
    <w:p w14:paraId="3557375C" w14:textId="77777777" w:rsidR="00F87DAE" w:rsidRPr="002B11E9" w:rsidDel="005E68B7" w:rsidRDefault="00F87DAE" w:rsidP="00E111C9">
      <w:pPr>
        <w:pStyle w:val="Loendilik"/>
        <w:spacing w:after="0" w:line="240" w:lineRule="auto"/>
        <w:ind w:left="360"/>
        <w:jc w:val="both"/>
        <w:rPr>
          <w:del w:id="616" w:author="Aili Sandre - JUSTDIGI" w:date="2025-01-14T14:52:00Z" w16du:dateUtc="2025-01-14T12:52:00Z"/>
          <w:rFonts w:eastAsia="Times New Roman"/>
        </w:rPr>
      </w:pPr>
    </w:p>
    <w:p w14:paraId="19499C3E" w14:textId="79D0C993" w:rsidR="2754B94B" w:rsidRDefault="2754B94B" w:rsidP="00E111C9">
      <w:pPr>
        <w:spacing w:after="0" w:line="240" w:lineRule="auto"/>
        <w:jc w:val="both"/>
        <w:rPr>
          <w:rFonts w:eastAsia="Times New Roman"/>
          <w:b/>
        </w:rPr>
      </w:pPr>
    </w:p>
    <w:p w14:paraId="6655A557" w14:textId="27C4BD20" w:rsidR="00515744" w:rsidRPr="009540A1" w:rsidRDefault="00515744">
      <w:pPr>
        <w:spacing w:line="240" w:lineRule="auto"/>
        <w:jc w:val="both"/>
        <w:pPrChange w:id="617" w:author="Aili Sandre - JUSTDIGI" w:date="2025-01-14T14:51:00Z" w16du:dateUtc="2025-01-14T12:51:00Z">
          <w:pPr>
            <w:jc w:val="both"/>
          </w:pPr>
        </w:pPrChange>
      </w:pPr>
      <w:r w:rsidRPr="009540A1">
        <w:rPr>
          <w:b/>
          <w:bCs/>
        </w:rPr>
        <w:t xml:space="preserve">§ </w:t>
      </w:r>
      <w:r w:rsidR="00F2254F" w:rsidRPr="6BF4C49A">
        <w:rPr>
          <w:b/>
          <w:bCs/>
        </w:rPr>
        <w:t>6</w:t>
      </w:r>
      <w:r w:rsidR="008B2371">
        <w:rPr>
          <w:b/>
          <w:bCs/>
        </w:rPr>
        <w:t>2</w:t>
      </w:r>
      <w:r w:rsidRPr="009540A1">
        <w:rPr>
          <w:b/>
          <w:bCs/>
        </w:rPr>
        <w:t xml:space="preserve">. </w:t>
      </w:r>
      <w:bookmarkStart w:id="618" w:name="_Hlk180579953"/>
      <w:r w:rsidRPr="009540A1">
        <w:rPr>
          <w:b/>
          <w:bCs/>
        </w:rPr>
        <w:t>Planeerimisseaduse muutmine</w:t>
      </w:r>
    </w:p>
    <w:p w14:paraId="72BC73CC" w14:textId="70AE88EA" w:rsidR="5BDE4BBC" w:rsidRDefault="5BDE4BBC" w:rsidP="00E111C9">
      <w:pPr>
        <w:spacing w:after="0" w:line="240" w:lineRule="auto"/>
        <w:jc w:val="both"/>
      </w:pPr>
      <w:r>
        <w:t>Planeerimisseaduses tehakse järgmised muudatused:</w:t>
      </w:r>
      <w:del w:id="619" w:author="Aili Sandre - JUSTDIGI" w:date="2025-01-14T14:50:00Z" w16du:dateUtc="2025-01-14T12:50:00Z">
        <w:r w:rsidDel="009B395A">
          <w:delText xml:space="preserve"> </w:delText>
        </w:r>
      </w:del>
    </w:p>
    <w:p w14:paraId="27AE0FAF" w14:textId="09E9F212" w:rsidR="4F4ED39E" w:rsidRDefault="4F4ED39E" w:rsidP="00E111C9">
      <w:pPr>
        <w:spacing w:after="0" w:line="240" w:lineRule="auto"/>
        <w:jc w:val="both"/>
      </w:pPr>
    </w:p>
    <w:p w14:paraId="2A47C04A" w14:textId="764E673D" w:rsidR="208B4950" w:rsidRDefault="208B4950" w:rsidP="00E111C9">
      <w:pPr>
        <w:spacing w:after="0" w:line="240" w:lineRule="auto"/>
        <w:jc w:val="both"/>
      </w:pPr>
      <w:r w:rsidRPr="4F4ED39E">
        <w:rPr>
          <w:b/>
          <w:bCs/>
        </w:rPr>
        <w:t>1)</w:t>
      </w:r>
      <w:r>
        <w:t xml:space="preserve"> </w:t>
      </w:r>
      <w:r w:rsidR="00515744">
        <w:t>paragrahvi 12 lõi</w:t>
      </w:r>
      <w:r w:rsidR="0F0AC64F">
        <w:t>g</w:t>
      </w:r>
      <w:r w:rsidR="00515744">
        <w:t xml:space="preserve">e 3 </w:t>
      </w:r>
      <w:r w:rsidR="74C981D2">
        <w:t>muudetakse ja sõnastatakse järgmiselt:</w:t>
      </w:r>
      <w:del w:id="620" w:author="Aili Sandre - JUSTDIGI" w:date="2025-01-14T14:50:00Z" w16du:dateUtc="2025-01-14T12:50:00Z">
        <w:r w:rsidR="74C981D2" w:rsidDel="009B395A">
          <w:delText xml:space="preserve"> </w:delText>
        </w:r>
      </w:del>
    </w:p>
    <w:p w14:paraId="7CCF8BBD" w14:textId="04CE501C" w:rsidR="4F4ED39E" w:rsidDel="009B395A" w:rsidRDefault="4F4ED39E" w:rsidP="00E111C9">
      <w:pPr>
        <w:spacing w:after="0" w:line="240" w:lineRule="auto"/>
        <w:jc w:val="both"/>
        <w:rPr>
          <w:del w:id="621" w:author="Aili Sandre - JUSTDIGI" w:date="2025-01-14T14:50:00Z" w16du:dateUtc="2025-01-14T12:50:00Z"/>
        </w:rPr>
      </w:pPr>
    </w:p>
    <w:p w14:paraId="72CAB19A" w14:textId="0BF5D0A9" w:rsidR="74C981D2" w:rsidRDefault="74C981D2" w:rsidP="00E111C9">
      <w:pPr>
        <w:spacing w:after="0" w:line="240" w:lineRule="auto"/>
        <w:jc w:val="both"/>
      </w:pPr>
      <w:r>
        <w:t xml:space="preserve">„(3) </w:t>
      </w:r>
      <w:r w:rsidRPr="4F4ED39E">
        <w:rPr>
          <w:rFonts w:eastAsia="Calibri"/>
        </w:rPr>
        <w:t>Planeerimisel tuleb eelistada keskkonnasäästlikke, loodus</w:t>
      </w:r>
      <w:ins w:id="622" w:author="Aili Sandre - JUSTDIGI" w:date="2025-01-14T14:50:00Z" w16du:dateUtc="2025-01-14T12:50:00Z">
        <w:r w:rsidR="00E111C9">
          <w:rPr>
            <w:rFonts w:eastAsia="Calibri"/>
          </w:rPr>
          <w:t>likke</w:t>
        </w:r>
      </w:ins>
      <w:del w:id="623" w:author="Aili Sandre - JUSTDIGI" w:date="2025-01-14T14:50:00Z" w16du:dateUtc="2025-01-14T12:50:00Z">
        <w:r w:rsidRPr="4F4ED39E" w:rsidDel="00E111C9">
          <w:rPr>
            <w:rFonts w:eastAsia="Calibri"/>
          </w:rPr>
          <w:delText>põhiseid</w:delText>
        </w:r>
      </w:del>
      <w:r w:rsidRPr="4F4ED39E">
        <w:rPr>
          <w:rFonts w:eastAsia="Calibri"/>
        </w:rPr>
        <w:t xml:space="preserve"> ja energiatõhusaid lahendusi ning soodustada taastuvenergia kasutamist.</w:t>
      </w:r>
      <w:r w:rsidR="00515744">
        <w:t>“;</w:t>
      </w:r>
    </w:p>
    <w:p w14:paraId="31C18954" w14:textId="1C663AD0" w:rsidR="4F4ED39E" w:rsidRDefault="4F4ED39E" w:rsidP="00E111C9">
      <w:pPr>
        <w:spacing w:after="0" w:line="240" w:lineRule="auto"/>
        <w:jc w:val="both"/>
      </w:pPr>
    </w:p>
    <w:p w14:paraId="5C628CBD" w14:textId="637B00C2" w:rsidR="39A1CD22" w:rsidRDefault="39A1CD22" w:rsidP="00E111C9">
      <w:pPr>
        <w:spacing w:after="0" w:line="240" w:lineRule="auto"/>
        <w:jc w:val="both"/>
      </w:pPr>
      <w:r w:rsidRPr="4F4ED39E">
        <w:rPr>
          <w:b/>
          <w:bCs/>
        </w:rPr>
        <w:t>2)</w:t>
      </w:r>
      <w:r>
        <w:t xml:space="preserve"> </w:t>
      </w:r>
      <w:r w:rsidR="00515744">
        <w:t>paragrahvi 12 täienda</w:t>
      </w:r>
      <w:r w:rsidR="4425604F">
        <w:t>takse</w:t>
      </w:r>
      <w:r w:rsidR="00515744">
        <w:t xml:space="preserve"> lõikega 4 järgmises sõnastuses:</w:t>
      </w:r>
    </w:p>
    <w:p w14:paraId="263E09E9" w14:textId="7D67D636" w:rsidR="4F4ED39E" w:rsidDel="009B395A" w:rsidRDefault="4F4ED39E" w:rsidP="00E111C9">
      <w:pPr>
        <w:spacing w:after="0" w:line="240" w:lineRule="auto"/>
        <w:jc w:val="both"/>
        <w:rPr>
          <w:del w:id="624" w:author="Aili Sandre - JUSTDIGI" w:date="2025-01-14T14:50:00Z" w16du:dateUtc="2025-01-14T12:50:00Z"/>
        </w:rPr>
      </w:pPr>
    </w:p>
    <w:p w14:paraId="3C3E3C7C" w14:textId="27286B1F" w:rsidR="00515744" w:rsidRDefault="00515744">
      <w:pPr>
        <w:spacing w:after="0" w:line="240" w:lineRule="auto"/>
        <w:jc w:val="both"/>
        <w:pPrChange w:id="625" w:author="Aili Sandre - JUSTDIGI" w:date="2025-01-14T14:51:00Z" w16du:dateUtc="2025-01-14T12:51:00Z">
          <w:pPr>
            <w:jc w:val="both"/>
          </w:pPr>
        </w:pPrChange>
      </w:pPr>
      <w:r w:rsidRPr="009540A1">
        <w:t>„(4) Planeerimisel tuleb arvestada kliimakindla majanduse seaduses sätestatud kliimamuutuste leevendamise ning kliimamuutuste</w:t>
      </w:r>
      <w:r w:rsidR="000C370F" w:rsidRPr="009540A1">
        <w:t>ga</w:t>
      </w:r>
      <w:r w:rsidRPr="009540A1">
        <w:t xml:space="preserve"> kohanemise põhimõtete ja eesmärkidega, kliimariskide hinnanguga ning planeerida nende eesmärkide saavutamiseks asjakohaseid meetmeid, toetades </w:t>
      </w:r>
      <w:commentRangeStart w:id="626"/>
      <w:r w:rsidRPr="009540A1">
        <w:t>muu</w:t>
      </w:r>
      <w:ins w:id="627" w:author="Katariina Kärsten - JUSTDIGI" w:date="2025-01-27T21:40:00Z" w16du:dateUtc="2025-01-27T19:40:00Z">
        <w:r w:rsidR="00F851BA">
          <w:t xml:space="preserve"> </w:t>
        </w:r>
      </w:ins>
      <w:r w:rsidRPr="009540A1">
        <w:t xml:space="preserve">hulgas </w:t>
      </w:r>
      <w:commentRangeEnd w:id="626"/>
      <w:r w:rsidR="003F3A8B">
        <w:rPr>
          <w:rStyle w:val="Kommentaariviide"/>
        </w:rPr>
        <w:commentReference w:id="626"/>
      </w:r>
      <w:r w:rsidRPr="009540A1">
        <w:t xml:space="preserve">kasvuhoonegaaside sidumise </w:t>
      </w:r>
      <w:commentRangeStart w:id="628"/>
      <w:r w:rsidRPr="009540A1">
        <w:t>võime</w:t>
      </w:r>
      <w:ins w:id="629" w:author="Aili Sandre - JUSTDIGI" w:date="2025-01-14T14:49:00Z" w16du:dateUtc="2025-01-14T12:49:00Z">
        <w:r w:rsidR="009B395A">
          <w:t>t</w:t>
        </w:r>
      </w:ins>
      <w:del w:id="630" w:author="Aili Sandre - JUSTDIGI" w:date="2025-01-14T14:49:00Z" w16du:dateUtc="2025-01-14T12:49:00Z">
        <w:r w:rsidRPr="009540A1" w:rsidDel="009B395A">
          <w:delText>kust</w:delText>
        </w:r>
      </w:del>
      <w:commentRangeEnd w:id="628"/>
      <w:r w:rsidR="009B395A">
        <w:rPr>
          <w:rStyle w:val="Kommentaariviide"/>
        </w:rPr>
        <w:commentReference w:id="628"/>
      </w:r>
      <w:r w:rsidRPr="009540A1">
        <w:t xml:space="preserve"> ning seades prioriteediks looduskeskkonna säilitamise ja taastamise</w:t>
      </w:r>
      <w:r>
        <w:t>.“</w:t>
      </w:r>
      <w:r w:rsidR="24478C70">
        <w:t>.</w:t>
      </w:r>
    </w:p>
    <w:bookmarkEnd w:id="618"/>
    <w:p w14:paraId="5E0AB0CE" w14:textId="758C0DCD" w:rsidR="00515744" w:rsidRDefault="00515744" w:rsidP="00E111C9">
      <w:pPr>
        <w:spacing w:after="0" w:line="240" w:lineRule="auto"/>
        <w:jc w:val="both"/>
        <w:rPr>
          <w:rFonts w:eastAsia="Times New Roman"/>
        </w:rPr>
      </w:pPr>
    </w:p>
    <w:p w14:paraId="0EF657BD" w14:textId="41982A59" w:rsidR="00CC5838" w:rsidRPr="00D7190E" w:rsidRDefault="00CC5838">
      <w:pPr>
        <w:spacing w:after="0" w:line="240" w:lineRule="auto"/>
        <w:jc w:val="both"/>
        <w:rPr>
          <w:rFonts w:eastAsia="Times New Roman"/>
          <w:b/>
          <w:bCs/>
        </w:rPr>
        <w:pPrChange w:id="631" w:author="Aili Sandre - JUSTDIGI" w:date="2025-01-14T14:51:00Z" w16du:dateUtc="2025-01-14T12:51:00Z">
          <w:pPr>
            <w:spacing w:after="0" w:line="257" w:lineRule="auto"/>
            <w:jc w:val="both"/>
          </w:pPr>
        </w:pPrChange>
      </w:pPr>
      <w:r w:rsidRPr="009540A1">
        <w:rPr>
          <w:rFonts w:eastAsia="Times New Roman"/>
          <w:b/>
          <w:bCs/>
        </w:rPr>
        <w:t xml:space="preserve">§ </w:t>
      </w:r>
      <w:r w:rsidR="00D81339" w:rsidRPr="6BF4C49A">
        <w:rPr>
          <w:rFonts w:eastAsia="Times New Roman"/>
          <w:b/>
          <w:bCs/>
        </w:rPr>
        <w:t>6</w:t>
      </w:r>
      <w:r w:rsidR="008B2371">
        <w:rPr>
          <w:rFonts w:eastAsia="Times New Roman"/>
          <w:b/>
          <w:bCs/>
        </w:rPr>
        <w:t>3</w:t>
      </w:r>
      <w:r w:rsidRPr="009540A1">
        <w:rPr>
          <w:rFonts w:eastAsia="Times New Roman"/>
          <w:b/>
          <w:bCs/>
        </w:rPr>
        <w:t>. Riigihangete seaduse muutmine</w:t>
      </w:r>
    </w:p>
    <w:p w14:paraId="1B90B020" w14:textId="55A15FBD" w:rsidR="00CC5838" w:rsidRDefault="00CC5838">
      <w:pPr>
        <w:spacing w:after="0" w:line="240" w:lineRule="auto"/>
        <w:jc w:val="both"/>
        <w:rPr>
          <w:rFonts w:eastAsia="Times New Roman"/>
          <w:color w:val="FF0000"/>
        </w:rPr>
        <w:pPrChange w:id="632" w:author="Aili Sandre - JUSTDIGI" w:date="2025-01-14T14:51:00Z" w16du:dateUtc="2025-01-14T12:51:00Z">
          <w:pPr>
            <w:spacing w:after="0" w:line="257" w:lineRule="auto"/>
            <w:jc w:val="both"/>
          </w:pPr>
        </w:pPrChange>
      </w:pPr>
    </w:p>
    <w:p w14:paraId="735C5F42" w14:textId="63CF0D49" w:rsidR="00CC5838" w:rsidRDefault="00CC5838">
      <w:pPr>
        <w:spacing w:after="0" w:line="240" w:lineRule="auto"/>
        <w:jc w:val="both"/>
        <w:rPr>
          <w:color w:val="202020"/>
        </w:rPr>
        <w:pPrChange w:id="633" w:author="Aili Sandre - JUSTDIGI" w:date="2025-01-14T14:51:00Z" w16du:dateUtc="2025-01-14T12:51:00Z">
          <w:pPr>
            <w:spacing w:after="0" w:line="257" w:lineRule="auto"/>
            <w:jc w:val="both"/>
          </w:pPr>
        </w:pPrChange>
      </w:pPr>
      <w:r w:rsidRPr="00443F5B">
        <w:rPr>
          <w:rFonts w:eastAsia="Times New Roman"/>
        </w:rPr>
        <w:t>Riigihangete seaduses tehakse järgmised muudatused:</w:t>
      </w:r>
    </w:p>
    <w:p w14:paraId="33B54F8E" w14:textId="1A7689F7" w:rsidR="00F6243B" w:rsidRDefault="00F6243B">
      <w:pPr>
        <w:spacing w:after="0" w:line="240" w:lineRule="auto"/>
        <w:jc w:val="both"/>
        <w:rPr>
          <w:color w:val="202020"/>
        </w:rPr>
        <w:pPrChange w:id="634" w:author="Aili Sandre - JUSTDIGI" w:date="2025-01-14T14:51:00Z" w16du:dateUtc="2025-01-14T12:51:00Z">
          <w:pPr>
            <w:spacing w:after="0" w:line="257" w:lineRule="auto"/>
            <w:jc w:val="both"/>
          </w:pPr>
        </w:pPrChange>
      </w:pPr>
    </w:p>
    <w:p w14:paraId="2E3A1E53" w14:textId="44DDFD45" w:rsidR="00F6243B" w:rsidRDefault="18DBCF87">
      <w:pPr>
        <w:spacing w:after="0" w:line="240" w:lineRule="auto"/>
        <w:jc w:val="both"/>
        <w:rPr>
          <w:color w:val="202020"/>
        </w:rPr>
        <w:pPrChange w:id="635" w:author="Aili Sandre - JUSTDIGI" w:date="2025-01-14T14:51:00Z" w16du:dateUtc="2025-01-14T12:51:00Z">
          <w:pPr>
            <w:spacing w:after="0" w:line="257" w:lineRule="auto"/>
            <w:jc w:val="both"/>
          </w:pPr>
        </w:pPrChange>
      </w:pPr>
      <w:r w:rsidRPr="4F4ED39E">
        <w:rPr>
          <w:b/>
          <w:color w:val="202020"/>
        </w:rPr>
        <w:t>1)</w:t>
      </w:r>
      <w:r w:rsidRPr="47B9E02A">
        <w:rPr>
          <w:color w:val="202020"/>
        </w:rPr>
        <w:t xml:space="preserve"> </w:t>
      </w:r>
      <w:r w:rsidR="1F8D24F6" w:rsidRPr="47B9E02A">
        <w:rPr>
          <w:color w:val="202020"/>
        </w:rPr>
        <w:t xml:space="preserve">paragrahvi 2 </w:t>
      </w:r>
      <w:r w:rsidR="1F8D24F6" w:rsidRPr="4F4ED39E">
        <w:rPr>
          <w:color w:val="202020"/>
        </w:rPr>
        <w:t>lõige</w:t>
      </w:r>
      <w:r w:rsidR="1F8D24F6" w:rsidRPr="47B9E02A">
        <w:rPr>
          <w:color w:val="202020"/>
        </w:rPr>
        <w:t xml:space="preserve"> 2 </w:t>
      </w:r>
      <w:r w:rsidR="3D272D87" w:rsidRPr="4F4ED39E">
        <w:rPr>
          <w:color w:val="202020"/>
        </w:rPr>
        <w:t>muudetakse ja sõnastatakse järgmiselt:</w:t>
      </w:r>
      <w:del w:id="636" w:author="Aili Sandre - JUSTDIGI" w:date="2025-01-14T14:36:00Z" w16du:dateUtc="2025-01-14T12:36:00Z">
        <w:r w:rsidR="3D272D87" w:rsidRPr="4F4ED39E" w:rsidDel="00295AF2">
          <w:rPr>
            <w:color w:val="202020"/>
          </w:rPr>
          <w:delText xml:space="preserve"> </w:delText>
        </w:r>
      </w:del>
    </w:p>
    <w:p w14:paraId="44A96C80" w14:textId="36A945EE" w:rsidR="00F6243B" w:rsidDel="00295AF2" w:rsidRDefault="00F6243B">
      <w:pPr>
        <w:spacing w:after="0" w:line="240" w:lineRule="auto"/>
        <w:jc w:val="both"/>
        <w:rPr>
          <w:del w:id="637" w:author="Aili Sandre - JUSTDIGI" w:date="2025-01-14T14:37:00Z" w16du:dateUtc="2025-01-14T12:37:00Z"/>
          <w:color w:val="202020"/>
        </w:rPr>
        <w:pPrChange w:id="638" w:author="Aili Sandre - JUSTDIGI" w:date="2025-01-14T14:51:00Z" w16du:dateUtc="2025-01-14T12:51:00Z">
          <w:pPr>
            <w:spacing w:after="0" w:line="257" w:lineRule="auto"/>
            <w:jc w:val="both"/>
          </w:pPr>
        </w:pPrChange>
      </w:pPr>
    </w:p>
    <w:p w14:paraId="410F28F0" w14:textId="2C5BD1C1" w:rsidR="00F6243B" w:rsidRDefault="00295AF2">
      <w:pPr>
        <w:spacing w:after="0" w:line="240" w:lineRule="auto"/>
        <w:jc w:val="both"/>
        <w:rPr>
          <w:color w:val="202020"/>
        </w:rPr>
        <w:pPrChange w:id="639" w:author="Aili Sandre - JUSTDIGI" w:date="2025-01-14T14:51:00Z" w16du:dateUtc="2025-01-14T12:51:00Z">
          <w:pPr>
            <w:spacing w:after="0" w:line="257" w:lineRule="auto"/>
            <w:jc w:val="both"/>
          </w:pPr>
        </w:pPrChange>
      </w:pPr>
      <w:ins w:id="640" w:author="Aili Sandre - JUSTDIGI" w:date="2025-01-14T14:36:00Z" w16du:dateUtc="2025-01-14T12:36:00Z">
        <w:r>
          <w:rPr>
            <w:color w:val="202020"/>
          </w:rPr>
          <w:t>„</w:t>
        </w:r>
      </w:ins>
      <w:del w:id="641" w:author="Aili Sandre - JUSTDIGI" w:date="2025-01-14T14:36:00Z" w16du:dateUtc="2025-01-14T12:36:00Z">
        <w:r w:rsidR="3D272D87" w:rsidRPr="4F4ED39E" w:rsidDel="00295AF2">
          <w:rPr>
            <w:color w:val="202020"/>
          </w:rPr>
          <w:delText>“</w:delText>
        </w:r>
      </w:del>
      <w:r w:rsidR="3D272D87" w:rsidRPr="4F4ED39E">
        <w:rPr>
          <w:color w:val="202020"/>
        </w:rPr>
        <w:t xml:space="preserve">(2) </w:t>
      </w:r>
      <w:r w:rsidR="3D272D87" w:rsidRPr="4F4ED39E">
        <w:rPr>
          <w:rFonts w:eastAsia="Calibri"/>
          <w:color w:val="202020"/>
        </w:rPr>
        <w:t xml:space="preserve">Riigihangete planeerimisel ja korraldamisel arvestatakse </w:t>
      </w:r>
      <w:r w:rsidR="1F8D24F6" w:rsidRPr="4F4ED39E">
        <w:rPr>
          <w:rFonts w:eastAsia="Calibri"/>
          <w:color w:val="202020"/>
        </w:rPr>
        <w:t>sotsiaalsete</w:t>
      </w:r>
      <w:r w:rsidR="3D272D87" w:rsidRPr="4F4ED39E">
        <w:rPr>
          <w:rFonts w:eastAsia="Calibri"/>
          <w:color w:val="202020"/>
        </w:rPr>
        <w:t xml:space="preserve"> </w:t>
      </w:r>
      <w:r w:rsidR="1F8D24F6" w:rsidRPr="4F4ED39E">
        <w:rPr>
          <w:rFonts w:eastAsia="Calibri"/>
          <w:color w:val="202020"/>
        </w:rPr>
        <w:t>ja julgeoleku</w:t>
      </w:r>
      <w:del w:id="642" w:author="Aili Sandre - JUSTDIGI" w:date="2025-01-14T14:42:00Z" w16du:dateUtc="2025-01-14T12:42:00Z">
        <w:r w:rsidR="3D272D87" w:rsidRPr="4F4ED39E" w:rsidDel="00B832E3">
          <w:rPr>
            <w:rFonts w:eastAsia="Calibri"/>
            <w:color w:val="202020"/>
          </w:rPr>
          <w:delText xml:space="preserve"> </w:delText>
        </w:r>
      </w:del>
      <w:ins w:id="643" w:author="Aili Sandre - JUSTDIGI" w:date="2025-01-14T14:42:00Z" w16du:dateUtc="2025-01-14T12:42:00Z">
        <w:r w:rsidR="00B832E3">
          <w:rPr>
            <w:rFonts w:eastAsia="Calibri"/>
            <w:color w:val="202020"/>
          </w:rPr>
          <w:t xml:space="preserve"> </w:t>
        </w:r>
      </w:ins>
      <w:r w:rsidR="3D272D87" w:rsidRPr="4F4ED39E">
        <w:rPr>
          <w:rFonts w:eastAsia="Calibri"/>
          <w:color w:val="202020"/>
        </w:rPr>
        <w:t>kaalutluste</w:t>
      </w:r>
      <w:ins w:id="644" w:author="Aili Sandre - JUSTDIGI" w:date="2025-01-14T14:40:00Z" w16du:dateUtc="2025-01-14T12:40:00Z">
        <w:r w:rsidR="00531752">
          <w:rPr>
            <w:rFonts w:eastAsia="Calibri"/>
            <w:color w:val="202020"/>
          </w:rPr>
          <w:t>ga</w:t>
        </w:r>
      </w:ins>
      <w:ins w:id="645" w:author="Aili Sandre - JUSTDIGI" w:date="2025-01-14T14:46:00Z" w16du:dateUtc="2025-01-14T12:46:00Z">
        <w:r w:rsidR="00910E26">
          <w:rPr>
            <w:rFonts w:eastAsia="Calibri"/>
            <w:color w:val="202020"/>
          </w:rPr>
          <w:t>,</w:t>
        </w:r>
      </w:ins>
      <w:del w:id="646" w:author="Aili Sandre - JUSTDIGI" w:date="2025-01-14T14:42:00Z" w16du:dateUtc="2025-01-14T12:42:00Z">
        <w:r w:rsidR="3D272D87" w:rsidRPr="4F4ED39E" w:rsidDel="00B832E3">
          <w:rPr>
            <w:rFonts w:eastAsia="Calibri"/>
            <w:color w:val="202020"/>
          </w:rPr>
          <w:delText>,</w:delText>
        </w:r>
      </w:del>
      <w:r w:rsidR="3D272D87" w:rsidRPr="4F4ED39E">
        <w:rPr>
          <w:rFonts w:eastAsia="Calibri"/>
          <w:color w:val="202020"/>
        </w:rPr>
        <w:t xml:space="preserve"> </w:t>
      </w:r>
      <w:ins w:id="647" w:author="Aili Sandre - JUSTDIGI" w:date="2025-01-14T14:41:00Z" w16du:dateUtc="2025-01-14T12:41:00Z">
        <w:r w:rsidR="00DA3007">
          <w:rPr>
            <w:rFonts w:eastAsia="Calibri"/>
            <w:color w:val="202020"/>
          </w:rPr>
          <w:t>uute</w:t>
        </w:r>
      </w:ins>
      <w:ins w:id="648" w:author="Aili Sandre - JUSTDIGI" w:date="2025-01-14T14:46:00Z" w16du:dateUtc="2025-01-14T12:46:00Z">
        <w:r w:rsidR="00910E26">
          <w:rPr>
            <w:rFonts w:eastAsia="Calibri"/>
            <w:color w:val="202020"/>
          </w:rPr>
          <w:t xml:space="preserve"> tehnoloogiate</w:t>
        </w:r>
      </w:ins>
      <w:ins w:id="649" w:author="Aili Sandre - JUSTDIGI" w:date="2025-01-14T14:41:00Z" w16du:dateUtc="2025-01-14T12:41:00Z">
        <w:r w:rsidR="000C0F0E">
          <w:rPr>
            <w:rFonts w:eastAsia="Calibri"/>
            <w:color w:val="202020"/>
          </w:rPr>
          <w:t xml:space="preserve"> </w:t>
        </w:r>
      </w:ins>
      <w:del w:id="650" w:author="Aili Sandre - JUSTDIGI" w:date="2025-01-14T14:41:00Z" w16du:dateUtc="2025-01-14T12:41:00Z">
        <w:r w:rsidR="3D272D87" w:rsidRPr="4F4ED39E" w:rsidDel="00DA3007">
          <w:rPr>
            <w:rFonts w:eastAsia="Calibri"/>
            <w:color w:val="202020"/>
          </w:rPr>
          <w:delText>innovatsiooni rakendamise</w:delText>
        </w:r>
      </w:del>
      <w:del w:id="651" w:author="Aili Sandre - JUSTDIGI" w:date="2025-01-14T14:47:00Z" w16du:dateUtc="2025-01-14T12:47:00Z">
        <w:r w:rsidR="1F8D24F6" w:rsidRPr="4F4ED39E" w:rsidDel="00910E26">
          <w:rPr>
            <w:rFonts w:eastAsia="Calibri"/>
            <w:color w:val="202020"/>
          </w:rPr>
          <w:delText xml:space="preserve"> </w:delText>
        </w:r>
      </w:del>
      <w:r w:rsidR="1F8D24F6" w:rsidRPr="4F4ED39E">
        <w:rPr>
          <w:rFonts w:eastAsia="Calibri"/>
          <w:color w:val="202020"/>
        </w:rPr>
        <w:t xml:space="preserve">ning </w:t>
      </w:r>
      <w:r w:rsidR="1F8D24F6" w:rsidRPr="47B9E02A">
        <w:rPr>
          <w:color w:val="202020"/>
        </w:rPr>
        <w:t>keskkonna</w:t>
      </w:r>
      <w:ins w:id="652" w:author="Aili Sandre - JUSTDIGI" w:date="2025-01-14T14:38:00Z" w16du:dateUtc="2025-01-14T12:38:00Z">
        <w:r w:rsidR="00851A8A">
          <w:rPr>
            <w:color w:val="202020"/>
          </w:rPr>
          <w:t>- ja</w:t>
        </w:r>
      </w:ins>
      <w:del w:id="653" w:author="Aili Sandre - JUSTDIGI" w:date="2025-01-14T14:38:00Z" w16du:dateUtc="2025-01-14T12:38:00Z">
        <w:r w:rsidR="1F8D24F6" w:rsidRPr="47B9E02A" w:rsidDel="00851A8A">
          <w:rPr>
            <w:color w:val="202020"/>
          </w:rPr>
          <w:delText>-, sealhulgas</w:delText>
        </w:r>
      </w:del>
      <w:r w:rsidR="1F8D24F6" w:rsidRPr="47B9E02A">
        <w:rPr>
          <w:color w:val="202020"/>
        </w:rPr>
        <w:t xml:space="preserve"> kliimahoidlike</w:t>
      </w:r>
      <w:r w:rsidR="3D272D87" w:rsidRPr="4F4ED39E">
        <w:rPr>
          <w:rFonts w:eastAsia="Calibri"/>
          <w:color w:val="202020"/>
        </w:rPr>
        <w:t xml:space="preserve"> lahenduste</w:t>
      </w:r>
      <w:ins w:id="654" w:author="Aili Sandre - JUSTDIGI" w:date="2025-01-14T14:41:00Z" w16du:dateUtc="2025-01-14T12:41:00Z">
        <w:r w:rsidR="000C0F0E">
          <w:rPr>
            <w:rFonts w:eastAsia="Calibri"/>
            <w:color w:val="202020"/>
          </w:rPr>
          <w:t xml:space="preserve"> rakendamisega</w:t>
        </w:r>
      </w:ins>
      <w:del w:id="655" w:author="Aili Sandre - JUSTDIGI" w:date="2025-01-14T14:41:00Z" w16du:dateUtc="2025-01-14T12:41:00Z">
        <w:r w:rsidR="3D272D87" w:rsidRPr="4F4ED39E" w:rsidDel="000C0F0E">
          <w:rPr>
            <w:rFonts w:eastAsia="Calibri"/>
            <w:color w:val="202020"/>
          </w:rPr>
          <w:delText>ga</w:delText>
        </w:r>
      </w:del>
      <w:r w:rsidR="4C99ED54" w:rsidRPr="4F4ED39E">
        <w:rPr>
          <w:rFonts w:eastAsia="Calibri"/>
          <w:color w:val="202020"/>
        </w:rPr>
        <w:t>.</w:t>
      </w:r>
      <w:ins w:id="656" w:author="Aili Sandre - JUSTDIGI" w:date="2025-01-14T14:36:00Z" w16du:dateUtc="2025-01-14T12:36:00Z">
        <w:r>
          <w:rPr>
            <w:rFonts w:eastAsia="Calibri"/>
            <w:color w:val="202020"/>
          </w:rPr>
          <w:t>“</w:t>
        </w:r>
      </w:ins>
      <w:del w:id="657" w:author="Aili Sandre - JUSTDIGI" w:date="2025-01-14T14:36:00Z" w16du:dateUtc="2025-01-14T12:36:00Z">
        <w:r w:rsidR="4C99ED54" w:rsidRPr="4F4ED39E" w:rsidDel="00295AF2">
          <w:rPr>
            <w:rFonts w:eastAsia="Calibri"/>
            <w:color w:val="202020"/>
          </w:rPr>
          <w:delText>”</w:delText>
        </w:r>
      </w:del>
      <w:r w:rsidR="4C99ED54" w:rsidRPr="4F4ED39E">
        <w:rPr>
          <w:rFonts w:eastAsia="Calibri"/>
          <w:color w:val="202020"/>
        </w:rPr>
        <w:t>;</w:t>
      </w:r>
      <w:del w:id="658" w:author="Aili Sandre - JUSTDIGI" w:date="2025-01-14T14:36:00Z" w16du:dateUtc="2025-01-14T12:36:00Z">
        <w:r w:rsidR="3D272D87" w:rsidRPr="4F4ED39E" w:rsidDel="00295AF2">
          <w:rPr>
            <w:color w:val="202020"/>
          </w:rPr>
          <w:delText xml:space="preserve"> </w:delText>
        </w:r>
      </w:del>
    </w:p>
    <w:p w14:paraId="7F8FEF1B" w14:textId="26FFBCEC" w:rsidR="00F6243B" w:rsidRDefault="00F6243B">
      <w:pPr>
        <w:spacing w:after="0" w:line="240" w:lineRule="auto"/>
        <w:jc w:val="both"/>
        <w:rPr>
          <w:color w:val="202020"/>
        </w:rPr>
        <w:pPrChange w:id="659" w:author="Aili Sandre - JUSTDIGI" w:date="2025-01-14T14:51:00Z" w16du:dateUtc="2025-01-14T12:51:00Z">
          <w:pPr>
            <w:spacing w:after="0" w:line="257" w:lineRule="auto"/>
            <w:jc w:val="both"/>
          </w:pPr>
        </w:pPrChange>
      </w:pPr>
    </w:p>
    <w:p w14:paraId="27A7ED2D" w14:textId="77777777" w:rsidR="00295AF2" w:rsidRDefault="65F527A8">
      <w:pPr>
        <w:spacing w:after="0" w:line="240" w:lineRule="auto"/>
        <w:jc w:val="both"/>
        <w:rPr>
          <w:ins w:id="660" w:author="Aili Sandre - JUSTDIGI" w:date="2025-01-14T14:35:00Z" w16du:dateUtc="2025-01-14T12:35:00Z"/>
          <w:color w:val="202020"/>
        </w:rPr>
        <w:pPrChange w:id="661" w:author="Aili Sandre - JUSTDIGI" w:date="2025-01-14T14:51:00Z" w16du:dateUtc="2025-01-14T12:51:00Z">
          <w:pPr>
            <w:spacing w:after="0" w:line="257" w:lineRule="auto"/>
            <w:jc w:val="both"/>
          </w:pPr>
        </w:pPrChange>
      </w:pPr>
      <w:r w:rsidRPr="4F4ED39E">
        <w:rPr>
          <w:b/>
          <w:color w:val="202020"/>
        </w:rPr>
        <w:t>2)</w:t>
      </w:r>
      <w:r w:rsidRPr="47B9E02A">
        <w:rPr>
          <w:color w:val="202020"/>
        </w:rPr>
        <w:t xml:space="preserve"> p</w:t>
      </w:r>
      <w:r w:rsidR="1F8D24F6" w:rsidRPr="47B9E02A">
        <w:rPr>
          <w:color w:val="202020"/>
        </w:rPr>
        <w:t>aragrahvi</w:t>
      </w:r>
      <w:r w:rsidR="00F6243B" w:rsidRPr="009540A1">
        <w:rPr>
          <w:color w:val="202020"/>
        </w:rPr>
        <w:t xml:space="preserve"> 77 lõiget 4 täiendatakse punktiga 21</w:t>
      </w:r>
      <w:r w:rsidR="00FE4F5B">
        <w:rPr>
          <w:color w:val="202020"/>
        </w:rPr>
        <w:t xml:space="preserve"> </w:t>
      </w:r>
      <w:r w:rsidR="00F6243B" w:rsidRPr="009540A1">
        <w:rPr>
          <w:color w:val="202020"/>
        </w:rPr>
        <w:t>järgmises sõnastuses</w:t>
      </w:r>
      <w:del w:id="662" w:author="Aili Sandre - JUSTDIGI" w:date="2025-01-14T14:35:00Z" w16du:dateUtc="2025-01-14T12:35:00Z">
        <w:r w:rsidR="00F6243B" w:rsidRPr="009540A1" w:rsidDel="00295AF2">
          <w:rPr>
            <w:color w:val="202020"/>
          </w:rPr>
          <w:delText>:</w:delText>
        </w:r>
        <w:r w:rsidR="00F6243B" w:rsidDel="00295AF2">
          <w:br/>
        </w:r>
      </w:del>
      <w:ins w:id="663" w:author="Aili Sandre - JUSTDIGI" w:date="2025-01-14T14:35:00Z" w16du:dateUtc="2025-01-14T12:35:00Z">
        <w:r w:rsidR="00295AF2">
          <w:rPr>
            <w:color w:val="202020"/>
          </w:rPr>
          <w:t>:</w:t>
        </w:r>
      </w:ins>
    </w:p>
    <w:p w14:paraId="221A4C27" w14:textId="05884D8F" w:rsidR="00F6243B" w:rsidRDefault="1F8D24F6">
      <w:pPr>
        <w:spacing w:after="0" w:line="240" w:lineRule="auto"/>
        <w:jc w:val="both"/>
        <w:rPr>
          <w:color w:val="202020"/>
        </w:rPr>
        <w:pPrChange w:id="664" w:author="Aili Sandre - JUSTDIGI" w:date="2025-01-14T14:51:00Z" w16du:dateUtc="2025-01-14T12:51:00Z">
          <w:pPr>
            <w:spacing w:after="0" w:line="257" w:lineRule="auto"/>
            <w:jc w:val="both"/>
          </w:pPr>
        </w:pPrChange>
      </w:pPr>
      <w:r w:rsidRPr="4F4ED39E">
        <w:rPr>
          <w:color w:val="202020"/>
        </w:rPr>
        <w:t>„</w:t>
      </w:r>
      <w:r w:rsidR="00F6243B" w:rsidRPr="009540A1">
        <w:rPr>
          <w:color w:val="202020"/>
        </w:rPr>
        <w:t xml:space="preserve">21) tingimused, mis soodustavad vähemalt ühte järgmistest tegevustest: kliimasäästlike tehnoloogiate arendamine ja </w:t>
      </w:r>
      <w:ins w:id="665" w:author="Aili Sandre - JUSTDIGI" w:date="2025-01-14T14:36:00Z" w16du:dateUtc="2025-01-14T12:36:00Z">
        <w:r w:rsidR="00295AF2">
          <w:rPr>
            <w:color w:val="202020"/>
          </w:rPr>
          <w:t>väiksema</w:t>
        </w:r>
      </w:ins>
      <w:del w:id="666" w:author="Aili Sandre - JUSTDIGI" w:date="2025-01-14T14:36:00Z" w16du:dateUtc="2025-01-14T12:36:00Z">
        <w:r w:rsidR="00F6243B" w:rsidRPr="009540A1" w:rsidDel="00295AF2">
          <w:rPr>
            <w:color w:val="202020"/>
          </w:rPr>
          <w:delText>madalama</w:delText>
        </w:r>
      </w:del>
      <w:r w:rsidR="00F6243B" w:rsidRPr="009540A1">
        <w:rPr>
          <w:color w:val="202020"/>
        </w:rPr>
        <w:t xml:space="preserve"> </w:t>
      </w:r>
      <w:ins w:id="667" w:author="Aili Sandre - JUSTDIGI" w:date="2025-01-14T14:36:00Z" w16du:dateUtc="2025-01-14T12:36:00Z">
        <w:r w:rsidR="00295AF2">
          <w:rPr>
            <w:color w:val="202020"/>
          </w:rPr>
          <w:t>CO</w:t>
        </w:r>
        <w:r w:rsidR="00295AF2" w:rsidRPr="00295AF2">
          <w:rPr>
            <w:color w:val="202020"/>
            <w:vertAlign w:val="subscript"/>
            <w:rPrChange w:id="668" w:author="Aili Sandre - JUSTDIGI" w:date="2025-01-14T14:36:00Z" w16du:dateUtc="2025-01-14T12:36:00Z">
              <w:rPr>
                <w:color w:val="202020"/>
              </w:rPr>
            </w:rPrChange>
          </w:rPr>
          <w:t>2</w:t>
        </w:r>
      </w:ins>
      <w:del w:id="669" w:author="Aili Sandre - JUSTDIGI" w:date="2025-01-14T14:36:00Z" w16du:dateUtc="2025-01-14T12:36:00Z">
        <w:r w:rsidR="00F6243B" w:rsidRPr="009540A1" w:rsidDel="00295AF2">
          <w:rPr>
            <w:color w:val="202020"/>
          </w:rPr>
          <w:delText>süsiniku</w:delText>
        </w:r>
      </w:del>
      <w:ins w:id="670" w:author="Aili Sandre - JUSTDIGI" w:date="2025-01-14T14:36:00Z" w16du:dateUtc="2025-01-14T12:36:00Z">
        <w:r w:rsidR="00295AF2">
          <w:rPr>
            <w:color w:val="202020"/>
          </w:rPr>
          <w:t xml:space="preserve"> </w:t>
        </w:r>
      </w:ins>
      <w:r w:rsidR="00F6243B" w:rsidRPr="009540A1">
        <w:rPr>
          <w:color w:val="202020"/>
        </w:rPr>
        <w:t>jalajäljega toodete eelistamine või energiatõhusate seadmete kasutamine või ringmajandus.“;</w:t>
      </w:r>
    </w:p>
    <w:p w14:paraId="0CD6A465" w14:textId="77777777" w:rsidR="00DE1138" w:rsidRDefault="00DE1138">
      <w:pPr>
        <w:pStyle w:val="Normaallaadveeb"/>
        <w:spacing w:before="0" w:beforeAutospacing="0" w:after="0" w:afterAutospacing="0"/>
        <w:jc w:val="both"/>
        <w:rPr>
          <w:ins w:id="671" w:author="Aili Sandre - JUSTDIGI" w:date="2025-01-14T14:34:00Z" w16du:dateUtc="2025-01-14T12:34:00Z"/>
          <w:b/>
          <w:bCs/>
          <w:color w:val="202020"/>
        </w:rPr>
        <w:pPrChange w:id="672" w:author="Aili Sandre - JUSTDIGI" w:date="2025-01-14T14:51:00Z" w16du:dateUtc="2025-01-14T12:51:00Z">
          <w:pPr>
            <w:pStyle w:val="Normaallaadveeb"/>
            <w:spacing w:before="0" w:beforeAutospacing="0" w:after="0" w:afterAutospacing="0" w:line="257" w:lineRule="auto"/>
            <w:jc w:val="both"/>
          </w:pPr>
        </w:pPrChange>
      </w:pPr>
    </w:p>
    <w:p w14:paraId="05CCA7A5" w14:textId="77777777" w:rsidR="00DE1138" w:rsidRDefault="3EBCC233">
      <w:pPr>
        <w:pStyle w:val="Normaallaadveeb"/>
        <w:spacing w:before="0" w:beforeAutospacing="0" w:after="0" w:afterAutospacing="0"/>
        <w:jc w:val="both"/>
        <w:rPr>
          <w:ins w:id="673" w:author="Aili Sandre - JUSTDIGI" w:date="2025-01-14T14:34:00Z" w16du:dateUtc="2025-01-14T12:34:00Z"/>
          <w:color w:val="202020"/>
        </w:rPr>
        <w:pPrChange w:id="674" w:author="Aili Sandre - JUSTDIGI" w:date="2025-01-14T14:51:00Z" w16du:dateUtc="2025-01-14T12:51:00Z">
          <w:pPr>
            <w:pStyle w:val="Normaallaadveeb"/>
            <w:spacing w:before="0" w:beforeAutospacing="0" w:after="0" w:afterAutospacing="0" w:line="257" w:lineRule="auto"/>
            <w:jc w:val="both"/>
          </w:pPr>
        </w:pPrChange>
      </w:pPr>
      <w:r w:rsidRPr="4F4ED39E">
        <w:rPr>
          <w:b/>
          <w:bCs/>
          <w:color w:val="202020"/>
        </w:rPr>
        <w:t>3)</w:t>
      </w:r>
      <w:r w:rsidRPr="4F4ED39E">
        <w:rPr>
          <w:color w:val="202020"/>
        </w:rPr>
        <w:t xml:space="preserve"> </w:t>
      </w:r>
      <w:r w:rsidR="42212778" w:rsidRPr="47B9E02A">
        <w:rPr>
          <w:color w:val="202020"/>
        </w:rPr>
        <w:t>p</w:t>
      </w:r>
      <w:r w:rsidR="1F8D24F6" w:rsidRPr="47B9E02A">
        <w:rPr>
          <w:color w:val="202020"/>
        </w:rPr>
        <w:t>aragrahvi 77 täiendatakse lõikega 5</w:t>
      </w:r>
      <w:r w:rsidR="1F8D24F6" w:rsidRPr="47B9E02A">
        <w:rPr>
          <w:color w:val="202020"/>
          <w:vertAlign w:val="superscript"/>
        </w:rPr>
        <w:t xml:space="preserve">1 </w:t>
      </w:r>
      <w:r w:rsidR="1F8D24F6" w:rsidRPr="47B9E02A">
        <w:rPr>
          <w:color w:val="202020"/>
        </w:rPr>
        <w:t>järgmises sõnastuses:</w:t>
      </w:r>
    </w:p>
    <w:p w14:paraId="7980E6BF" w14:textId="3EC1D01C" w:rsidR="4EE008D4" w:rsidRDefault="00F6243B">
      <w:pPr>
        <w:pStyle w:val="Normaallaadveeb"/>
        <w:spacing w:before="0" w:beforeAutospacing="0" w:after="0" w:afterAutospacing="0"/>
        <w:jc w:val="both"/>
        <w:rPr>
          <w:color w:val="000000" w:themeColor="text1"/>
        </w:rPr>
        <w:pPrChange w:id="675" w:author="Aili Sandre - JUSTDIGI" w:date="2025-01-14T14:51:00Z" w16du:dateUtc="2025-01-14T12:51:00Z">
          <w:pPr>
            <w:pStyle w:val="Normaallaadveeb"/>
            <w:spacing w:after="0" w:line="257" w:lineRule="auto"/>
            <w:jc w:val="both"/>
          </w:pPr>
        </w:pPrChange>
      </w:pPr>
      <w:del w:id="676" w:author="Aili Sandre - JUSTDIGI" w:date="2025-01-14T14:34:00Z" w16du:dateUtc="2025-01-14T12:34:00Z">
        <w:r w:rsidDel="00DE1138">
          <w:br/>
        </w:r>
        <w:r w:rsidR="1F8D24F6" w:rsidRPr="47B9E02A" w:rsidDel="00DE1138">
          <w:rPr>
            <w:color w:val="202020"/>
          </w:rPr>
          <w:delText xml:space="preserve"> </w:delText>
        </w:r>
        <w:r w:rsidDel="00DE1138">
          <w:br/>
        </w:r>
      </w:del>
      <w:r w:rsidR="1F8D24F6" w:rsidRPr="47B9E02A">
        <w:rPr>
          <w:color w:val="202020"/>
        </w:rPr>
        <w:t>„(5</w:t>
      </w:r>
      <w:r w:rsidR="1F8D24F6" w:rsidRPr="47B9E02A">
        <w:rPr>
          <w:color w:val="202020"/>
          <w:vertAlign w:val="superscript"/>
        </w:rPr>
        <w:t>1</w:t>
      </w:r>
      <w:r w:rsidR="1F8D24F6" w:rsidRPr="47B9E02A">
        <w:rPr>
          <w:color w:val="202020"/>
        </w:rPr>
        <w:t>) Käesoleva paragrahvi lõike 4 punkt 21 ei kohaldu riigihankele, mille eseme suhtes ei ole võimalik riigihanke alusdokumentides kirjeldatud põhjendustel nimetatud nõuet täita</w:t>
      </w:r>
      <w:ins w:id="677" w:author="Aili Sandre - JUSTDIGI" w:date="2025-01-14T14:35:00Z" w16du:dateUtc="2025-01-14T12:35:00Z">
        <w:r w:rsidR="00295AF2">
          <w:rPr>
            <w:color w:val="202020"/>
          </w:rPr>
          <w:t>,</w:t>
        </w:r>
      </w:ins>
      <w:r w:rsidR="1F8D24F6" w:rsidRPr="47B9E02A">
        <w:rPr>
          <w:color w:val="202020"/>
        </w:rPr>
        <w:t xml:space="preserve"> või riigihanke eseme suhtes, millele kehtivad kohustuslikud keskkonnahoidlikud kriteeriumid.</w:t>
      </w:r>
      <w:ins w:id="678" w:author="Aili Sandre - JUSTDIGI" w:date="2025-01-14T14:34:00Z" w16du:dateUtc="2025-01-14T12:34:00Z">
        <w:r w:rsidR="00DE1138">
          <w:rPr>
            <w:color w:val="202020"/>
          </w:rPr>
          <w:t>“</w:t>
        </w:r>
      </w:ins>
      <w:del w:id="679" w:author="Aili Sandre - JUSTDIGI" w:date="2025-01-14T14:34:00Z" w16du:dateUtc="2025-01-14T12:34:00Z">
        <w:r w:rsidR="173E111B" w:rsidRPr="47B9E02A" w:rsidDel="00DE1138">
          <w:rPr>
            <w:color w:val="202020"/>
          </w:rPr>
          <w:delText>”</w:delText>
        </w:r>
      </w:del>
      <w:r w:rsidR="173E111B" w:rsidRPr="47B9E02A">
        <w:rPr>
          <w:color w:val="202020"/>
        </w:rPr>
        <w:t>;</w:t>
      </w:r>
    </w:p>
    <w:p w14:paraId="7AFC4225" w14:textId="77777777" w:rsidR="00DE1138" w:rsidRDefault="00DE1138">
      <w:pPr>
        <w:pStyle w:val="Normaallaadveeb"/>
        <w:spacing w:before="0" w:beforeAutospacing="0" w:after="0" w:afterAutospacing="0"/>
        <w:jc w:val="both"/>
        <w:rPr>
          <w:ins w:id="680" w:author="Aili Sandre - JUSTDIGI" w:date="2025-01-14T14:34:00Z" w16du:dateUtc="2025-01-14T12:34:00Z"/>
          <w:b/>
          <w:color w:val="202020"/>
        </w:rPr>
        <w:pPrChange w:id="681" w:author="Aili Sandre - JUSTDIGI" w:date="2025-01-14T14:51:00Z" w16du:dateUtc="2025-01-14T12:51:00Z">
          <w:pPr>
            <w:pStyle w:val="Normaallaadveeb"/>
            <w:spacing w:before="0" w:beforeAutospacing="0" w:after="0" w:afterAutospacing="0" w:line="257" w:lineRule="auto"/>
            <w:jc w:val="both"/>
          </w:pPr>
        </w:pPrChange>
      </w:pPr>
    </w:p>
    <w:p w14:paraId="67233AE0" w14:textId="4445A5FB" w:rsidR="4EE008D4" w:rsidRPr="0097430B" w:rsidRDefault="173E111B">
      <w:pPr>
        <w:pStyle w:val="Normaallaadveeb"/>
        <w:spacing w:before="0" w:beforeAutospacing="0" w:after="0" w:afterAutospacing="0"/>
        <w:jc w:val="both"/>
        <w:rPr>
          <w:color w:val="000000" w:themeColor="text1"/>
        </w:rPr>
        <w:pPrChange w:id="682" w:author="Aili Sandre - JUSTDIGI" w:date="2025-01-14T14:51:00Z" w16du:dateUtc="2025-01-14T12:51:00Z">
          <w:pPr>
            <w:pStyle w:val="Normaallaadveeb"/>
            <w:spacing w:after="0" w:line="257" w:lineRule="auto"/>
            <w:jc w:val="both"/>
          </w:pPr>
        </w:pPrChange>
      </w:pPr>
      <w:r w:rsidRPr="4F4ED39E">
        <w:rPr>
          <w:b/>
          <w:color w:val="202020"/>
        </w:rPr>
        <w:t>4)</w:t>
      </w:r>
      <w:r w:rsidRPr="47B9E02A">
        <w:rPr>
          <w:color w:val="202020"/>
        </w:rPr>
        <w:t xml:space="preserve"> p</w:t>
      </w:r>
      <w:r w:rsidR="1F8D24F6" w:rsidRPr="47B9E02A">
        <w:rPr>
          <w:color w:val="202020"/>
        </w:rPr>
        <w:t>aragrahvi</w:t>
      </w:r>
      <w:r w:rsidR="00F6243B" w:rsidRPr="009540A1">
        <w:rPr>
          <w:color w:val="202020"/>
        </w:rPr>
        <w:t xml:space="preserve"> 175 täiendatakse lõikega 5</w:t>
      </w:r>
      <w:r w:rsidR="00F6243B" w:rsidRPr="009540A1">
        <w:rPr>
          <w:color w:val="202020"/>
          <w:vertAlign w:val="superscript"/>
        </w:rPr>
        <w:t>1</w:t>
      </w:r>
      <w:r w:rsidR="00F6243B" w:rsidRPr="009540A1">
        <w:rPr>
          <w:color w:val="202020"/>
        </w:rPr>
        <w:t xml:space="preserve"> järgmises sõnastuses:</w:t>
      </w:r>
      <w:del w:id="683" w:author="Aili Sandre - JUSTDIGI" w:date="2025-01-14T14:33:00Z" w16du:dateUtc="2025-01-14T12:33:00Z">
        <w:r w:rsidR="00F6243B" w:rsidRPr="009540A1" w:rsidDel="00DE1138">
          <w:rPr>
            <w:color w:val="202020"/>
          </w:rPr>
          <w:delText xml:space="preserve"> </w:delText>
        </w:r>
      </w:del>
    </w:p>
    <w:p w14:paraId="1BD8380F" w14:textId="2A9C5321" w:rsidR="47B9E02A" w:rsidRDefault="00DE1138">
      <w:pPr>
        <w:pStyle w:val="Normaallaadveeb"/>
        <w:spacing w:before="0" w:beforeAutospacing="0" w:after="0" w:afterAutospacing="0"/>
        <w:jc w:val="both"/>
        <w:rPr>
          <w:ins w:id="684" w:author="Aili Sandre - JUSTDIGI" w:date="2025-01-14T14:33:00Z" w16du:dateUtc="2025-01-14T12:33:00Z"/>
          <w:color w:val="202020"/>
        </w:rPr>
        <w:pPrChange w:id="685" w:author="Aili Sandre - JUSTDIGI" w:date="2025-01-14T14:51:00Z" w16du:dateUtc="2025-01-14T12:51:00Z">
          <w:pPr>
            <w:pStyle w:val="Normaallaadveeb"/>
            <w:spacing w:before="0" w:beforeAutospacing="0" w:after="0" w:afterAutospacing="0" w:line="257" w:lineRule="auto"/>
            <w:jc w:val="both"/>
          </w:pPr>
        </w:pPrChange>
      </w:pPr>
      <w:ins w:id="686" w:author="Aili Sandre - JUSTDIGI" w:date="2025-01-14T14:33:00Z" w16du:dateUtc="2025-01-14T12:33:00Z">
        <w:r>
          <w:rPr>
            <w:color w:val="202020"/>
          </w:rPr>
          <w:t>„</w:t>
        </w:r>
      </w:ins>
      <w:del w:id="687" w:author="Aili Sandre - JUSTDIGI" w:date="2025-01-14T14:33:00Z" w16du:dateUtc="2025-01-14T12:33:00Z">
        <w:r w:rsidR="20241360" w:rsidRPr="4F4ED39E" w:rsidDel="00DE1138">
          <w:rPr>
            <w:color w:val="202020"/>
          </w:rPr>
          <w:delText>“</w:delText>
        </w:r>
      </w:del>
      <w:r w:rsidR="20241360" w:rsidRPr="4F4ED39E">
        <w:rPr>
          <w:color w:val="202020"/>
        </w:rPr>
        <w:t>(5</w:t>
      </w:r>
      <w:r w:rsidR="20241360" w:rsidRPr="4F4ED39E">
        <w:rPr>
          <w:color w:val="202020"/>
          <w:vertAlign w:val="superscript"/>
        </w:rPr>
        <w:t>1</w:t>
      </w:r>
      <w:r w:rsidR="20241360" w:rsidRPr="4F4ED39E">
        <w:rPr>
          <w:color w:val="202020"/>
        </w:rPr>
        <w:t xml:space="preserve">) </w:t>
      </w:r>
      <w:commentRangeStart w:id="688"/>
      <w:r w:rsidR="00F6243B" w:rsidRPr="009540A1">
        <w:rPr>
          <w:color w:val="202020"/>
        </w:rPr>
        <w:t xml:space="preserve">Hankija </w:t>
      </w:r>
      <w:commentRangeEnd w:id="688"/>
      <w:r w:rsidR="002563FA">
        <w:rPr>
          <w:rStyle w:val="Kommentaariviide"/>
          <w:rFonts w:eastAsiaTheme="minorHAnsi"/>
          <w:kern w:val="2"/>
          <w:lang w:eastAsia="en-US"/>
          <w14:ligatures w14:val="standardContextual"/>
        </w:rPr>
        <w:commentReference w:id="688"/>
      </w:r>
      <w:r w:rsidR="00F6243B" w:rsidRPr="009540A1">
        <w:rPr>
          <w:color w:val="202020"/>
        </w:rPr>
        <w:t xml:space="preserve">ei ole kohustatud järgima käesoleva seaduse </w:t>
      </w:r>
      <w:ins w:id="689" w:author="Aili Sandre - JUSTDIGI" w:date="2025-01-14T14:33:00Z" w16du:dateUtc="2025-01-14T12:33:00Z">
        <w:r w:rsidRPr="00341596">
          <w:t>§</w:t>
        </w:r>
      </w:ins>
      <w:del w:id="690" w:author="Aili Sandre - JUSTDIGI" w:date="2025-01-14T14:33:00Z" w16du:dateUtc="2025-01-14T12:33:00Z">
        <w:r w:rsidR="00F6243B" w:rsidRPr="009540A1" w:rsidDel="00DE1138">
          <w:rPr>
            <w:color w:val="202020"/>
          </w:rPr>
          <w:delText>paragrahvi</w:delText>
        </w:r>
      </w:del>
      <w:r w:rsidR="00F6243B" w:rsidRPr="009540A1">
        <w:rPr>
          <w:color w:val="202020"/>
        </w:rPr>
        <w:t xml:space="preserve"> 77 lõike 4 punktis 21 sätestatud nõuet</w:t>
      </w:r>
      <w:r w:rsidR="1F8D24F6" w:rsidRPr="47B9E02A">
        <w:rPr>
          <w:color w:val="202020"/>
        </w:rPr>
        <w:t>.</w:t>
      </w:r>
      <w:r w:rsidR="771B3F0B" w:rsidRPr="47B9E02A">
        <w:rPr>
          <w:color w:val="202020"/>
        </w:rPr>
        <w:t>“</w:t>
      </w:r>
      <w:r w:rsidR="7EE28A18" w:rsidRPr="47B9E02A">
        <w:rPr>
          <w:color w:val="202020"/>
        </w:rPr>
        <w:t>.</w:t>
      </w:r>
    </w:p>
    <w:p w14:paraId="67CFA787" w14:textId="77777777" w:rsidR="00DE1138" w:rsidRPr="0097430B" w:rsidRDefault="00DE1138">
      <w:pPr>
        <w:pStyle w:val="Normaallaadveeb"/>
        <w:spacing w:before="0" w:beforeAutospacing="0" w:after="0" w:afterAutospacing="0"/>
        <w:jc w:val="both"/>
        <w:rPr>
          <w:color w:val="000000" w:themeColor="text1"/>
        </w:rPr>
        <w:pPrChange w:id="691" w:author="Aili Sandre - JUSTDIGI" w:date="2025-01-14T14:51:00Z" w16du:dateUtc="2025-01-14T12:51:00Z">
          <w:pPr>
            <w:pStyle w:val="Normaallaadveeb"/>
            <w:spacing w:after="0" w:line="257" w:lineRule="auto"/>
            <w:jc w:val="both"/>
          </w:pPr>
        </w:pPrChange>
      </w:pPr>
    </w:p>
    <w:p w14:paraId="2C4D3974" w14:textId="5B7C5708" w:rsidR="00CC5838" w:rsidRDefault="5DEEC182" w:rsidP="00E111C9">
      <w:pPr>
        <w:spacing w:after="0" w:line="240" w:lineRule="auto"/>
        <w:jc w:val="center"/>
        <w:rPr>
          <w:rFonts w:eastAsia="Times New Roman"/>
          <w:b/>
        </w:rPr>
      </w:pPr>
      <w:r w:rsidRPr="009D7656">
        <w:rPr>
          <w:rFonts w:eastAsia="Times New Roman"/>
          <w:b/>
          <w:bCs/>
        </w:rPr>
        <w:t xml:space="preserve">3. </w:t>
      </w:r>
      <w:r w:rsidR="05B0A3B8" w:rsidRPr="009D7656">
        <w:rPr>
          <w:rFonts w:eastAsia="Times New Roman"/>
          <w:b/>
          <w:bCs/>
        </w:rPr>
        <w:t>jagu</w:t>
      </w:r>
    </w:p>
    <w:p w14:paraId="45E85A4E" w14:textId="7BAA0D38" w:rsidR="05B0A3B8" w:rsidRPr="009D7656" w:rsidRDefault="05B0A3B8" w:rsidP="00E111C9">
      <w:pPr>
        <w:spacing w:after="0" w:line="240" w:lineRule="auto"/>
        <w:jc w:val="center"/>
        <w:rPr>
          <w:rFonts w:eastAsia="Times New Roman"/>
          <w:b/>
          <w:bCs/>
        </w:rPr>
      </w:pPr>
      <w:r w:rsidRPr="009D7656">
        <w:rPr>
          <w:rFonts w:eastAsia="Times New Roman"/>
          <w:b/>
          <w:bCs/>
        </w:rPr>
        <w:t>Seaduse jõustumine</w:t>
      </w:r>
    </w:p>
    <w:p w14:paraId="2E9A41C7" w14:textId="1EAF4E89" w:rsidR="5DEEC182" w:rsidRDefault="5DEEC182" w:rsidP="00E111C9">
      <w:pPr>
        <w:spacing w:after="0" w:line="240" w:lineRule="auto"/>
        <w:jc w:val="both"/>
        <w:rPr>
          <w:rFonts w:eastAsia="Times New Roman"/>
        </w:rPr>
      </w:pPr>
    </w:p>
    <w:p w14:paraId="06C6491D" w14:textId="232870C9" w:rsidR="00923BEF" w:rsidRDefault="777218E0" w:rsidP="00E111C9">
      <w:pPr>
        <w:spacing w:after="0" w:line="240" w:lineRule="auto"/>
      </w:pPr>
      <w:r w:rsidRPr="5F111D87">
        <w:rPr>
          <w:b/>
          <w:bCs/>
        </w:rPr>
        <w:t xml:space="preserve">§ </w:t>
      </w:r>
      <w:r w:rsidR="49BC4311" w:rsidRPr="5F111D87">
        <w:rPr>
          <w:b/>
          <w:bCs/>
        </w:rPr>
        <w:t>6</w:t>
      </w:r>
      <w:r w:rsidR="008B2371">
        <w:rPr>
          <w:b/>
          <w:bCs/>
        </w:rPr>
        <w:t>4</w:t>
      </w:r>
      <w:r w:rsidR="12C80A32" w:rsidRPr="5F111D87">
        <w:rPr>
          <w:b/>
          <w:bCs/>
        </w:rPr>
        <w:t>. Seaduse jõustumine</w:t>
      </w:r>
    </w:p>
    <w:p w14:paraId="68E579A8" w14:textId="77777777" w:rsidR="00195488" w:rsidRDefault="00195488" w:rsidP="00E111C9">
      <w:pPr>
        <w:spacing w:after="0" w:line="240" w:lineRule="auto"/>
        <w:jc w:val="both"/>
      </w:pPr>
    </w:p>
    <w:p w14:paraId="70460AFC" w14:textId="32EFC676" w:rsidR="00CF604A" w:rsidRDefault="52B840C5" w:rsidP="00E111C9">
      <w:pPr>
        <w:spacing w:after="0" w:line="240" w:lineRule="auto"/>
        <w:jc w:val="both"/>
      </w:pPr>
      <w:r w:rsidRPr="47B9E02A">
        <w:rPr>
          <w:color w:val="202020"/>
        </w:rPr>
        <w:t xml:space="preserve">(1) </w:t>
      </w:r>
      <w:r w:rsidR="00341596" w:rsidRPr="00E34703">
        <w:rPr>
          <w:color w:val="202020"/>
        </w:rPr>
        <w:t xml:space="preserve">Käesoleva seaduse </w:t>
      </w:r>
      <w:r w:rsidR="00341596">
        <w:t xml:space="preserve">§ 40 </w:t>
      </w:r>
      <w:r w:rsidR="18227276">
        <w:t>l</w:t>
      </w:r>
      <w:r w:rsidR="4E103977">
        <w:t>õiked</w:t>
      </w:r>
      <w:r w:rsidR="00341596">
        <w:t xml:space="preserve"> 1 ja 5, § 41 </w:t>
      </w:r>
      <w:r w:rsidR="18227276">
        <w:t>l</w:t>
      </w:r>
      <w:r w:rsidR="4E30211E">
        <w:t>õiked</w:t>
      </w:r>
      <w:r w:rsidR="00341596">
        <w:t xml:space="preserve"> 1 ja 3 ning </w:t>
      </w:r>
      <w:r w:rsidR="00341596" w:rsidRPr="00341596">
        <w:t xml:space="preserve">§ 61 </w:t>
      </w:r>
      <w:r w:rsidR="00341596">
        <w:t>jõustuvad 2026. aasta 1.</w:t>
      </w:r>
      <w:ins w:id="692" w:author="Aili Sandre - JUSTDIGI" w:date="2025-01-14T14:32:00Z" w16du:dateUtc="2025-01-14T12:32:00Z">
        <w:r w:rsidR="00DE1138">
          <w:t> </w:t>
        </w:r>
      </w:ins>
      <w:del w:id="693" w:author="Aili Sandre - JUSTDIGI" w:date="2025-01-14T14:32:00Z" w16du:dateUtc="2025-01-14T12:32:00Z">
        <w:r w:rsidR="00341596" w:rsidDel="00DE1138">
          <w:delText xml:space="preserve"> </w:delText>
        </w:r>
      </w:del>
      <w:r w:rsidR="00341596">
        <w:t>jaanuaril.</w:t>
      </w:r>
    </w:p>
    <w:p w14:paraId="493B99A8" w14:textId="77777777" w:rsidR="00157A77" w:rsidRDefault="00157A77" w:rsidP="00E111C9">
      <w:pPr>
        <w:spacing w:after="0" w:line="240" w:lineRule="auto"/>
        <w:jc w:val="both"/>
      </w:pPr>
    </w:p>
    <w:p w14:paraId="40EF7F30" w14:textId="2F2E70E2" w:rsidR="00CF604A" w:rsidRDefault="2ECF6669" w:rsidP="00E111C9">
      <w:pPr>
        <w:spacing w:after="0" w:line="240" w:lineRule="auto"/>
        <w:jc w:val="both"/>
      </w:pPr>
      <w:r>
        <w:t xml:space="preserve">(2) </w:t>
      </w:r>
      <w:r w:rsidR="00DF5FD5">
        <w:t xml:space="preserve">Käesoleva seaduse </w:t>
      </w:r>
      <w:r w:rsidR="002C40BC">
        <w:t xml:space="preserve">§ </w:t>
      </w:r>
      <w:r w:rsidR="00786DC3">
        <w:t>6</w:t>
      </w:r>
      <w:r w:rsidR="00AE39DF">
        <w:t>3</w:t>
      </w:r>
      <w:r w:rsidR="00E563CF">
        <w:t xml:space="preserve"> </w:t>
      </w:r>
      <w:r w:rsidR="00BA464D">
        <w:t>punktid</w:t>
      </w:r>
      <w:r w:rsidR="00FC2FAF">
        <w:t xml:space="preserve"> </w:t>
      </w:r>
      <w:r w:rsidR="007874F6">
        <w:t>2</w:t>
      </w:r>
      <w:r w:rsidR="6745836C" w:rsidRPr="4F4ED39E">
        <w:rPr>
          <w:rFonts w:eastAsia="Times New Roman"/>
        </w:rPr>
        <w:t>–</w:t>
      </w:r>
      <w:r w:rsidR="000176DD">
        <w:t>4</w:t>
      </w:r>
      <w:r w:rsidR="00FC2FAF" w:rsidDel="001220B9">
        <w:t xml:space="preserve"> </w:t>
      </w:r>
      <w:r w:rsidR="00FC2FAF">
        <w:t xml:space="preserve">jõustuvad </w:t>
      </w:r>
      <w:r w:rsidR="00667467">
        <w:t xml:space="preserve">12 kuu </w:t>
      </w:r>
      <w:r w:rsidR="005F17E0">
        <w:t>möödumisel</w:t>
      </w:r>
      <w:r w:rsidR="00667467">
        <w:t xml:space="preserve"> </w:t>
      </w:r>
      <w:r w:rsidR="003F3062" w:rsidRPr="000E1681">
        <w:t>käesoleva seaduse jõustumisest arvates</w:t>
      </w:r>
      <w:r w:rsidR="0016620D">
        <w:t>.</w:t>
      </w:r>
      <w:del w:id="694" w:author="Aili Sandre - JUSTDIGI" w:date="2025-01-14T14:33:00Z" w16du:dateUtc="2025-01-14T12:33:00Z">
        <w:r w:rsidR="0016620D" w:rsidDel="00DE1138">
          <w:delText xml:space="preserve"> </w:delText>
        </w:r>
      </w:del>
    </w:p>
    <w:p w14:paraId="2961873F" w14:textId="77777777" w:rsidR="00341596" w:rsidRDefault="00341596" w:rsidP="00E111C9">
      <w:pPr>
        <w:spacing w:after="0" w:line="240" w:lineRule="auto"/>
        <w:jc w:val="both"/>
      </w:pPr>
    </w:p>
    <w:p w14:paraId="7220CCCB" w14:textId="77777777" w:rsidR="006D65D7" w:rsidRPr="006D65D7" w:rsidRDefault="006D65D7" w:rsidP="00E111C9">
      <w:pPr>
        <w:spacing w:after="0" w:line="240" w:lineRule="auto"/>
      </w:pPr>
    </w:p>
    <w:sectPr w:rsidR="006D65D7" w:rsidRPr="006D65D7" w:rsidSect="001C0C6F">
      <w:footerReference w:type="default" r:id="rId15"/>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 w:author="Katariina Kärsten - JUSTDIGI" w:date="2025-01-27T21:19:00Z" w:initials="KK">
    <w:p w14:paraId="4BEBAA15" w14:textId="77777777" w:rsidR="009C1982" w:rsidRDefault="0020329A" w:rsidP="009C1982">
      <w:pPr>
        <w:pStyle w:val="Kommentaaritekst"/>
      </w:pPr>
      <w:r>
        <w:rPr>
          <w:rStyle w:val="Kommentaariviide"/>
        </w:rPr>
        <w:annotationRef/>
      </w:r>
      <w:r w:rsidR="009C1982">
        <w:t xml:space="preserve">Soovitame üldsätetes jagudeks jaotamisest loobuda, kuivõrd 1. ptk ei ole ülearu mahukas, vt ka allpool kommentaari § 1 ja 2 ühendamise kohta. </w:t>
      </w:r>
    </w:p>
  </w:comment>
  <w:comment w:id="6" w:author="Katariina Kärsten - JUSTDIGI" w:date="2025-01-27T21:20:00Z" w:initials="KK">
    <w:p w14:paraId="3ECE6BF7" w14:textId="4D9A32A8" w:rsidR="007D1E8B" w:rsidRDefault="008A7295" w:rsidP="007D1E8B">
      <w:pPr>
        <w:pStyle w:val="Kommentaaritekst"/>
      </w:pPr>
      <w:r>
        <w:rPr>
          <w:rStyle w:val="Kommentaariviide"/>
        </w:rPr>
        <w:annotationRef/>
      </w:r>
      <w:r w:rsidR="007D1E8B">
        <w:t xml:space="preserve">HÕNTE § 8 lg 2 kohaselt tuleb reguleerimisala esitada seaduse esimeses paragrahvis. </w:t>
      </w:r>
    </w:p>
    <w:p w14:paraId="3D7E33B5" w14:textId="77777777" w:rsidR="007D1E8B" w:rsidRDefault="007D1E8B" w:rsidP="007D1E8B">
      <w:pPr>
        <w:pStyle w:val="Kommentaaritekst"/>
      </w:pPr>
      <w:r>
        <w:t xml:space="preserve">Kui siiski soovitakse sätestada ka seaduse eesmärk, siis palume reguleerimisala ja eesmärk esitada ühes paragrahvis, kus lg 1 nimetab reguleerimisala ning lg 2 seaduse eesmärgi. Palume lõigete järjekord vastavalt muuta. </w:t>
      </w:r>
    </w:p>
  </w:comment>
  <w:comment w:id="9" w:author="Aili Sandre - JUSTDIGI" w:date="2025-01-14T08:48:00Z" w:initials="AS">
    <w:p w14:paraId="5C497971" w14:textId="69EEA370" w:rsidR="00CB5095" w:rsidRDefault="00CB5095" w:rsidP="00CB5095">
      <w:pPr>
        <w:pStyle w:val="Kommentaaritekst"/>
      </w:pPr>
      <w:r>
        <w:rPr>
          <w:rStyle w:val="Kommentaariviide"/>
        </w:rPr>
        <w:annotationRef/>
      </w:r>
      <w:r>
        <w:t>Käesoleva seaduse eesmärk on toetada kliimamuutuste leevendamist ja kliimamuutustega kohanemist, aidates kaasa...</w:t>
      </w:r>
    </w:p>
  </w:comment>
  <w:comment w:id="17" w:author="Katariina Kärsten - JUSTDIGI" w:date="2025-01-27T21:31:00Z" w:initials="KK">
    <w:p w14:paraId="45CA6957" w14:textId="77777777" w:rsidR="00A54304" w:rsidRDefault="00A54304" w:rsidP="00A54304">
      <w:pPr>
        <w:pStyle w:val="Kommentaaritekst"/>
      </w:pPr>
      <w:r>
        <w:rPr>
          <w:rStyle w:val="Kommentaariviide"/>
        </w:rPr>
        <w:annotationRef/>
      </w:r>
      <w:r>
        <w:t xml:space="preserve">HÕNTE § 18 lg 5 lubab sisult seotud terminid esitada ühe paragrahvi erinevates lõigetes. Soovitame hinnata, kas terminite parema struktureerituse huvides saaks § 3-12 esitatud terminid sisu järgi grupeerida, vt ka HÕNTE käsiraamatu § 18 komm 9 näiteid. </w:t>
      </w:r>
    </w:p>
  </w:comment>
  <w:comment w:id="26" w:author="Aili Sandre - JUSTDIGI" w:date="2025-01-13T15:42:00Z" w:initials="AS">
    <w:p w14:paraId="41070E2D" w14:textId="6EE3A31E" w:rsidR="00C61D03" w:rsidRDefault="00C61D03" w:rsidP="00C61D03">
      <w:pPr>
        <w:pStyle w:val="Kommentaaritekst"/>
      </w:pPr>
      <w:r>
        <w:rPr>
          <w:rStyle w:val="Kommentaariviide"/>
        </w:rPr>
        <w:annotationRef/>
      </w:r>
      <w:r>
        <w:t>Kui põhisõna on mitmuses, on sõna "erinevad" ülearune.</w:t>
      </w:r>
    </w:p>
  </w:comment>
  <w:comment w:id="49" w:author="Aili Sandre - JUSTDIGI" w:date="2025-01-13T16:34:00Z" w:initials="AS">
    <w:p w14:paraId="4F7020A0" w14:textId="77777777" w:rsidR="00231FFA" w:rsidRDefault="002F6B65" w:rsidP="00231FFA">
      <w:pPr>
        <w:pStyle w:val="Kommentaaritekst"/>
      </w:pPr>
      <w:r>
        <w:rPr>
          <w:rStyle w:val="Kommentaariviide"/>
        </w:rPr>
        <w:annotationRef/>
      </w:r>
      <w:r w:rsidR="00231FFA">
        <w:t xml:space="preserve">Kestliku ruumilise arengu põhimõtte kohaselt tagatakse kliimaeesmärke, inimese heaolu ning ökosüsteemide säilimist ja toimimist toetav areng asulate kompaktsete alade tihendamise, valglinnastumise vältimise, asulasüdamete mitmekesistamise, linnaregioonide tervikliku käsitlemise, ligipääsetavuse tagamise ja ühistranspordikeskse planeerimise kaudu. Kestlik ruumiline areng põhineb kvaliteetse ruumi põhimõtetel. </w:t>
      </w:r>
    </w:p>
  </w:comment>
  <w:comment w:id="82" w:author="Aili Sandre - JUSTDIGI" w:date="2025-01-14T09:02:00Z" w:initials="AS">
    <w:p w14:paraId="2E7A8CF0" w14:textId="77777777" w:rsidR="00F772FD" w:rsidRDefault="00846367" w:rsidP="00F772FD">
      <w:pPr>
        <w:pStyle w:val="Kommentaaritekst"/>
      </w:pPr>
      <w:r>
        <w:rPr>
          <w:rStyle w:val="Kommentaariviide"/>
        </w:rPr>
        <w:annotationRef/>
      </w:r>
      <w:r w:rsidR="00F772FD">
        <w:t>Või: kasvatada</w:t>
      </w:r>
    </w:p>
  </w:comment>
  <w:comment w:id="91" w:author="Aili Sandre - JUSTDIGI" w:date="2025-01-14T09:04:00Z" w:initials="AS">
    <w:p w14:paraId="3650C831" w14:textId="346A7CFC" w:rsidR="00F772FD" w:rsidRDefault="00F772FD" w:rsidP="00F772FD">
      <w:pPr>
        <w:pStyle w:val="Kommentaaritekst"/>
      </w:pPr>
      <w:r>
        <w:rPr>
          <w:rStyle w:val="Kommentaariviide"/>
        </w:rPr>
        <w:annotationRef/>
      </w:r>
      <w:r>
        <w:t>põhjustatud</w:t>
      </w:r>
    </w:p>
  </w:comment>
  <w:comment w:id="92" w:author="Aili Sandre - JUSTDIGI" w:date="2025-01-14T09:06:00Z" w:initials="AS">
    <w:p w14:paraId="2D8893E2" w14:textId="77777777" w:rsidR="00F772FD" w:rsidRDefault="00F772FD" w:rsidP="00F772FD">
      <w:pPr>
        <w:pStyle w:val="Kommentaaritekst"/>
      </w:pPr>
      <w:r>
        <w:rPr>
          <w:rStyle w:val="Kommentaariviide"/>
        </w:rPr>
        <w:annotationRef/>
      </w:r>
      <w:r>
        <w:t>ettevõtjate</w:t>
      </w:r>
    </w:p>
  </w:comment>
  <w:comment w:id="93" w:author="Aili Sandre - JUSTDIGI" w:date="2025-01-14T09:05:00Z" w:initials="AS">
    <w:p w14:paraId="60987E2A" w14:textId="4F59E729" w:rsidR="00F772FD" w:rsidRDefault="00F772FD" w:rsidP="00F772FD">
      <w:pPr>
        <w:pStyle w:val="Kommentaaritekst"/>
      </w:pPr>
      <w:r>
        <w:rPr>
          <w:rStyle w:val="Kommentaariviide"/>
        </w:rPr>
        <w:annotationRef/>
      </w:r>
      <w:r>
        <w:t>Või: kasvatamine</w:t>
      </w:r>
    </w:p>
  </w:comment>
  <w:comment w:id="97" w:author="Katariina Kärsten - JUSTDIGI" w:date="2025-01-27T21:40:00Z" w:initials="KK">
    <w:p w14:paraId="4243839A" w14:textId="77777777" w:rsidR="00F851BA" w:rsidRDefault="00F851BA" w:rsidP="00F851BA">
      <w:pPr>
        <w:pStyle w:val="Kommentaaritekst"/>
      </w:pPr>
      <w:r>
        <w:rPr>
          <w:rStyle w:val="Kommentaariviide"/>
        </w:rPr>
        <w:annotationRef/>
      </w:r>
      <w:r>
        <w:t xml:space="preserve">Muuhulgas (kokku kirjutatud) tähendab "muide", st peab olema lahku kirjutatud. </w:t>
      </w:r>
    </w:p>
  </w:comment>
  <w:comment w:id="136" w:author="Aili Sandre - JUSTDIGI" w:date="2025-01-14T09:22:00Z" w:initials="AS">
    <w:p w14:paraId="5171D1CE" w14:textId="534D22AC" w:rsidR="00721E3F" w:rsidRDefault="00E67704" w:rsidP="00721E3F">
      <w:pPr>
        <w:pStyle w:val="Kommentaaritekst"/>
      </w:pPr>
      <w:r>
        <w:rPr>
          <w:rStyle w:val="Kommentaariviide"/>
        </w:rPr>
        <w:annotationRef/>
      </w:r>
      <w:hyperlink r:id="rId1" w:history="1">
        <w:r w:rsidR="00721E3F" w:rsidRPr="00986D90">
          <w:rPr>
            <w:rStyle w:val="Hperlink"/>
          </w:rPr>
          <w:t>IATE - Entry ID 2232979</w:t>
        </w:r>
      </w:hyperlink>
    </w:p>
    <w:p w14:paraId="168AA9F3" w14:textId="77777777" w:rsidR="00721E3F" w:rsidRDefault="00721E3F" w:rsidP="00721E3F">
      <w:pPr>
        <w:pStyle w:val="Kommentaaritekst"/>
      </w:pPr>
      <w:r>
        <w:t>soovitab ikka CO</w:t>
      </w:r>
      <w:r>
        <w:rPr>
          <w:vertAlign w:val="subscript"/>
        </w:rPr>
        <w:t>2</w:t>
      </w:r>
      <w:r>
        <w:t xml:space="preserve"> jalajälge ja</w:t>
      </w:r>
    </w:p>
    <w:p w14:paraId="60A68825" w14:textId="77777777" w:rsidR="00721E3F" w:rsidRDefault="00721E3F" w:rsidP="00721E3F">
      <w:pPr>
        <w:pStyle w:val="Kommentaaritekst"/>
      </w:pPr>
      <w:hyperlink r:id="rId2" w:history="1">
        <w:r w:rsidRPr="00986D90">
          <w:rPr>
            <w:rStyle w:val="Hperlink"/>
          </w:rPr>
          <w:t>Määrus - EL - 2024/1781 - EN - EUR-Lex</w:t>
        </w:r>
      </w:hyperlink>
      <w:r>
        <w:t xml:space="preserve">  </w:t>
      </w:r>
    </w:p>
    <w:p w14:paraId="37E0C60B" w14:textId="77777777" w:rsidR="00721E3F" w:rsidRDefault="00721E3F" w:rsidP="00721E3F">
      <w:pPr>
        <w:pStyle w:val="Kommentaaritekst"/>
      </w:pPr>
      <w:r>
        <w:t>Kasutab seda ka kasvuhoonegaaside jalajälje puhul</w:t>
      </w:r>
    </w:p>
  </w:comment>
  <w:comment w:id="162" w:author="Aili Sandre - JUSTDIGI" w:date="2025-01-14T10:06:00Z" w:initials="AS">
    <w:p w14:paraId="12A0E6CA" w14:textId="4E83B96B" w:rsidR="00695E0E" w:rsidRDefault="00695E0E" w:rsidP="00695E0E">
      <w:pPr>
        <w:pStyle w:val="Kommentaaritekst"/>
        <w:numPr>
          <w:ilvl w:val="0"/>
          <w:numId w:val="80"/>
        </w:numPr>
      </w:pPr>
      <w:r>
        <w:rPr>
          <w:rStyle w:val="Kommentaariviide"/>
        </w:rPr>
        <w:annotationRef/>
      </w:r>
      <w:r>
        <w:t>käsitleda (või kavandada) kliimakindluse tagamise meetmeid (meetmed) või arvestada kliimakindluse tagamisega (tagamise vajadusega).</w:t>
      </w:r>
    </w:p>
  </w:comment>
  <w:comment w:id="188" w:author="Katariina Kärsten - JUSTDIGI" w:date="2025-01-27T08:49:00Z" w:initials="KK">
    <w:p w14:paraId="3A1C5B58" w14:textId="77777777" w:rsidR="008C5FB2" w:rsidRDefault="00936688" w:rsidP="008C5FB2">
      <w:pPr>
        <w:pStyle w:val="Kommentaaritekst"/>
      </w:pPr>
      <w:r>
        <w:rPr>
          <w:rStyle w:val="Kommentaariviide"/>
        </w:rPr>
        <w:annotationRef/>
      </w:r>
      <w:r w:rsidR="008C5FB2">
        <w:t xml:space="preserve">Ministrite nimetusi seaduses ei kasutata, sest ministrite vastutusvaldkonna paneb VVS § 3 lg 2 järgi paika peaminister oma korraldusega. SK-s on otstarbekas selgitada, kes on eelnõu koostamise ajal valdkonna eest vastutav minister. </w:t>
      </w:r>
    </w:p>
  </w:comment>
  <w:comment w:id="192" w:author="Katariina Kärsten - JUSTDIGI" w:date="2025-01-27T21:40:00Z" w:initials="KK">
    <w:p w14:paraId="1ECA4F3B" w14:textId="77777777" w:rsidR="003F3A8B" w:rsidRDefault="003F3A8B" w:rsidP="003F3A8B">
      <w:pPr>
        <w:pStyle w:val="Kommentaaritekst"/>
      </w:pPr>
      <w:r>
        <w:rPr>
          <w:rStyle w:val="Kommentaariviide"/>
        </w:rPr>
        <w:annotationRef/>
      </w:r>
      <w:r>
        <w:t xml:space="preserve">Lahku kirjutada. </w:t>
      </w:r>
    </w:p>
  </w:comment>
  <w:comment w:id="198" w:author="Aili Sandre - JUSTDIGI" w:date="2025-01-14T10:11:00Z" w:initials="AS">
    <w:p w14:paraId="7B5C9C21" w14:textId="061B6C2E" w:rsidR="00724C3C" w:rsidRDefault="004B4229" w:rsidP="00724C3C">
      <w:pPr>
        <w:pStyle w:val="Kommentaaritekst"/>
      </w:pPr>
      <w:r>
        <w:rPr>
          <w:rStyle w:val="Kommentaariviide"/>
        </w:rPr>
        <w:annotationRef/>
      </w:r>
      <w:r w:rsidR="00724C3C">
        <w:t xml:space="preserve">Enampakkumistulule peaks vist edaspidi teisiti viitama(?) </w:t>
      </w:r>
    </w:p>
    <w:p w14:paraId="1B8CFBC6" w14:textId="77777777" w:rsidR="00724C3C" w:rsidRDefault="00724C3C" w:rsidP="00724C3C">
      <w:pPr>
        <w:pStyle w:val="Kommentaaritekst"/>
      </w:pPr>
      <w:r>
        <w:t>Käesoleva paragrahvi lõikes 1… jne</w:t>
      </w:r>
    </w:p>
  </w:comment>
  <w:comment w:id="206" w:author="Aili Sandre - JUSTDIGI" w:date="2025-01-14T09:56:00Z" w:initials="AS">
    <w:p w14:paraId="78B96174" w14:textId="39D4CAA2" w:rsidR="001D06CF" w:rsidRDefault="00CD552A" w:rsidP="001D06CF">
      <w:pPr>
        <w:pStyle w:val="Kommentaaritekst"/>
      </w:pPr>
      <w:r>
        <w:rPr>
          <w:rStyle w:val="Kommentaariviide"/>
        </w:rPr>
        <w:annotationRef/>
      </w:r>
      <w:r w:rsidR="001D06CF">
        <w:t>...komisjonis otsustatu alusel teeb kliimaminister rahandusministrile ettepaneku (et vältida kordust)</w:t>
      </w:r>
    </w:p>
  </w:comment>
  <w:comment w:id="207" w:author="Katariina Kärsten - JUSTDIGI" w:date="2025-01-27T08:51:00Z" w:initials="KK">
    <w:p w14:paraId="53608FA5" w14:textId="77777777" w:rsidR="00935989" w:rsidRDefault="00935989" w:rsidP="00935989">
      <w:pPr>
        <w:pStyle w:val="Kommentaaritekst"/>
      </w:pPr>
      <w:r>
        <w:rPr>
          <w:rStyle w:val="Kommentaariviide"/>
        </w:rPr>
        <w:annotationRef/>
      </w:r>
      <w:r>
        <w:t xml:space="preserve">Siin tuleb konkreetsete ministrite nimetused asendada viitega vastavale valdkonnale, nt kliimapoliitika eest vastutav minister, riigi rahanduse eest vastutav minister. </w:t>
      </w:r>
    </w:p>
  </w:comment>
  <w:comment w:id="237" w:author="Aili Sandre - JUSTDIGI" w:date="2025-01-14T11:05:00Z" w:initials="AS">
    <w:p w14:paraId="1970C4D4" w14:textId="3150CD6D" w:rsidR="006C11B2" w:rsidRDefault="006C11B2" w:rsidP="006C11B2">
      <w:pPr>
        <w:pStyle w:val="Kommentaaritekst"/>
      </w:pPr>
      <w:r>
        <w:rPr>
          <w:rStyle w:val="Kommentaariviide"/>
        </w:rPr>
        <w:annotationRef/>
      </w:r>
      <w:r>
        <w:t>Missuguste meetmete?</w:t>
      </w:r>
    </w:p>
  </w:comment>
  <w:comment w:id="258" w:author="Katariina Kärsten - JUSTDIGI" w:date="2025-01-27T09:28:00Z" w:initials="KK">
    <w:p w14:paraId="0F1E150E" w14:textId="77777777" w:rsidR="000B357E" w:rsidRDefault="000B357E" w:rsidP="000B357E">
      <w:pPr>
        <w:pStyle w:val="Kommentaaritekst"/>
      </w:pPr>
      <w:r>
        <w:rPr>
          <w:rStyle w:val="Kommentaariviide"/>
        </w:rPr>
        <w:annotationRef/>
      </w:r>
      <w:r>
        <w:t>Kokku</w:t>
      </w:r>
    </w:p>
  </w:comment>
  <w:comment w:id="265" w:author="Aili Sandre - JUSTDIGI" w:date="2025-01-14T14:59:00Z" w:initials="AS">
    <w:p w14:paraId="3CE0CA7E" w14:textId="3406494B" w:rsidR="006F6916" w:rsidRDefault="006F6916" w:rsidP="006F6916">
      <w:pPr>
        <w:pStyle w:val="Kommentaaritekst"/>
      </w:pPr>
      <w:r>
        <w:rPr>
          <w:rStyle w:val="Kommentaariviide"/>
        </w:rPr>
        <w:annotationRef/>
      </w:r>
      <w:r>
        <w:t>...vaates</w:t>
      </w:r>
    </w:p>
  </w:comment>
  <w:comment w:id="283" w:author="Aili Sandre - JUSTDIGI" w:date="2025-01-14T11:37:00Z" w:initials="AS">
    <w:p w14:paraId="6C728FDA" w14:textId="77777777" w:rsidR="002652EF" w:rsidRDefault="002652EF" w:rsidP="002652EF">
      <w:pPr>
        <w:pStyle w:val="Kommentaaritekst"/>
      </w:pPr>
      <w:r>
        <w:rPr>
          <w:rStyle w:val="Kommentaariviide"/>
        </w:rPr>
        <w:annotationRef/>
      </w:r>
      <w:r>
        <w:t>Palun täpsustada, millele kliimanõukogu on aruandes tähelepanu juhtinud</w:t>
      </w:r>
    </w:p>
  </w:comment>
  <w:comment w:id="296" w:author="Aili Sandre - JUSTDIGI" w:date="2025-01-14T11:28:00Z" w:initials="AS">
    <w:p w14:paraId="3261E462" w14:textId="475507F0" w:rsidR="00147CA3" w:rsidRDefault="00147CA3" w:rsidP="00147CA3">
      <w:pPr>
        <w:pStyle w:val="Kommentaaritekst"/>
      </w:pPr>
      <w:r>
        <w:rPr>
          <w:rStyle w:val="Kommentaariviide"/>
        </w:rPr>
        <w:annotationRef/>
      </w:r>
      <w:r>
        <w:t>Kelle vastust peetakse siin silmas ja kas üks minister võib Riigikogule midagi määrata?</w:t>
      </w:r>
    </w:p>
  </w:comment>
  <w:comment w:id="302" w:author="Katariina Kärsten - JUSTDIGI" w:date="2025-01-27T09:27:00Z" w:initials="KK">
    <w:p w14:paraId="2D08A4C6" w14:textId="77777777" w:rsidR="00125CAD" w:rsidRDefault="00125CAD" w:rsidP="00125CAD">
      <w:pPr>
        <w:pStyle w:val="Kommentaaritekst"/>
      </w:pPr>
      <w:r>
        <w:rPr>
          <w:rStyle w:val="Kommentaariviide"/>
        </w:rPr>
        <w:annotationRef/>
      </w:r>
      <w:r>
        <w:t xml:space="preserve">Viidatud RES säte ise ei sätesta korda, vaid sisaldab volitusnormi, mille alusel kehtestatakse viidatud kord. </w:t>
      </w:r>
    </w:p>
  </w:comment>
  <w:comment w:id="308" w:author="Aili Sandre - JUSTDIGI" w:date="2025-01-14T11:42:00Z" w:initials="AS">
    <w:p w14:paraId="0B2C5AD3" w14:textId="6D170CE2" w:rsidR="00574856" w:rsidRDefault="00E04ED2" w:rsidP="00574856">
      <w:pPr>
        <w:pStyle w:val="Kommentaaritekst"/>
      </w:pPr>
      <w:r>
        <w:rPr>
          <w:rStyle w:val="Kommentaariviide"/>
        </w:rPr>
        <w:annotationRef/>
      </w:r>
      <w:r w:rsidR="00574856">
        <w:t>...olevatest toetustest, maksuerisustest ja keskkonnatasudest loobumiseks / tühistamiseks /  kehtetuks tunnistamiseks(?)</w:t>
      </w:r>
    </w:p>
  </w:comment>
  <w:comment w:id="319" w:author="Aili Sandre - JUSTDIGI" w:date="2025-01-14T12:00:00Z" w:initials="AS">
    <w:p w14:paraId="17DE0701" w14:textId="77777777" w:rsidR="00572E97" w:rsidRDefault="001C64A9" w:rsidP="00572E97">
      <w:pPr>
        <w:pStyle w:val="Kommentaaritekst"/>
      </w:pPr>
      <w:r>
        <w:rPr>
          <w:rStyle w:val="Kommentaariviide"/>
        </w:rPr>
        <w:annotationRef/>
      </w:r>
      <w:r w:rsidR="00572E97">
        <w:t>… kulud kaetakse Kliimaministeeriumi eelarvest?</w:t>
      </w:r>
    </w:p>
  </w:comment>
  <w:comment w:id="333" w:author="Aili Sandre - JUSTDIGI" w:date="2025-01-14T12:10:00Z" w:initials="AS">
    <w:p w14:paraId="708215A8" w14:textId="3E1D7EEC" w:rsidR="009C4BC9" w:rsidRDefault="009C4BC9" w:rsidP="009C4BC9">
      <w:pPr>
        <w:pStyle w:val="Kommentaaritekst"/>
      </w:pPr>
      <w:r>
        <w:rPr>
          <w:rStyle w:val="Kommentaariviide"/>
        </w:rPr>
        <w:annotationRef/>
      </w:r>
      <w:r>
        <w:t>CO2 jalajälje, vt komm eespool</w:t>
      </w:r>
    </w:p>
  </w:comment>
  <w:comment w:id="345" w:author="Katariina Kärsten - JUSTDIGI" w:date="2025-01-27T11:12:00Z" w:initials="KK">
    <w:p w14:paraId="3BAC252D" w14:textId="77777777" w:rsidR="008D7A0D" w:rsidRDefault="008D7A0D" w:rsidP="008D7A0D">
      <w:pPr>
        <w:pStyle w:val="Kommentaaritekst"/>
      </w:pPr>
      <w:r>
        <w:rPr>
          <w:rStyle w:val="Kommentaariviide"/>
        </w:rPr>
        <w:annotationRef/>
      </w:r>
      <w:r>
        <w:t>Koma</w:t>
      </w:r>
    </w:p>
  </w:comment>
  <w:comment w:id="377" w:author="Aili Sandre - JUSTDIGI" w:date="2025-01-14T15:10:00Z" w:initials="AS">
    <w:p w14:paraId="40D0A2D8" w14:textId="72B5E09C" w:rsidR="003A04E3" w:rsidRDefault="003A04E3" w:rsidP="003A04E3">
      <w:pPr>
        <w:pStyle w:val="Kommentaaritekst"/>
      </w:pPr>
      <w:r>
        <w:rPr>
          <w:rStyle w:val="Kommentaariviide"/>
        </w:rPr>
        <w:annotationRef/>
      </w:r>
      <w:r>
        <w:t>Teekaardi asemel palun kasutada tegevuskava</w:t>
      </w:r>
    </w:p>
  </w:comment>
  <w:comment w:id="432" w:author="Aili Sandre - JUSTDIGI" w:date="2025-01-14T13:41:00Z" w:initials="AS">
    <w:p w14:paraId="0CD159CC" w14:textId="00BA34B1" w:rsidR="007E4296" w:rsidRDefault="007E4296" w:rsidP="007E4296">
      <w:pPr>
        <w:pStyle w:val="Kommentaaritekst"/>
      </w:pPr>
      <w:r>
        <w:rPr>
          <w:rStyle w:val="Kommentaariviide"/>
        </w:rPr>
        <w:annotationRef/>
      </w:r>
      <w:r>
        <w:t>Kasvuhoonegaaside heite vähendamise või sidumise ja kliimasäästlike tehnoloogiate katsetamiseks keskkonnakaitselubade andmise nõuete täiendamine</w:t>
      </w:r>
    </w:p>
  </w:comment>
  <w:comment w:id="456" w:author="Aili Sandre - JUSTDIGI" w:date="2025-01-14T13:45:00Z" w:initials="AS">
    <w:p w14:paraId="5342A6B9" w14:textId="77777777" w:rsidR="00106884" w:rsidRDefault="00106884" w:rsidP="00106884">
      <w:pPr>
        <w:pStyle w:val="Kommentaaritekst"/>
      </w:pPr>
      <w:r>
        <w:rPr>
          <w:rStyle w:val="Kommentaariviide"/>
        </w:rPr>
        <w:annotationRef/>
      </w:r>
      <w:r>
        <w:t>Vt komm eespool - ekspertide eelistus on C0</w:t>
      </w:r>
      <w:r>
        <w:rPr>
          <w:vertAlign w:val="subscript"/>
        </w:rPr>
        <w:t>2</w:t>
      </w:r>
      <w:r>
        <w:t xml:space="preserve"> jalajälg (lahku)</w:t>
      </w:r>
    </w:p>
  </w:comment>
  <w:comment w:id="469" w:author="Aili Sandre - JUSTDIGI" w:date="2025-01-14T14:04:00Z" w:initials="AS">
    <w:p w14:paraId="2FC1625B" w14:textId="77777777" w:rsidR="003C6090" w:rsidRDefault="003C6090" w:rsidP="003C6090">
      <w:pPr>
        <w:pStyle w:val="Kommentaaritekst"/>
      </w:pPr>
      <w:r>
        <w:rPr>
          <w:rStyle w:val="Kommentaariviide"/>
        </w:rPr>
        <w:annotationRef/>
      </w:r>
      <w:r>
        <w:t xml:space="preserve">Kas pealkiri võiks olla </w:t>
      </w:r>
      <w:r>
        <w:rPr>
          <w:b/>
          <w:bCs/>
        </w:rPr>
        <w:t>Püstitatava hoone olelusringi CO2 jalajälg</w:t>
      </w:r>
      <w:r>
        <w:t>?</w:t>
      </w:r>
    </w:p>
  </w:comment>
  <w:comment w:id="521" w:author="Katariina Kärsten - JUSTDIGI" w:date="2025-01-27T21:37:00Z" w:initials="KK">
    <w:p w14:paraId="7FE7690F" w14:textId="77777777" w:rsidR="007D3BA6" w:rsidRDefault="007D3BA6" w:rsidP="007D3BA6">
      <w:pPr>
        <w:pStyle w:val="Kommentaaritekst"/>
      </w:pPr>
      <w:r>
        <w:rPr>
          <w:rStyle w:val="Kommentaariviide"/>
        </w:rPr>
        <w:annotationRef/>
      </w:r>
      <w:r>
        <w:t xml:space="preserve">Punkt paragrahvi lõpus. </w:t>
      </w:r>
    </w:p>
  </w:comment>
  <w:comment w:id="551" w:author="Aili Sandre - JUSTDIGI" w:date="2025-01-14T15:38:00Z" w:initials="AS">
    <w:p w14:paraId="6347F798" w14:textId="1672680F" w:rsidR="00B23D16" w:rsidRDefault="00B23D16" w:rsidP="00B23D16">
      <w:pPr>
        <w:pStyle w:val="Kommentaaritekst"/>
      </w:pPr>
      <w:r>
        <w:rPr>
          <w:rStyle w:val="Kommentaariviide"/>
        </w:rPr>
        <w:annotationRef/>
      </w:r>
      <w:r>
        <w:t>Lause saaks lõpetada lihtsamalt: millest toodetakse energiat. Ja punktis 5 esitatud muudatus sõnastada samuti. Siis kaoks vajadus lisatava lõike 2</w:t>
      </w:r>
      <w:r>
        <w:rPr>
          <w:vertAlign w:val="superscript"/>
        </w:rPr>
        <w:t xml:space="preserve">2 </w:t>
      </w:r>
      <w:r>
        <w:t>järele.</w:t>
      </w:r>
    </w:p>
  </w:comment>
  <w:comment w:id="552" w:author="Aili Sandre - JUSTDIGI" w:date="2025-01-14T15:31:00Z" w:initials="AS">
    <w:p w14:paraId="19819B97" w14:textId="20670675" w:rsidR="000A7652" w:rsidRDefault="000A7652" w:rsidP="000A7652">
      <w:pPr>
        <w:pStyle w:val="Kommentaaritekst"/>
      </w:pPr>
      <w:r>
        <w:rPr>
          <w:rStyle w:val="Kommentaariviide"/>
        </w:rPr>
        <w:annotationRef/>
      </w:r>
      <w:r>
        <w:t>? Lausest loeb välja, et põlevkivist toodetakse mingit nähtust, millest siis omakorda toodetakse energiat.</w:t>
      </w:r>
    </w:p>
  </w:comment>
  <w:comment w:id="554" w:author="Aili Sandre - JUSTDIGI" w:date="2025-01-15T09:15:00Z" w:initials="AS">
    <w:p w14:paraId="6DD3C15A" w14:textId="77777777" w:rsidR="00BD6D09" w:rsidRDefault="00BD6D09" w:rsidP="00BD6D09">
      <w:pPr>
        <w:pStyle w:val="Kommentaaritekst"/>
      </w:pPr>
      <w:r>
        <w:rPr>
          <w:rStyle w:val="Kommentaariviide"/>
        </w:rPr>
        <w:annotationRef/>
      </w:r>
      <w:r>
        <w:t xml:space="preserve">Tundub, et seda muudatust ei ole tarvis teha ja siis saaks p-d 1 ja 5 sõnastada lihtsamalt: </w:t>
      </w:r>
    </w:p>
    <w:p w14:paraId="6FAD78ED" w14:textId="77777777" w:rsidR="00BD6D09" w:rsidRDefault="00BD6D09" w:rsidP="00BD6D09">
      <w:pPr>
        <w:pStyle w:val="Kommentaaritekst"/>
      </w:pPr>
      <w:r>
        <w:t>1)… millest toodetakse energiat</w:t>
      </w:r>
    </w:p>
    <w:p w14:paraId="29D04EE0" w14:textId="77777777" w:rsidR="00BD6D09" w:rsidRDefault="00BD6D09" w:rsidP="00BD6D09">
      <w:pPr>
        <w:pStyle w:val="Kommentaaritekst"/>
      </w:pPr>
      <w:r>
        <w:t xml:space="preserve">5) </w:t>
      </w:r>
      <w:r>
        <w:rPr>
          <w:color w:val="202020"/>
        </w:rPr>
        <w:t xml:space="preserve">põlevkivi kaevandamisloa omaja kasutab loa alusel kaevandatud põlevkivi selliste toodete tootmiseks, mida kasutatakse energia tootmiseks, </w:t>
      </w:r>
      <w:r>
        <w:t>ja loa omajat on sellise rikkumise eest karistatud</w:t>
      </w:r>
    </w:p>
  </w:comment>
  <w:comment w:id="573" w:author="Aili Sandre - JUSTDIGI" w:date="2025-01-14T15:39:00Z" w:initials="AS">
    <w:p w14:paraId="177DEF56" w14:textId="77581083" w:rsidR="00174D04" w:rsidRDefault="00174D04" w:rsidP="00174D04">
      <w:pPr>
        <w:pStyle w:val="Kommentaaritekst"/>
      </w:pPr>
      <w:r>
        <w:rPr>
          <w:rStyle w:val="Kommentaariviide"/>
        </w:rPr>
        <w:annotationRef/>
      </w:r>
      <w:r>
        <w:t>...mida kasutatakse energia tootmiseks...</w:t>
      </w:r>
    </w:p>
  </w:comment>
  <w:comment w:id="605" w:author="Aili Sandre - JUSTDIGI" w:date="2025-01-14T14:30:00Z" w:initials="AS">
    <w:p w14:paraId="07DA29EE" w14:textId="5B0B93E4" w:rsidR="00A3480C" w:rsidRDefault="00A3480C" w:rsidP="00A3480C">
      <w:pPr>
        <w:pStyle w:val="Kommentaaritekst"/>
      </w:pPr>
      <w:r>
        <w:rPr>
          <w:rStyle w:val="Kommentaariviide"/>
        </w:rPr>
        <w:annotationRef/>
      </w:r>
      <w:r>
        <w:t>reeglitega</w:t>
      </w:r>
    </w:p>
  </w:comment>
  <w:comment w:id="626" w:author="Katariina Kärsten - JUSTDIGI" w:date="2025-01-27T21:40:00Z" w:initials="KK">
    <w:p w14:paraId="246D21BC" w14:textId="77777777" w:rsidR="003F3A8B" w:rsidRDefault="003F3A8B" w:rsidP="003F3A8B">
      <w:pPr>
        <w:pStyle w:val="Kommentaaritekst"/>
      </w:pPr>
      <w:r>
        <w:rPr>
          <w:rStyle w:val="Kommentaariviide"/>
        </w:rPr>
        <w:annotationRef/>
      </w:r>
      <w:r>
        <w:t>Lahku kirjutada</w:t>
      </w:r>
    </w:p>
  </w:comment>
  <w:comment w:id="628" w:author="Aili Sandre - JUSTDIGI" w:date="2025-01-14T14:50:00Z" w:initials="AS">
    <w:p w14:paraId="6D3A9D4A" w14:textId="73734967" w:rsidR="009B395A" w:rsidRDefault="009B395A" w:rsidP="009B395A">
      <w:pPr>
        <w:pStyle w:val="Kommentaaritekst"/>
      </w:pPr>
      <w:r>
        <w:rPr>
          <w:rStyle w:val="Kommentaariviide"/>
        </w:rPr>
        <w:annotationRef/>
      </w:r>
      <w:r>
        <w:t>Või: võimalusi</w:t>
      </w:r>
    </w:p>
  </w:comment>
  <w:comment w:id="688" w:author="Katariina Kärsten - JUSTDIGI" w:date="2025-01-27T12:09:00Z" w:initials="KK">
    <w:p w14:paraId="400504B1" w14:textId="77777777" w:rsidR="002563FA" w:rsidRDefault="002563FA" w:rsidP="002563FA">
      <w:pPr>
        <w:pStyle w:val="Kommentaaritekst"/>
      </w:pPr>
      <w:r>
        <w:rPr>
          <w:rStyle w:val="Kommentaariviide"/>
        </w:rPr>
        <w:annotationRef/>
      </w:r>
      <w:r>
        <w:t xml:space="preserve">SK järgi on sätte eesmärk luua erand </w:t>
      </w:r>
      <w:r>
        <w:rPr>
          <w:color w:val="000000"/>
        </w:rPr>
        <w:t xml:space="preserve">kaitse- ja julgeolekuvaldkonna riigihangetele, kuid pakutud sõnastus seda ei kajasta, sest kasutab täpsustamata terminit "hankija". Vt ka § 175 pealkirja "Riigihanke alusdokumendid", see ei piira paragrahvi kohaldamisala. Palume sättes sõnaselgelt märkida, millisele hankijale see erand kohaldub. Samuti palume kaaluda paragrahvi pealkirja kitsendamist.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BEBAA15" w15:done="0"/>
  <w15:commentEx w15:paraId="3D7E33B5" w15:done="0"/>
  <w15:commentEx w15:paraId="5C497971" w15:done="0"/>
  <w15:commentEx w15:paraId="45CA6957" w15:done="0"/>
  <w15:commentEx w15:paraId="41070E2D" w15:done="0"/>
  <w15:commentEx w15:paraId="4F7020A0" w15:done="0"/>
  <w15:commentEx w15:paraId="2E7A8CF0" w15:done="0"/>
  <w15:commentEx w15:paraId="3650C831" w15:done="0"/>
  <w15:commentEx w15:paraId="2D8893E2" w15:done="0"/>
  <w15:commentEx w15:paraId="60987E2A" w15:done="0"/>
  <w15:commentEx w15:paraId="4243839A" w15:done="0"/>
  <w15:commentEx w15:paraId="37E0C60B" w15:done="0"/>
  <w15:commentEx w15:paraId="12A0E6CA" w15:done="0"/>
  <w15:commentEx w15:paraId="3A1C5B58" w15:done="0"/>
  <w15:commentEx w15:paraId="1ECA4F3B" w15:done="0"/>
  <w15:commentEx w15:paraId="1B8CFBC6" w15:done="0"/>
  <w15:commentEx w15:paraId="78B96174" w15:done="0"/>
  <w15:commentEx w15:paraId="53608FA5" w15:done="0"/>
  <w15:commentEx w15:paraId="1970C4D4" w15:done="0"/>
  <w15:commentEx w15:paraId="0F1E150E" w15:done="0"/>
  <w15:commentEx w15:paraId="3CE0CA7E" w15:done="0"/>
  <w15:commentEx w15:paraId="6C728FDA" w15:done="0"/>
  <w15:commentEx w15:paraId="3261E462" w15:done="0"/>
  <w15:commentEx w15:paraId="2D08A4C6" w15:done="0"/>
  <w15:commentEx w15:paraId="0B2C5AD3" w15:done="0"/>
  <w15:commentEx w15:paraId="17DE0701" w15:done="0"/>
  <w15:commentEx w15:paraId="708215A8" w15:done="0"/>
  <w15:commentEx w15:paraId="3BAC252D" w15:done="0"/>
  <w15:commentEx w15:paraId="40D0A2D8" w15:done="0"/>
  <w15:commentEx w15:paraId="0CD159CC" w15:done="0"/>
  <w15:commentEx w15:paraId="5342A6B9" w15:done="0"/>
  <w15:commentEx w15:paraId="2FC1625B" w15:done="0"/>
  <w15:commentEx w15:paraId="7FE7690F" w15:done="0"/>
  <w15:commentEx w15:paraId="6347F798" w15:done="0"/>
  <w15:commentEx w15:paraId="19819B97" w15:done="0"/>
  <w15:commentEx w15:paraId="29D04EE0" w15:done="0"/>
  <w15:commentEx w15:paraId="177DEF56" w15:done="0"/>
  <w15:commentEx w15:paraId="07DA29EE" w15:done="0"/>
  <w15:commentEx w15:paraId="246D21BC" w15:done="0"/>
  <w15:commentEx w15:paraId="6D3A9D4A" w15:done="0"/>
  <w15:commentEx w15:paraId="400504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12BA827" w16cex:dateUtc="2025-01-27T19:19:00Z"/>
  <w16cex:commentExtensible w16cex:durableId="1046B384" w16cex:dateUtc="2025-01-27T19:20:00Z"/>
  <w16cex:commentExtensible w16cex:durableId="4DD3436F" w16cex:dateUtc="2025-01-14T06:48:00Z"/>
  <w16cex:commentExtensible w16cex:durableId="6150EE7E" w16cex:dateUtc="2025-01-27T19:31:00Z"/>
  <w16cex:commentExtensible w16cex:durableId="650613D8" w16cex:dateUtc="2025-01-13T13:42:00Z"/>
  <w16cex:commentExtensible w16cex:durableId="296CF31C" w16cex:dateUtc="2025-01-13T14:34:00Z"/>
  <w16cex:commentExtensible w16cex:durableId="1604BAFF" w16cex:dateUtc="2025-01-14T07:02:00Z"/>
  <w16cex:commentExtensible w16cex:durableId="29C7674D" w16cex:dateUtc="2025-01-14T07:04:00Z"/>
  <w16cex:commentExtensible w16cex:durableId="61D9F691" w16cex:dateUtc="2025-01-14T07:06:00Z"/>
  <w16cex:commentExtensible w16cex:durableId="35DD1E01" w16cex:dateUtc="2025-01-14T07:05:00Z"/>
  <w16cex:commentExtensible w16cex:durableId="687E0C39" w16cex:dateUtc="2025-01-27T19:40:00Z"/>
  <w16cex:commentExtensible w16cex:durableId="59DA5A5A" w16cex:dateUtc="2025-01-14T07:22:00Z"/>
  <w16cex:commentExtensible w16cex:durableId="07434BAB" w16cex:dateUtc="2025-01-14T08:06:00Z"/>
  <w16cex:commentExtensible w16cex:durableId="608BBEB3" w16cex:dateUtc="2025-01-27T06:49:00Z"/>
  <w16cex:commentExtensible w16cex:durableId="298EAB00" w16cex:dateUtc="2025-01-27T19:40:00Z"/>
  <w16cex:commentExtensible w16cex:durableId="13CC2B83" w16cex:dateUtc="2025-01-14T08:11:00Z"/>
  <w16cex:commentExtensible w16cex:durableId="27B1C754" w16cex:dateUtc="2025-01-14T07:56:00Z"/>
  <w16cex:commentExtensible w16cex:durableId="2852774A" w16cex:dateUtc="2025-01-27T06:51:00Z"/>
  <w16cex:commentExtensible w16cex:durableId="719D517E" w16cex:dateUtc="2025-01-14T09:05:00Z"/>
  <w16cex:commentExtensible w16cex:durableId="619ED17A" w16cex:dateUtc="2025-01-27T07:28:00Z"/>
  <w16cex:commentExtensible w16cex:durableId="2BB59B0A" w16cex:dateUtc="2025-01-14T12:59:00Z"/>
  <w16cex:commentExtensible w16cex:durableId="71196F45" w16cex:dateUtc="2025-01-14T09:37:00Z"/>
  <w16cex:commentExtensible w16cex:durableId="2E9097D5" w16cex:dateUtc="2025-01-14T09:28:00Z"/>
  <w16cex:commentExtensible w16cex:durableId="7016C7A5" w16cex:dateUtc="2025-01-27T07:27:00Z"/>
  <w16cex:commentExtensible w16cex:durableId="150F5DEE" w16cex:dateUtc="2025-01-14T09:42:00Z"/>
  <w16cex:commentExtensible w16cex:durableId="5F341C9F" w16cex:dateUtc="2025-01-14T10:00:00Z"/>
  <w16cex:commentExtensible w16cex:durableId="509CC34A" w16cex:dateUtc="2025-01-14T10:10:00Z"/>
  <w16cex:commentExtensible w16cex:durableId="53E0ED78" w16cex:dateUtc="2025-01-27T09:12:00Z"/>
  <w16cex:commentExtensible w16cex:durableId="3CF243E3" w16cex:dateUtc="2025-01-14T13:10:00Z"/>
  <w16cex:commentExtensible w16cex:durableId="08D02E65" w16cex:dateUtc="2025-01-14T11:41:00Z"/>
  <w16cex:commentExtensible w16cex:durableId="50CA944F" w16cex:dateUtc="2025-01-14T11:45:00Z"/>
  <w16cex:commentExtensible w16cex:durableId="38209B5E" w16cex:dateUtc="2025-01-14T12:04:00Z"/>
  <w16cex:commentExtensible w16cex:durableId="6FDDF20E" w16cex:dateUtc="2025-01-27T19:37:00Z"/>
  <w16cex:commentExtensible w16cex:durableId="69B2F985" w16cex:dateUtc="2025-01-14T13:38:00Z"/>
  <w16cex:commentExtensible w16cex:durableId="07F67095" w16cex:dateUtc="2025-01-14T13:31:00Z"/>
  <w16cex:commentExtensible w16cex:durableId="60B18C8A" w16cex:dateUtc="2025-01-15T07:15:00Z"/>
  <w16cex:commentExtensible w16cex:durableId="242600A8" w16cex:dateUtc="2025-01-14T13:39:00Z"/>
  <w16cex:commentExtensible w16cex:durableId="0CB77A66" w16cex:dateUtc="2025-01-14T12:30:00Z"/>
  <w16cex:commentExtensible w16cex:durableId="61ABA3A9" w16cex:dateUtc="2025-01-27T19:40:00Z"/>
  <w16cex:commentExtensible w16cex:durableId="0F0A7CBF" w16cex:dateUtc="2025-01-14T12:50:00Z"/>
  <w16cex:commentExtensible w16cex:durableId="23652858" w16cex:dateUtc="2025-01-27T10: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BEBAA15" w16cid:durableId="612BA827"/>
  <w16cid:commentId w16cid:paraId="3D7E33B5" w16cid:durableId="1046B384"/>
  <w16cid:commentId w16cid:paraId="5C497971" w16cid:durableId="4DD3436F"/>
  <w16cid:commentId w16cid:paraId="45CA6957" w16cid:durableId="6150EE7E"/>
  <w16cid:commentId w16cid:paraId="41070E2D" w16cid:durableId="650613D8"/>
  <w16cid:commentId w16cid:paraId="4F7020A0" w16cid:durableId="296CF31C"/>
  <w16cid:commentId w16cid:paraId="2E7A8CF0" w16cid:durableId="1604BAFF"/>
  <w16cid:commentId w16cid:paraId="3650C831" w16cid:durableId="29C7674D"/>
  <w16cid:commentId w16cid:paraId="2D8893E2" w16cid:durableId="61D9F691"/>
  <w16cid:commentId w16cid:paraId="60987E2A" w16cid:durableId="35DD1E01"/>
  <w16cid:commentId w16cid:paraId="4243839A" w16cid:durableId="687E0C39"/>
  <w16cid:commentId w16cid:paraId="37E0C60B" w16cid:durableId="59DA5A5A"/>
  <w16cid:commentId w16cid:paraId="12A0E6CA" w16cid:durableId="07434BAB"/>
  <w16cid:commentId w16cid:paraId="3A1C5B58" w16cid:durableId="608BBEB3"/>
  <w16cid:commentId w16cid:paraId="1ECA4F3B" w16cid:durableId="298EAB00"/>
  <w16cid:commentId w16cid:paraId="1B8CFBC6" w16cid:durableId="13CC2B83"/>
  <w16cid:commentId w16cid:paraId="78B96174" w16cid:durableId="27B1C754"/>
  <w16cid:commentId w16cid:paraId="53608FA5" w16cid:durableId="2852774A"/>
  <w16cid:commentId w16cid:paraId="1970C4D4" w16cid:durableId="719D517E"/>
  <w16cid:commentId w16cid:paraId="0F1E150E" w16cid:durableId="619ED17A"/>
  <w16cid:commentId w16cid:paraId="3CE0CA7E" w16cid:durableId="2BB59B0A"/>
  <w16cid:commentId w16cid:paraId="6C728FDA" w16cid:durableId="71196F45"/>
  <w16cid:commentId w16cid:paraId="3261E462" w16cid:durableId="2E9097D5"/>
  <w16cid:commentId w16cid:paraId="2D08A4C6" w16cid:durableId="7016C7A5"/>
  <w16cid:commentId w16cid:paraId="0B2C5AD3" w16cid:durableId="150F5DEE"/>
  <w16cid:commentId w16cid:paraId="17DE0701" w16cid:durableId="5F341C9F"/>
  <w16cid:commentId w16cid:paraId="708215A8" w16cid:durableId="509CC34A"/>
  <w16cid:commentId w16cid:paraId="3BAC252D" w16cid:durableId="53E0ED78"/>
  <w16cid:commentId w16cid:paraId="40D0A2D8" w16cid:durableId="3CF243E3"/>
  <w16cid:commentId w16cid:paraId="0CD159CC" w16cid:durableId="08D02E65"/>
  <w16cid:commentId w16cid:paraId="5342A6B9" w16cid:durableId="50CA944F"/>
  <w16cid:commentId w16cid:paraId="2FC1625B" w16cid:durableId="38209B5E"/>
  <w16cid:commentId w16cid:paraId="7FE7690F" w16cid:durableId="6FDDF20E"/>
  <w16cid:commentId w16cid:paraId="6347F798" w16cid:durableId="69B2F985"/>
  <w16cid:commentId w16cid:paraId="19819B97" w16cid:durableId="07F67095"/>
  <w16cid:commentId w16cid:paraId="29D04EE0" w16cid:durableId="60B18C8A"/>
  <w16cid:commentId w16cid:paraId="177DEF56" w16cid:durableId="242600A8"/>
  <w16cid:commentId w16cid:paraId="07DA29EE" w16cid:durableId="0CB77A66"/>
  <w16cid:commentId w16cid:paraId="246D21BC" w16cid:durableId="61ABA3A9"/>
  <w16cid:commentId w16cid:paraId="6D3A9D4A" w16cid:durableId="0F0A7CBF"/>
  <w16cid:commentId w16cid:paraId="400504B1" w16cid:durableId="2365285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51870C" w14:textId="77777777" w:rsidR="00997F12" w:rsidRDefault="00997F12" w:rsidP="00FF5B9E">
      <w:pPr>
        <w:spacing w:after="0" w:line="240" w:lineRule="auto"/>
      </w:pPr>
      <w:r>
        <w:separator/>
      </w:r>
    </w:p>
  </w:endnote>
  <w:endnote w:type="continuationSeparator" w:id="0">
    <w:p w14:paraId="07182177" w14:textId="77777777" w:rsidR="00997F12" w:rsidRDefault="00997F12" w:rsidP="00FF5B9E">
      <w:pPr>
        <w:spacing w:after="0" w:line="240" w:lineRule="auto"/>
      </w:pPr>
      <w:r>
        <w:continuationSeparator/>
      </w:r>
    </w:p>
  </w:endnote>
  <w:endnote w:type="continuationNotice" w:id="1">
    <w:p w14:paraId="7F763A25" w14:textId="77777777" w:rsidR="00997F12" w:rsidRDefault="00997F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592650"/>
      <w:docPartObj>
        <w:docPartGallery w:val="Page Numbers (Bottom of Page)"/>
        <w:docPartUnique/>
      </w:docPartObj>
    </w:sdtPr>
    <w:sdtEndPr/>
    <w:sdtContent>
      <w:p w14:paraId="14F8F603" w14:textId="5B88F869" w:rsidR="00FF5B9E" w:rsidRPr="00F650F2" w:rsidRDefault="00FF5B9E">
        <w:pPr>
          <w:pStyle w:val="Jalus"/>
          <w:jc w:val="center"/>
        </w:pPr>
        <w:r w:rsidRPr="00ED1AB6">
          <w:fldChar w:fldCharType="begin"/>
        </w:r>
        <w:r w:rsidRPr="00F650F2">
          <w:instrText>PAGE   \* MERGEFORMAT</w:instrText>
        </w:r>
        <w:r w:rsidRPr="00ED1AB6">
          <w:fldChar w:fldCharType="separate"/>
        </w:r>
        <w:r w:rsidRPr="00F650F2">
          <w:t>2</w:t>
        </w:r>
        <w:r w:rsidRPr="00ED1AB6">
          <w:fldChar w:fldCharType="end"/>
        </w:r>
      </w:p>
    </w:sdtContent>
  </w:sdt>
  <w:p w14:paraId="7CA2EAE3" w14:textId="77777777" w:rsidR="00FF5B9E" w:rsidRDefault="00FF5B9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0FE836" w14:textId="77777777" w:rsidR="00997F12" w:rsidRDefault="00997F12" w:rsidP="00FF5B9E">
      <w:pPr>
        <w:spacing w:after="0" w:line="240" w:lineRule="auto"/>
      </w:pPr>
      <w:r>
        <w:separator/>
      </w:r>
    </w:p>
  </w:footnote>
  <w:footnote w:type="continuationSeparator" w:id="0">
    <w:p w14:paraId="1FBE20C4" w14:textId="77777777" w:rsidR="00997F12" w:rsidRDefault="00997F12" w:rsidP="00FF5B9E">
      <w:pPr>
        <w:spacing w:after="0" w:line="240" w:lineRule="auto"/>
      </w:pPr>
      <w:r>
        <w:continuationSeparator/>
      </w:r>
    </w:p>
  </w:footnote>
  <w:footnote w:type="continuationNotice" w:id="1">
    <w:p w14:paraId="6572274F" w14:textId="77777777" w:rsidR="00997F12" w:rsidRDefault="00997F1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144FE"/>
    <w:multiLevelType w:val="hybridMultilevel"/>
    <w:tmpl w:val="FFFFFFFF"/>
    <w:lvl w:ilvl="0" w:tplc="E2B0F932">
      <w:start w:val="1"/>
      <w:numFmt w:val="decimal"/>
      <w:lvlText w:val="%1."/>
      <w:lvlJc w:val="left"/>
      <w:pPr>
        <w:ind w:left="720" w:hanging="360"/>
      </w:pPr>
    </w:lvl>
    <w:lvl w:ilvl="1" w:tplc="AA96D13E">
      <w:start w:val="1"/>
      <w:numFmt w:val="lowerLetter"/>
      <w:lvlText w:val="%2."/>
      <w:lvlJc w:val="left"/>
      <w:pPr>
        <w:ind w:left="1440" w:hanging="360"/>
      </w:pPr>
    </w:lvl>
    <w:lvl w:ilvl="2" w:tplc="D3EA6B0A">
      <w:start w:val="1"/>
      <w:numFmt w:val="lowerRoman"/>
      <w:lvlText w:val="%3."/>
      <w:lvlJc w:val="right"/>
      <w:pPr>
        <w:ind w:left="2160" w:hanging="180"/>
      </w:pPr>
    </w:lvl>
    <w:lvl w:ilvl="3" w:tplc="CC06A9A8">
      <w:start w:val="1"/>
      <w:numFmt w:val="decimal"/>
      <w:lvlText w:val="%4."/>
      <w:lvlJc w:val="left"/>
      <w:pPr>
        <w:ind w:left="2880" w:hanging="360"/>
      </w:pPr>
    </w:lvl>
    <w:lvl w:ilvl="4" w:tplc="2D48A1A0">
      <w:start w:val="1"/>
      <w:numFmt w:val="lowerLetter"/>
      <w:lvlText w:val="%5."/>
      <w:lvlJc w:val="left"/>
      <w:pPr>
        <w:ind w:left="3600" w:hanging="360"/>
      </w:pPr>
    </w:lvl>
    <w:lvl w:ilvl="5" w:tplc="1884CD6C">
      <w:start w:val="1"/>
      <w:numFmt w:val="lowerRoman"/>
      <w:lvlText w:val="%6."/>
      <w:lvlJc w:val="right"/>
      <w:pPr>
        <w:ind w:left="4320" w:hanging="180"/>
      </w:pPr>
    </w:lvl>
    <w:lvl w:ilvl="6" w:tplc="5A7E1FA2">
      <w:start w:val="1"/>
      <w:numFmt w:val="decimal"/>
      <w:lvlText w:val="%7."/>
      <w:lvlJc w:val="left"/>
      <w:pPr>
        <w:ind w:left="5040" w:hanging="360"/>
      </w:pPr>
    </w:lvl>
    <w:lvl w:ilvl="7" w:tplc="E976D132">
      <w:start w:val="1"/>
      <w:numFmt w:val="lowerLetter"/>
      <w:lvlText w:val="%8."/>
      <w:lvlJc w:val="left"/>
      <w:pPr>
        <w:ind w:left="5760" w:hanging="360"/>
      </w:pPr>
    </w:lvl>
    <w:lvl w:ilvl="8" w:tplc="E806CD88">
      <w:start w:val="1"/>
      <w:numFmt w:val="lowerRoman"/>
      <w:lvlText w:val="%9."/>
      <w:lvlJc w:val="right"/>
      <w:pPr>
        <w:ind w:left="6480" w:hanging="180"/>
      </w:pPr>
    </w:lvl>
  </w:abstractNum>
  <w:abstractNum w:abstractNumId="1" w15:restartNumberingAfterBreak="0">
    <w:nsid w:val="01F36D67"/>
    <w:multiLevelType w:val="hybridMultilevel"/>
    <w:tmpl w:val="FFFFFFFF"/>
    <w:lvl w:ilvl="0" w:tplc="62164AF2">
      <w:start w:val="2"/>
      <w:numFmt w:val="decimal"/>
      <w:lvlText w:val="(%1)"/>
      <w:lvlJc w:val="left"/>
      <w:pPr>
        <w:ind w:left="720" w:hanging="360"/>
      </w:pPr>
    </w:lvl>
    <w:lvl w:ilvl="1" w:tplc="B8ECAD58">
      <w:start w:val="1"/>
      <w:numFmt w:val="lowerLetter"/>
      <w:lvlText w:val="%2."/>
      <w:lvlJc w:val="left"/>
      <w:pPr>
        <w:ind w:left="1440" w:hanging="360"/>
      </w:pPr>
    </w:lvl>
    <w:lvl w:ilvl="2" w:tplc="80800E6E">
      <w:start w:val="1"/>
      <w:numFmt w:val="lowerRoman"/>
      <w:lvlText w:val="%3."/>
      <w:lvlJc w:val="right"/>
      <w:pPr>
        <w:ind w:left="2160" w:hanging="180"/>
      </w:pPr>
    </w:lvl>
    <w:lvl w:ilvl="3" w:tplc="EB6E8150">
      <w:start w:val="1"/>
      <w:numFmt w:val="decimal"/>
      <w:lvlText w:val="%4."/>
      <w:lvlJc w:val="left"/>
      <w:pPr>
        <w:ind w:left="2880" w:hanging="360"/>
      </w:pPr>
    </w:lvl>
    <w:lvl w:ilvl="4" w:tplc="709697AE">
      <w:start w:val="1"/>
      <w:numFmt w:val="lowerLetter"/>
      <w:lvlText w:val="%5."/>
      <w:lvlJc w:val="left"/>
      <w:pPr>
        <w:ind w:left="3600" w:hanging="360"/>
      </w:pPr>
    </w:lvl>
    <w:lvl w:ilvl="5" w:tplc="555E5E72">
      <w:start w:val="1"/>
      <w:numFmt w:val="lowerRoman"/>
      <w:lvlText w:val="%6."/>
      <w:lvlJc w:val="right"/>
      <w:pPr>
        <w:ind w:left="4320" w:hanging="180"/>
      </w:pPr>
    </w:lvl>
    <w:lvl w:ilvl="6" w:tplc="CFFCB472">
      <w:start w:val="1"/>
      <w:numFmt w:val="decimal"/>
      <w:lvlText w:val="%7."/>
      <w:lvlJc w:val="left"/>
      <w:pPr>
        <w:ind w:left="5040" w:hanging="360"/>
      </w:pPr>
    </w:lvl>
    <w:lvl w:ilvl="7" w:tplc="EE9ED1C2">
      <w:start w:val="1"/>
      <w:numFmt w:val="lowerLetter"/>
      <w:lvlText w:val="%8."/>
      <w:lvlJc w:val="left"/>
      <w:pPr>
        <w:ind w:left="5760" w:hanging="360"/>
      </w:pPr>
    </w:lvl>
    <w:lvl w:ilvl="8" w:tplc="BF26C944">
      <w:start w:val="1"/>
      <w:numFmt w:val="lowerRoman"/>
      <w:lvlText w:val="%9."/>
      <w:lvlJc w:val="right"/>
      <w:pPr>
        <w:ind w:left="6480" w:hanging="180"/>
      </w:pPr>
    </w:lvl>
  </w:abstractNum>
  <w:abstractNum w:abstractNumId="2" w15:restartNumberingAfterBreak="0">
    <w:nsid w:val="06A0B988"/>
    <w:multiLevelType w:val="hybridMultilevel"/>
    <w:tmpl w:val="FFFFFFFF"/>
    <w:lvl w:ilvl="0" w:tplc="52CA8E82">
      <w:start w:val="1"/>
      <w:numFmt w:val="decimal"/>
      <w:lvlText w:val="(%1)"/>
      <w:lvlJc w:val="left"/>
      <w:pPr>
        <w:ind w:left="720" w:hanging="360"/>
      </w:pPr>
    </w:lvl>
    <w:lvl w:ilvl="1" w:tplc="897CD2FE">
      <w:start w:val="1"/>
      <w:numFmt w:val="lowerLetter"/>
      <w:lvlText w:val="%2."/>
      <w:lvlJc w:val="left"/>
      <w:pPr>
        <w:ind w:left="1440" w:hanging="360"/>
      </w:pPr>
    </w:lvl>
    <w:lvl w:ilvl="2" w:tplc="E71E0CFA">
      <w:start w:val="1"/>
      <w:numFmt w:val="lowerRoman"/>
      <w:lvlText w:val="%3."/>
      <w:lvlJc w:val="right"/>
      <w:pPr>
        <w:ind w:left="2160" w:hanging="180"/>
      </w:pPr>
    </w:lvl>
    <w:lvl w:ilvl="3" w:tplc="50AC69D8">
      <w:start w:val="1"/>
      <w:numFmt w:val="decimal"/>
      <w:lvlText w:val="%4."/>
      <w:lvlJc w:val="left"/>
      <w:pPr>
        <w:ind w:left="2880" w:hanging="360"/>
      </w:pPr>
    </w:lvl>
    <w:lvl w:ilvl="4" w:tplc="044ADBE6">
      <w:start w:val="1"/>
      <w:numFmt w:val="lowerLetter"/>
      <w:lvlText w:val="%5."/>
      <w:lvlJc w:val="left"/>
      <w:pPr>
        <w:ind w:left="3600" w:hanging="360"/>
      </w:pPr>
    </w:lvl>
    <w:lvl w:ilvl="5" w:tplc="A34E9A14">
      <w:start w:val="1"/>
      <w:numFmt w:val="lowerRoman"/>
      <w:lvlText w:val="%6."/>
      <w:lvlJc w:val="right"/>
      <w:pPr>
        <w:ind w:left="4320" w:hanging="180"/>
      </w:pPr>
    </w:lvl>
    <w:lvl w:ilvl="6" w:tplc="9DFEA8BE">
      <w:start w:val="1"/>
      <w:numFmt w:val="decimal"/>
      <w:lvlText w:val="%7."/>
      <w:lvlJc w:val="left"/>
      <w:pPr>
        <w:ind w:left="5040" w:hanging="360"/>
      </w:pPr>
    </w:lvl>
    <w:lvl w:ilvl="7" w:tplc="277AF060">
      <w:start w:val="1"/>
      <w:numFmt w:val="lowerLetter"/>
      <w:lvlText w:val="%8."/>
      <w:lvlJc w:val="left"/>
      <w:pPr>
        <w:ind w:left="5760" w:hanging="360"/>
      </w:pPr>
    </w:lvl>
    <w:lvl w:ilvl="8" w:tplc="43F44C4E">
      <w:start w:val="1"/>
      <w:numFmt w:val="lowerRoman"/>
      <w:lvlText w:val="%9."/>
      <w:lvlJc w:val="right"/>
      <w:pPr>
        <w:ind w:left="6480" w:hanging="180"/>
      </w:pPr>
    </w:lvl>
  </w:abstractNum>
  <w:abstractNum w:abstractNumId="3" w15:restartNumberingAfterBreak="0">
    <w:nsid w:val="06FE66F2"/>
    <w:multiLevelType w:val="hybridMultilevel"/>
    <w:tmpl w:val="F5C64134"/>
    <w:lvl w:ilvl="0" w:tplc="55980A28">
      <w:start w:val="1"/>
      <w:numFmt w:val="decimal"/>
      <w:lvlText w:val="(%1)"/>
      <w:lvlJc w:val="left"/>
      <w:pPr>
        <w:ind w:left="720" w:hanging="360"/>
      </w:pPr>
      <w:rPr>
        <w:rFonts w:eastAsia="Times New Roman"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A9F2FC3"/>
    <w:multiLevelType w:val="hybridMultilevel"/>
    <w:tmpl w:val="8CB22B9C"/>
    <w:lvl w:ilvl="0" w:tplc="803E6A32">
      <w:start w:val="1"/>
      <w:numFmt w:val="decimal"/>
      <w:lvlText w:val="%1)"/>
      <w:lvlJc w:val="left"/>
      <w:pPr>
        <w:ind w:left="435" w:hanging="375"/>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5" w15:restartNumberingAfterBreak="0">
    <w:nsid w:val="0D9E213E"/>
    <w:multiLevelType w:val="hybridMultilevel"/>
    <w:tmpl w:val="45FEA00C"/>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1118655D"/>
    <w:multiLevelType w:val="hybridMultilevel"/>
    <w:tmpl w:val="FFFFFFFF"/>
    <w:lvl w:ilvl="0" w:tplc="31EE001E">
      <w:start w:val="1"/>
      <w:numFmt w:val="decimal"/>
      <w:lvlText w:val="%1)"/>
      <w:lvlJc w:val="left"/>
      <w:pPr>
        <w:ind w:left="720" w:hanging="360"/>
      </w:pPr>
    </w:lvl>
    <w:lvl w:ilvl="1" w:tplc="00563252">
      <w:start w:val="1"/>
      <w:numFmt w:val="lowerLetter"/>
      <w:lvlText w:val="%2."/>
      <w:lvlJc w:val="left"/>
      <w:pPr>
        <w:ind w:left="1440" w:hanging="360"/>
      </w:pPr>
    </w:lvl>
    <w:lvl w:ilvl="2" w:tplc="EF2AE256">
      <w:start w:val="1"/>
      <w:numFmt w:val="lowerRoman"/>
      <w:lvlText w:val="%3."/>
      <w:lvlJc w:val="right"/>
      <w:pPr>
        <w:ind w:left="2160" w:hanging="180"/>
      </w:pPr>
    </w:lvl>
    <w:lvl w:ilvl="3" w:tplc="9A8EC0F6">
      <w:start w:val="1"/>
      <w:numFmt w:val="decimal"/>
      <w:lvlText w:val="%4."/>
      <w:lvlJc w:val="left"/>
      <w:pPr>
        <w:ind w:left="2880" w:hanging="360"/>
      </w:pPr>
    </w:lvl>
    <w:lvl w:ilvl="4" w:tplc="2C82003A">
      <w:start w:val="1"/>
      <w:numFmt w:val="lowerLetter"/>
      <w:lvlText w:val="%5."/>
      <w:lvlJc w:val="left"/>
      <w:pPr>
        <w:ind w:left="3600" w:hanging="360"/>
      </w:pPr>
    </w:lvl>
    <w:lvl w:ilvl="5" w:tplc="F6D863A4">
      <w:start w:val="1"/>
      <w:numFmt w:val="lowerRoman"/>
      <w:lvlText w:val="%6."/>
      <w:lvlJc w:val="right"/>
      <w:pPr>
        <w:ind w:left="4320" w:hanging="180"/>
      </w:pPr>
    </w:lvl>
    <w:lvl w:ilvl="6" w:tplc="14E2A0A4">
      <w:start w:val="1"/>
      <w:numFmt w:val="decimal"/>
      <w:lvlText w:val="%7."/>
      <w:lvlJc w:val="left"/>
      <w:pPr>
        <w:ind w:left="5040" w:hanging="360"/>
      </w:pPr>
    </w:lvl>
    <w:lvl w:ilvl="7" w:tplc="595C7E7C">
      <w:start w:val="1"/>
      <w:numFmt w:val="lowerLetter"/>
      <w:lvlText w:val="%8."/>
      <w:lvlJc w:val="left"/>
      <w:pPr>
        <w:ind w:left="5760" w:hanging="360"/>
      </w:pPr>
    </w:lvl>
    <w:lvl w:ilvl="8" w:tplc="BC8E11D8">
      <w:start w:val="1"/>
      <w:numFmt w:val="lowerRoman"/>
      <w:lvlText w:val="%9."/>
      <w:lvlJc w:val="right"/>
      <w:pPr>
        <w:ind w:left="6480" w:hanging="180"/>
      </w:pPr>
    </w:lvl>
  </w:abstractNum>
  <w:abstractNum w:abstractNumId="7" w15:restartNumberingAfterBreak="0">
    <w:nsid w:val="13280BDF"/>
    <w:multiLevelType w:val="hybridMultilevel"/>
    <w:tmpl w:val="D9AE87B8"/>
    <w:lvl w:ilvl="0" w:tplc="04250011">
      <w:start w:val="2"/>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165616A2"/>
    <w:multiLevelType w:val="hybridMultilevel"/>
    <w:tmpl w:val="9600099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1CA34E12"/>
    <w:multiLevelType w:val="hybridMultilevel"/>
    <w:tmpl w:val="94527900"/>
    <w:lvl w:ilvl="0" w:tplc="4F82AF54">
      <w:start w:val="1"/>
      <w:numFmt w:val="decimal"/>
      <w:lvlText w:val="(%1)"/>
      <w:lvlJc w:val="left"/>
      <w:pPr>
        <w:ind w:left="390" w:hanging="390"/>
      </w:pPr>
      <w:rPr>
        <w:rFonts w:hint="default"/>
        <w:b w:val="0"/>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1D0F13FA"/>
    <w:multiLevelType w:val="hybridMultilevel"/>
    <w:tmpl w:val="FFFFFFFF"/>
    <w:lvl w:ilvl="0" w:tplc="FFFFFFFF">
      <w:start w:val="1"/>
      <w:numFmt w:val="decimal"/>
      <w:lvlText w:val="(%1)"/>
      <w:lvlJc w:val="left"/>
      <w:pPr>
        <w:ind w:left="720" w:hanging="360"/>
      </w:pPr>
    </w:lvl>
    <w:lvl w:ilvl="1" w:tplc="0684708E">
      <w:start w:val="1"/>
      <w:numFmt w:val="lowerLetter"/>
      <w:lvlText w:val="%2."/>
      <w:lvlJc w:val="left"/>
      <w:pPr>
        <w:ind w:left="1440" w:hanging="360"/>
      </w:pPr>
    </w:lvl>
    <w:lvl w:ilvl="2" w:tplc="927C271C">
      <w:start w:val="1"/>
      <w:numFmt w:val="lowerRoman"/>
      <w:lvlText w:val="%3."/>
      <w:lvlJc w:val="right"/>
      <w:pPr>
        <w:ind w:left="2160" w:hanging="180"/>
      </w:pPr>
    </w:lvl>
    <w:lvl w:ilvl="3" w:tplc="DB90B510">
      <w:start w:val="1"/>
      <w:numFmt w:val="decimal"/>
      <w:lvlText w:val="%4."/>
      <w:lvlJc w:val="left"/>
      <w:pPr>
        <w:ind w:left="2880" w:hanging="360"/>
      </w:pPr>
    </w:lvl>
    <w:lvl w:ilvl="4" w:tplc="DCC057EE">
      <w:start w:val="1"/>
      <w:numFmt w:val="lowerLetter"/>
      <w:lvlText w:val="%5."/>
      <w:lvlJc w:val="left"/>
      <w:pPr>
        <w:ind w:left="3600" w:hanging="360"/>
      </w:pPr>
    </w:lvl>
    <w:lvl w:ilvl="5" w:tplc="D242E35E">
      <w:start w:val="1"/>
      <w:numFmt w:val="lowerRoman"/>
      <w:lvlText w:val="%6."/>
      <w:lvlJc w:val="right"/>
      <w:pPr>
        <w:ind w:left="4320" w:hanging="180"/>
      </w:pPr>
    </w:lvl>
    <w:lvl w:ilvl="6" w:tplc="2D125230">
      <w:start w:val="1"/>
      <w:numFmt w:val="decimal"/>
      <w:lvlText w:val="%7."/>
      <w:lvlJc w:val="left"/>
      <w:pPr>
        <w:ind w:left="5040" w:hanging="360"/>
      </w:pPr>
    </w:lvl>
    <w:lvl w:ilvl="7" w:tplc="4F06F8D0">
      <w:start w:val="1"/>
      <w:numFmt w:val="lowerLetter"/>
      <w:lvlText w:val="%8."/>
      <w:lvlJc w:val="left"/>
      <w:pPr>
        <w:ind w:left="5760" w:hanging="360"/>
      </w:pPr>
    </w:lvl>
    <w:lvl w:ilvl="8" w:tplc="F8069E14">
      <w:start w:val="1"/>
      <w:numFmt w:val="lowerRoman"/>
      <w:lvlText w:val="%9."/>
      <w:lvlJc w:val="right"/>
      <w:pPr>
        <w:ind w:left="6480" w:hanging="180"/>
      </w:pPr>
    </w:lvl>
  </w:abstractNum>
  <w:abstractNum w:abstractNumId="11" w15:restartNumberingAfterBreak="0">
    <w:nsid w:val="1DC11B61"/>
    <w:multiLevelType w:val="hybridMultilevel"/>
    <w:tmpl w:val="27321774"/>
    <w:lvl w:ilvl="0" w:tplc="29EA57AE">
      <w:start w:val="1"/>
      <w:numFmt w:val="decimal"/>
      <w:lvlText w:val="(%1)"/>
      <w:lvlJc w:val="left"/>
      <w:pPr>
        <w:ind w:left="510" w:hanging="51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1E1B26BB"/>
    <w:multiLevelType w:val="hybridMultilevel"/>
    <w:tmpl w:val="034E4ABE"/>
    <w:lvl w:ilvl="0" w:tplc="CA6E7BA2">
      <w:start w:val="1"/>
      <w:numFmt w:val="decimal"/>
      <w:lvlText w:val="(%1)"/>
      <w:lvlJc w:val="left"/>
      <w:pPr>
        <w:ind w:left="360" w:hanging="360"/>
      </w:pPr>
      <w:rPr>
        <w:rFonts w:ascii="Times New Roman" w:eastAsia="Times New Roman" w:hAnsi="Times New Roman" w:cs="Times New Roman"/>
      </w:rPr>
    </w:lvl>
    <w:lvl w:ilvl="1" w:tplc="7CBA7FC6">
      <w:start w:val="1"/>
      <w:numFmt w:val="lowerLetter"/>
      <w:lvlText w:val="%2."/>
      <w:lvlJc w:val="left"/>
      <w:pPr>
        <w:ind w:left="1080" w:hanging="360"/>
      </w:pPr>
    </w:lvl>
    <w:lvl w:ilvl="2" w:tplc="2C8A0F12">
      <w:start w:val="1"/>
      <w:numFmt w:val="lowerRoman"/>
      <w:lvlText w:val="%3."/>
      <w:lvlJc w:val="right"/>
      <w:pPr>
        <w:ind w:left="1800" w:hanging="180"/>
      </w:pPr>
    </w:lvl>
    <w:lvl w:ilvl="3" w:tplc="74A43736">
      <w:start w:val="1"/>
      <w:numFmt w:val="decimal"/>
      <w:lvlText w:val="%4."/>
      <w:lvlJc w:val="left"/>
      <w:pPr>
        <w:ind w:left="2520" w:hanging="360"/>
      </w:pPr>
    </w:lvl>
    <w:lvl w:ilvl="4" w:tplc="7A7A3DC8">
      <w:start w:val="1"/>
      <w:numFmt w:val="lowerLetter"/>
      <w:lvlText w:val="%5."/>
      <w:lvlJc w:val="left"/>
      <w:pPr>
        <w:ind w:left="3240" w:hanging="360"/>
      </w:pPr>
    </w:lvl>
    <w:lvl w:ilvl="5" w:tplc="9DD6B4DE">
      <w:start w:val="1"/>
      <w:numFmt w:val="lowerRoman"/>
      <w:lvlText w:val="%6."/>
      <w:lvlJc w:val="right"/>
      <w:pPr>
        <w:ind w:left="3960" w:hanging="180"/>
      </w:pPr>
    </w:lvl>
    <w:lvl w:ilvl="6" w:tplc="5668307A">
      <w:start w:val="1"/>
      <w:numFmt w:val="decimal"/>
      <w:lvlText w:val="%7."/>
      <w:lvlJc w:val="left"/>
      <w:pPr>
        <w:ind w:left="4680" w:hanging="360"/>
      </w:pPr>
    </w:lvl>
    <w:lvl w:ilvl="7" w:tplc="16BA3D0A">
      <w:start w:val="1"/>
      <w:numFmt w:val="lowerLetter"/>
      <w:lvlText w:val="%8."/>
      <w:lvlJc w:val="left"/>
      <w:pPr>
        <w:ind w:left="5400" w:hanging="360"/>
      </w:pPr>
    </w:lvl>
    <w:lvl w:ilvl="8" w:tplc="36C20BFA">
      <w:start w:val="1"/>
      <w:numFmt w:val="lowerRoman"/>
      <w:lvlText w:val="%9."/>
      <w:lvlJc w:val="right"/>
      <w:pPr>
        <w:ind w:left="6120" w:hanging="180"/>
      </w:pPr>
    </w:lvl>
  </w:abstractNum>
  <w:abstractNum w:abstractNumId="13" w15:restartNumberingAfterBreak="0">
    <w:nsid w:val="1FBD9DCA"/>
    <w:multiLevelType w:val="hybridMultilevel"/>
    <w:tmpl w:val="2D5CA03A"/>
    <w:lvl w:ilvl="0" w:tplc="3A623338">
      <w:start w:val="1"/>
      <w:numFmt w:val="decimal"/>
      <w:lvlText w:val="(%1)"/>
      <w:lvlJc w:val="left"/>
      <w:pPr>
        <w:ind w:left="720" w:hanging="360"/>
      </w:pPr>
    </w:lvl>
    <w:lvl w:ilvl="1" w:tplc="47C81600">
      <w:start w:val="1"/>
      <w:numFmt w:val="lowerLetter"/>
      <w:lvlText w:val="%2."/>
      <w:lvlJc w:val="left"/>
      <w:pPr>
        <w:ind w:left="1440" w:hanging="360"/>
      </w:pPr>
    </w:lvl>
    <w:lvl w:ilvl="2" w:tplc="524A3A52">
      <w:start w:val="1"/>
      <w:numFmt w:val="lowerRoman"/>
      <w:lvlText w:val="%3."/>
      <w:lvlJc w:val="right"/>
      <w:pPr>
        <w:ind w:left="2160" w:hanging="180"/>
      </w:pPr>
    </w:lvl>
    <w:lvl w:ilvl="3" w:tplc="EDB61188">
      <w:start w:val="1"/>
      <w:numFmt w:val="decimal"/>
      <w:lvlText w:val="%4."/>
      <w:lvlJc w:val="left"/>
      <w:pPr>
        <w:ind w:left="2880" w:hanging="360"/>
      </w:pPr>
    </w:lvl>
    <w:lvl w:ilvl="4" w:tplc="F01CEC42">
      <w:start w:val="1"/>
      <w:numFmt w:val="lowerLetter"/>
      <w:lvlText w:val="%5."/>
      <w:lvlJc w:val="left"/>
      <w:pPr>
        <w:ind w:left="3600" w:hanging="360"/>
      </w:pPr>
    </w:lvl>
    <w:lvl w:ilvl="5" w:tplc="1E7A70B4">
      <w:start w:val="1"/>
      <w:numFmt w:val="lowerRoman"/>
      <w:lvlText w:val="%6."/>
      <w:lvlJc w:val="right"/>
      <w:pPr>
        <w:ind w:left="4320" w:hanging="180"/>
      </w:pPr>
    </w:lvl>
    <w:lvl w:ilvl="6" w:tplc="2F24D8DC">
      <w:start w:val="1"/>
      <w:numFmt w:val="decimal"/>
      <w:lvlText w:val="%7."/>
      <w:lvlJc w:val="left"/>
      <w:pPr>
        <w:ind w:left="5040" w:hanging="360"/>
      </w:pPr>
    </w:lvl>
    <w:lvl w:ilvl="7" w:tplc="2CB2EFB4">
      <w:start w:val="1"/>
      <w:numFmt w:val="lowerLetter"/>
      <w:lvlText w:val="%8."/>
      <w:lvlJc w:val="left"/>
      <w:pPr>
        <w:ind w:left="5760" w:hanging="360"/>
      </w:pPr>
    </w:lvl>
    <w:lvl w:ilvl="8" w:tplc="943654FE">
      <w:start w:val="1"/>
      <w:numFmt w:val="lowerRoman"/>
      <w:lvlText w:val="%9."/>
      <w:lvlJc w:val="right"/>
      <w:pPr>
        <w:ind w:left="6480" w:hanging="180"/>
      </w:pPr>
    </w:lvl>
  </w:abstractNum>
  <w:abstractNum w:abstractNumId="14" w15:restartNumberingAfterBreak="0">
    <w:nsid w:val="219F0014"/>
    <w:multiLevelType w:val="hybridMultilevel"/>
    <w:tmpl w:val="FFFFFFFF"/>
    <w:lvl w:ilvl="0" w:tplc="C7361EE0">
      <w:start w:val="1"/>
      <w:numFmt w:val="decimal"/>
      <w:lvlText w:val="%1."/>
      <w:lvlJc w:val="left"/>
      <w:pPr>
        <w:ind w:left="720" w:hanging="360"/>
      </w:pPr>
    </w:lvl>
    <w:lvl w:ilvl="1" w:tplc="D2884A0C">
      <w:start w:val="1"/>
      <w:numFmt w:val="lowerLetter"/>
      <w:lvlText w:val="%2."/>
      <w:lvlJc w:val="left"/>
      <w:pPr>
        <w:ind w:left="1440" w:hanging="360"/>
      </w:pPr>
    </w:lvl>
    <w:lvl w:ilvl="2" w:tplc="007E4322">
      <w:start w:val="1"/>
      <w:numFmt w:val="lowerRoman"/>
      <w:lvlText w:val="%3."/>
      <w:lvlJc w:val="right"/>
      <w:pPr>
        <w:ind w:left="2160" w:hanging="180"/>
      </w:pPr>
    </w:lvl>
    <w:lvl w:ilvl="3" w:tplc="F3943C30">
      <w:start w:val="1"/>
      <w:numFmt w:val="decimal"/>
      <w:lvlText w:val="%4."/>
      <w:lvlJc w:val="left"/>
      <w:pPr>
        <w:ind w:left="2880" w:hanging="360"/>
      </w:pPr>
    </w:lvl>
    <w:lvl w:ilvl="4" w:tplc="55D0A0E8">
      <w:start w:val="1"/>
      <w:numFmt w:val="lowerLetter"/>
      <w:lvlText w:val="%5."/>
      <w:lvlJc w:val="left"/>
      <w:pPr>
        <w:ind w:left="3600" w:hanging="360"/>
      </w:pPr>
    </w:lvl>
    <w:lvl w:ilvl="5" w:tplc="6B08A74A">
      <w:start w:val="1"/>
      <w:numFmt w:val="lowerRoman"/>
      <w:lvlText w:val="%6."/>
      <w:lvlJc w:val="right"/>
      <w:pPr>
        <w:ind w:left="4320" w:hanging="180"/>
      </w:pPr>
    </w:lvl>
    <w:lvl w:ilvl="6" w:tplc="5964D892">
      <w:start w:val="1"/>
      <w:numFmt w:val="decimal"/>
      <w:lvlText w:val="%7."/>
      <w:lvlJc w:val="left"/>
      <w:pPr>
        <w:ind w:left="5040" w:hanging="360"/>
      </w:pPr>
    </w:lvl>
    <w:lvl w:ilvl="7" w:tplc="E1D41370">
      <w:start w:val="1"/>
      <w:numFmt w:val="lowerLetter"/>
      <w:lvlText w:val="%8."/>
      <w:lvlJc w:val="left"/>
      <w:pPr>
        <w:ind w:left="5760" w:hanging="360"/>
      </w:pPr>
    </w:lvl>
    <w:lvl w:ilvl="8" w:tplc="0284BC7A">
      <w:start w:val="1"/>
      <w:numFmt w:val="lowerRoman"/>
      <w:lvlText w:val="%9."/>
      <w:lvlJc w:val="right"/>
      <w:pPr>
        <w:ind w:left="6480" w:hanging="180"/>
      </w:pPr>
    </w:lvl>
  </w:abstractNum>
  <w:abstractNum w:abstractNumId="15" w15:restartNumberingAfterBreak="0">
    <w:nsid w:val="26713C73"/>
    <w:multiLevelType w:val="hybridMultilevel"/>
    <w:tmpl w:val="FFFFFFFF"/>
    <w:lvl w:ilvl="0" w:tplc="7BC241FE">
      <w:start w:val="1"/>
      <w:numFmt w:val="decimal"/>
      <w:lvlText w:val="%1)"/>
      <w:lvlJc w:val="left"/>
      <w:pPr>
        <w:ind w:left="720" w:hanging="360"/>
      </w:pPr>
    </w:lvl>
    <w:lvl w:ilvl="1" w:tplc="FF1C58A4">
      <w:start w:val="1"/>
      <w:numFmt w:val="lowerLetter"/>
      <w:lvlText w:val="%2."/>
      <w:lvlJc w:val="left"/>
      <w:pPr>
        <w:ind w:left="1440" w:hanging="360"/>
      </w:pPr>
    </w:lvl>
    <w:lvl w:ilvl="2" w:tplc="020CE372">
      <w:start w:val="1"/>
      <w:numFmt w:val="lowerRoman"/>
      <w:lvlText w:val="%3."/>
      <w:lvlJc w:val="right"/>
      <w:pPr>
        <w:ind w:left="2160" w:hanging="180"/>
      </w:pPr>
    </w:lvl>
    <w:lvl w:ilvl="3" w:tplc="23361F44">
      <w:start w:val="1"/>
      <w:numFmt w:val="decimal"/>
      <w:lvlText w:val="%4."/>
      <w:lvlJc w:val="left"/>
      <w:pPr>
        <w:ind w:left="2880" w:hanging="360"/>
      </w:pPr>
    </w:lvl>
    <w:lvl w:ilvl="4" w:tplc="B6906682">
      <w:start w:val="1"/>
      <w:numFmt w:val="lowerLetter"/>
      <w:lvlText w:val="%5."/>
      <w:lvlJc w:val="left"/>
      <w:pPr>
        <w:ind w:left="3600" w:hanging="360"/>
      </w:pPr>
    </w:lvl>
    <w:lvl w:ilvl="5" w:tplc="13CA6DDE">
      <w:start w:val="1"/>
      <w:numFmt w:val="lowerRoman"/>
      <w:lvlText w:val="%6."/>
      <w:lvlJc w:val="right"/>
      <w:pPr>
        <w:ind w:left="4320" w:hanging="180"/>
      </w:pPr>
    </w:lvl>
    <w:lvl w:ilvl="6" w:tplc="735C34C0">
      <w:start w:val="1"/>
      <w:numFmt w:val="decimal"/>
      <w:lvlText w:val="%7."/>
      <w:lvlJc w:val="left"/>
      <w:pPr>
        <w:ind w:left="5040" w:hanging="360"/>
      </w:pPr>
    </w:lvl>
    <w:lvl w:ilvl="7" w:tplc="1B80698A">
      <w:start w:val="1"/>
      <w:numFmt w:val="lowerLetter"/>
      <w:lvlText w:val="%8."/>
      <w:lvlJc w:val="left"/>
      <w:pPr>
        <w:ind w:left="5760" w:hanging="360"/>
      </w:pPr>
    </w:lvl>
    <w:lvl w:ilvl="8" w:tplc="337203BC">
      <w:start w:val="1"/>
      <w:numFmt w:val="lowerRoman"/>
      <w:lvlText w:val="%9."/>
      <w:lvlJc w:val="right"/>
      <w:pPr>
        <w:ind w:left="6480" w:hanging="180"/>
      </w:pPr>
    </w:lvl>
  </w:abstractNum>
  <w:abstractNum w:abstractNumId="16" w15:restartNumberingAfterBreak="0">
    <w:nsid w:val="29C64AC0"/>
    <w:multiLevelType w:val="hybridMultilevel"/>
    <w:tmpl w:val="3D74EC84"/>
    <w:lvl w:ilvl="0" w:tplc="48FA1E42">
      <w:start w:val="1"/>
      <w:numFmt w:val="decimal"/>
      <w:lvlText w:val="(%1)"/>
      <w:lvlJc w:val="left"/>
      <w:pPr>
        <w:ind w:left="360" w:hanging="360"/>
      </w:pPr>
      <w:rPr>
        <w:rFonts w:eastAsiaTheme="minorHAnsi"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2CE726BE"/>
    <w:multiLevelType w:val="hybridMultilevel"/>
    <w:tmpl w:val="FFFFFFFF"/>
    <w:lvl w:ilvl="0" w:tplc="FC08622C">
      <w:start w:val="1"/>
      <w:numFmt w:val="decimal"/>
      <w:lvlText w:val="(%1)"/>
      <w:lvlJc w:val="left"/>
      <w:pPr>
        <w:ind w:left="720" w:hanging="360"/>
      </w:pPr>
    </w:lvl>
    <w:lvl w:ilvl="1" w:tplc="9AA67346">
      <w:start w:val="1"/>
      <w:numFmt w:val="lowerLetter"/>
      <w:lvlText w:val="%2."/>
      <w:lvlJc w:val="left"/>
      <w:pPr>
        <w:ind w:left="1440" w:hanging="360"/>
      </w:pPr>
    </w:lvl>
    <w:lvl w:ilvl="2" w:tplc="DF90596E">
      <w:start w:val="1"/>
      <w:numFmt w:val="lowerRoman"/>
      <w:lvlText w:val="%3."/>
      <w:lvlJc w:val="right"/>
      <w:pPr>
        <w:ind w:left="2160" w:hanging="180"/>
      </w:pPr>
    </w:lvl>
    <w:lvl w:ilvl="3" w:tplc="251C14B0">
      <w:start w:val="1"/>
      <w:numFmt w:val="decimal"/>
      <w:lvlText w:val="%4."/>
      <w:lvlJc w:val="left"/>
      <w:pPr>
        <w:ind w:left="2880" w:hanging="360"/>
      </w:pPr>
    </w:lvl>
    <w:lvl w:ilvl="4" w:tplc="E19263E6">
      <w:start w:val="1"/>
      <w:numFmt w:val="lowerLetter"/>
      <w:lvlText w:val="%5."/>
      <w:lvlJc w:val="left"/>
      <w:pPr>
        <w:ind w:left="3600" w:hanging="360"/>
      </w:pPr>
    </w:lvl>
    <w:lvl w:ilvl="5" w:tplc="060A1DD6">
      <w:start w:val="1"/>
      <w:numFmt w:val="lowerRoman"/>
      <w:lvlText w:val="%6."/>
      <w:lvlJc w:val="right"/>
      <w:pPr>
        <w:ind w:left="4320" w:hanging="180"/>
      </w:pPr>
    </w:lvl>
    <w:lvl w:ilvl="6" w:tplc="E5E04812">
      <w:start w:val="1"/>
      <w:numFmt w:val="decimal"/>
      <w:lvlText w:val="%7."/>
      <w:lvlJc w:val="left"/>
      <w:pPr>
        <w:ind w:left="5040" w:hanging="360"/>
      </w:pPr>
    </w:lvl>
    <w:lvl w:ilvl="7" w:tplc="4CB29774">
      <w:start w:val="1"/>
      <w:numFmt w:val="lowerLetter"/>
      <w:lvlText w:val="%8."/>
      <w:lvlJc w:val="left"/>
      <w:pPr>
        <w:ind w:left="5760" w:hanging="360"/>
      </w:pPr>
    </w:lvl>
    <w:lvl w:ilvl="8" w:tplc="D960F7AE">
      <w:start w:val="1"/>
      <w:numFmt w:val="lowerRoman"/>
      <w:lvlText w:val="%9."/>
      <w:lvlJc w:val="right"/>
      <w:pPr>
        <w:ind w:left="6480" w:hanging="180"/>
      </w:pPr>
    </w:lvl>
  </w:abstractNum>
  <w:abstractNum w:abstractNumId="18" w15:restartNumberingAfterBreak="0">
    <w:nsid w:val="309F07A9"/>
    <w:multiLevelType w:val="hybridMultilevel"/>
    <w:tmpl w:val="2BB4FB10"/>
    <w:lvl w:ilvl="0" w:tplc="EE749F8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0B416E7"/>
    <w:multiLevelType w:val="hybridMultilevel"/>
    <w:tmpl w:val="7E84EF16"/>
    <w:lvl w:ilvl="0" w:tplc="CE82E540">
      <w:start w:val="1"/>
      <w:numFmt w:val="decimal"/>
      <w:lvlText w:val="%1."/>
      <w:lvlJc w:val="left"/>
      <w:pPr>
        <w:ind w:left="1080" w:hanging="360"/>
      </w:pPr>
    </w:lvl>
    <w:lvl w:ilvl="1" w:tplc="4F722E4C">
      <w:start w:val="1"/>
      <w:numFmt w:val="decimal"/>
      <w:lvlText w:val="%2."/>
      <w:lvlJc w:val="left"/>
      <w:pPr>
        <w:ind w:left="1080" w:hanging="360"/>
      </w:pPr>
    </w:lvl>
    <w:lvl w:ilvl="2" w:tplc="A2AE748E">
      <w:start w:val="1"/>
      <w:numFmt w:val="decimal"/>
      <w:lvlText w:val="%3."/>
      <w:lvlJc w:val="left"/>
      <w:pPr>
        <w:ind w:left="1080" w:hanging="360"/>
      </w:pPr>
    </w:lvl>
    <w:lvl w:ilvl="3" w:tplc="E21E582C">
      <w:start w:val="1"/>
      <w:numFmt w:val="decimal"/>
      <w:lvlText w:val="%4."/>
      <w:lvlJc w:val="left"/>
      <w:pPr>
        <w:ind w:left="1080" w:hanging="360"/>
      </w:pPr>
    </w:lvl>
    <w:lvl w:ilvl="4" w:tplc="1BE8FBC2">
      <w:start w:val="1"/>
      <w:numFmt w:val="decimal"/>
      <w:lvlText w:val="%5."/>
      <w:lvlJc w:val="left"/>
      <w:pPr>
        <w:ind w:left="1080" w:hanging="360"/>
      </w:pPr>
    </w:lvl>
    <w:lvl w:ilvl="5" w:tplc="0AF47872">
      <w:start w:val="1"/>
      <w:numFmt w:val="decimal"/>
      <w:lvlText w:val="%6."/>
      <w:lvlJc w:val="left"/>
      <w:pPr>
        <w:ind w:left="1080" w:hanging="360"/>
      </w:pPr>
    </w:lvl>
    <w:lvl w:ilvl="6" w:tplc="49DE3DE0">
      <w:start w:val="1"/>
      <w:numFmt w:val="decimal"/>
      <w:lvlText w:val="%7."/>
      <w:lvlJc w:val="left"/>
      <w:pPr>
        <w:ind w:left="1080" w:hanging="360"/>
      </w:pPr>
    </w:lvl>
    <w:lvl w:ilvl="7" w:tplc="09764B6A">
      <w:start w:val="1"/>
      <w:numFmt w:val="decimal"/>
      <w:lvlText w:val="%8."/>
      <w:lvlJc w:val="left"/>
      <w:pPr>
        <w:ind w:left="1080" w:hanging="360"/>
      </w:pPr>
    </w:lvl>
    <w:lvl w:ilvl="8" w:tplc="B7AE47EE">
      <w:start w:val="1"/>
      <w:numFmt w:val="decimal"/>
      <w:lvlText w:val="%9."/>
      <w:lvlJc w:val="left"/>
      <w:pPr>
        <w:ind w:left="1080" w:hanging="360"/>
      </w:pPr>
    </w:lvl>
  </w:abstractNum>
  <w:abstractNum w:abstractNumId="20" w15:restartNumberingAfterBreak="0">
    <w:nsid w:val="32621CC6"/>
    <w:multiLevelType w:val="hybridMultilevel"/>
    <w:tmpl w:val="6CD2340A"/>
    <w:lvl w:ilvl="0" w:tplc="B1B858FE">
      <w:start w:val="3"/>
      <w:numFmt w:val="decimal"/>
      <w:lvlText w:val="(%1)"/>
      <w:lvlJc w:val="left"/>
      <w:pPr>
        <w:ind w:left="360" w:hanging="360"/>
      </w:pPr>
    </w:lvl>
    <w:lvl w:ilvl="1" w:tplc="9F02AB42" w:tentative="1">
      <w:start w:val="1"/>
      <w:numFmt w:val="lowerLetter"/>
      <w:lvlText w:val="%2."/>
      <w:lvlJc w:val="left"/>
      <w:pPr>
        <w:ind w:left="1080" w:hanging="360"/>
      </w:pPr>
    </w:lvl>
    <w:lvl w:ilvl="2" w:tplc="85688A16" w:tentative="1">
      <w:start w:val="1"/>
      <w:numFmt w:val="lowerRoman"/>
      <w:lvlText w:val="%3."/>
      <w:lvlJc w:val="right"/>
      <w:pPr>
        <w:ind w:left="1800" w:hanging="180"/>
      </w:pPr>
    </w:lvl>
    <w:lvl w:ilvl="3" w:tplc="11F2F7E0" w:tentative="1">
      <w:start w:val="1"/>
      <w:numFmt w:val="decimal"/>
      <w:lvlText w:val="%4."/>
      <w:lvlJc w:val="left"/>
      <w:pPr>
        <w:ind w:left="2520" w:hanging="360"/>
      </w:pPr>
    </w:lvl>
    <w:lvl w:ilvl="4" w:tplc="FB325416" w:tentative="1">
      <w:start w:val="1"/>
      <w:numFmt w:val="lowerLetter"/>
      <w:lvlText w:val="%5."/>
      <w:lvlJc w:val="left"/>
      <w:pPr>
        <w:ind w:left="3240" w:hanging="360"/>
      </w:pPr>
    </w:lvl>
    <w:lvl w:ilvl="5" w:tplc="3F4A54AA" w:tentative="1">
      <w:start w:val="1"/>
      <w:numFmt w:val="lowerRoman"/>
      <w:lvlText w:val="%6."/>
      <w:lvlJc w:val="right"/>
      <w:pPr>
        <w:ind w:left="3960" w:hanging="180"/>
      </w:pPr>
    </w:lvl>
    <w:lvl w:ilvl="6" w:tplc="5C36E288" w:tentative="1">
      <w:start w:val="1"/>
      <w:numFmt w:val="decimal"/>
      <w:lvlText w:val="%7."/>
      <w:lvlJc w:val="left"/>
      <w:pPr>
        <w:ind w:left="4680" w:hanging="360"/>
      </w:pPr>
    </w:lvl>
    <w:lvl w:ilvl="7" w:tplc="1F20784E" w:tentative="1">
      <w:start w:val="1"/>
      <w:numFmt w:val="lowerLetter"/>
      <w:lvlText w:val="%8."/>
      <w:lvlJc w:val="left"/>
      <w:pPr>
        <w:ind w:left="5400" w:hanging="360"/>
      </w:pPr>
    </w:lvl>
    <w:lvl w:ilvl="8" w:tplc="DF4AA934" w:tentative="1">
      <w:start w:val="1"/>
      <w:numFmt w:val="lowerRoman"/>
      <w:lvlText w:val="%9."/>
      <w:lvlJc w:val="right"/>
      <w:pPr>
        <w:ind w:left="6120" w:hanging="180"/>
      </w:pPr>
    </w:lvl>
  </w:abstractNum>
  <w:abstractNum w:abstractNumId="21" w15:restartNumberingAfterBreak="0">
    <w:nsid w:val="3817BA59"/>
    <w:multiLevelType w:val="hybridMultilevel"/>
    <w:tmpl w:val="FFFFFFFF"/>
    <w:lvl w:ilvl="0" w:tplc="013220D8">
      <w:start w:val="1"/>
      <w:numFmt w:val="decimal"/>
      <w:lvlText w:val="%1)"/>
      <w:lvlJc w:val="left"/>
      <w:pPr>
        <w:ind w:left="360" w:hanging="360"/>
      </w:pPr>
    </w:lvl>
    <w:lvl w:ilvl="1" w:tplc="7A0E0428">
      <w:start w:val="1"/>
      <w:numFmt w:val="lowerLetter"/>
      <w:lvlText w:val="%2."/>
      <w:lvlJc w:val="left"/>
      <w:pPr>
        <w:ind w:left="1080" w:hanging="360"/>
      </w:pPr>
    </w:lvl>
    <w:lvl w:ilvl="2" w:tplc="C98C7B16">
      <w:start w:val="1"/>
      <w:numFmt w:val="lowerRoman"/>
      <w:lvlText w:val="%3."/>
      <w:lvlJc w:val="right"/>
      <w:pPr>
        <w:ind w:left="1800" w:hanging="180"/>
      </w:pPr>
    </w:lvl>
    <w:lvl w:ilvl="3" w:tplc="6F941232">
      <w:start w:val="1"/>
      <w:numFmt w:val="decimal"/>
      <w:lvlText w:val="%4."/>
      <w:lvlJc w:val="left"/>
      <w:pPr>
        <w:ind w:left="2520" w:hanging="360"/>
      </w:pPr>
    </w:lvl>
    <w:lvl w:ilvl="4" w:tplc="7B781860">
      <w:start w:val="1"/>
      <w:numFmt w:val="lowerLetter"/>
      <w:lvlText w:val="%5."/>
      <w:lvlJc w:val="left"/>
      <w:pPr>
        <w:ind w:left="3240" w:hanging="360"/>
      </w:pPr>
    </w:lvl>
    <w:lvl w:ilvl="5" w:tplc="70A854D8">
      <w:start w:val="1"/>
      <w:numFmt w:val="lowerRoman"/>
      <w:lvlText w:val="%6."/>
      <w:lvlJc w:val="right"/>
      <w:pPr>
        <w:ind w:left="3960" w:hanging="180"/>
      </w:pPr>
    </w:lvl>
    <w:lvl w:ilvl="6" w:tplc="3CE8DF38">
      <w:start w:val="1"/>
      <w:numFmt w:val="decimal"/>
      <w:lvlText w:val="%7."/>
      <w:lvlJc w:val="left"/>
      <w:pPr>
        <w:ind w:left="4680" w:hanging="360"/>
      </w:pPr>
    </w:lvl>
    <w:lvl w:ilvl="7" w:tplc="0CAC95B2">
      <w:start w:val="1"/>
      <w:numFmt w:val="lowerLetter"/>
      <w:lvlText w:val="%8."/>
      <w:lvlJc w:val="left"/>
      <w:pPr>
        <w:ind w:left="5400" w:hanging="360"/>
      </w:pPr>
    </w:lvl>
    <w:lvl w:ilvl="8" w:tplc="4FF49978">
      <w:start w:val="1"/>
      <w:numFmt w:val="lowerRoman"/>
      <w:lvlText w:val="%9."/>
      <w:lvlJc w:val="right"/>
      <w:pPr>
        <w:ind w:left="6120" w:hanging="180"/>
      </w:pPr>
    </w:lvl>
  </w:abstractNum>
  <w:abstractNum w:abstractNumId="22" w15:restartNumberingAfterBreak="0">
    <w:nsid w:val="38EB2FC7"/>
    <w:multiLevelType w:val="hybridMultilevel"/>
    <w:tmpl w:val="FFFFFFFF"/>
    <w:lvl w:ilvl="0" w:tplc="D9C05EB8">
      <w:start w:val="2"/>
      <w:numFmt w:val="decimal"/>
      <w:lvlText w:val="(%1)"/>
      <w:lvlJc w:val="left"/>
      <w:pPr>
        <w:ind w:left="720" w:hanging="360"/>
      </w:pPr>
      <w:rPr>
        <w:rFonts w:ascii="Times New Roman" w:hAnsi="Times New Roman" w:hint="default"/>
      </w:rPr>
    </w:lvl>
    <w:lvl w:ilvl="1" w:tplc="1CF42AAE">
      <w:start w:val="1"/>
      <w:numFmt w:val="lowerLetter"/>
      <w:lvlText w:val="%2."/>
      <w:lvlJc w:val="left"/>
      <w:pPr>
        <w:ind w:left="1440" w:hanging="360"/>
      </w:pPr>
    </w:lvl>
    <w:lvl w:ilvl="2" w:tplc="D592E6AC">
      <w:start w:val="1"/>
      <w:numFmt w:val="lowerRoman"/>
      <w:lvlText w:val="%3."/>
      <w:lvlJc w:val="right"/>
      <w:pPr>
        <w:ind w:left="2160" w:hanging="180"/>
      </w:pPr>
    </w:lvl>
    <w:lvl w:ilvl="3" w:tplc="ED9C1986">
      <w:start w:val="1"/>
      <w:numFmt w:val="decimal"/>
      <w:lvlText w:val="%4."/>
      <w:lvlJc w:val="left"/>
      <w:pPr>
        <w:ind w:left="2880" w:hanging="360"/>
      </w:pPr>
    </w:lvl>
    <w:lvl w:ilvl="4" w:tplc="98D246DA">
      <w:start w:val="1"/>
      <w:numFmt w:val="lowerLetter"/>
      <w:lvlText w:val="%5."/>
      <w:lvlJc w:val="left"/>
      <w:pPr>
        <w:ind w:left="3600" w:hanging="360"/>
      </w:pPr>
    </w:lvl>
    <w:lvl w:ilvl="5" w:tplc="71E60EAE">
      <w:start w:val="1"/>
      <w:numFmt w:val="lowerRoman"/>
      <w:lvlText w:val="%6."/>
      <w:lvlJc w:val="right"/>
      <w:pPr>
        <w:ind w:left="4320" w:hanging="180"/>
      </w:pPr>
    </w:lvl>
    <w:lvl w:ilvl="6" w:tplc="88B06F60">
      <w:start w:val="1"/>
      <w:numFmt w:val="decimal"/>
      <w:lvlText w:val="%7."/>
      <w:lvlJc w:val="left"/>
      <w:pPr>
        <w:ind w:left="5040" w:hanging="360"/>
      </w:pPr>
    </w:lvl>
    <w:lvl w:ilvl="7" w:tplc="476C89D6">
      <w:start w:val="1"/>
      <w:numFmt w:val="lowerLetter"/>
      <w:lvlText w:val="%8."/>
      <w:lvlJc w:val="left"/>
      <w:pPr>
        <w:ind w:left="5760" w:hanging="360"/>
      </w:pPr>
    </w:lvl>
    <w:lvl w:ilvl="8" w:tplc="38E651F2">
      <w:start w:val="1"/>
      <w:numFmt w:val="lowerRoman"/>
      <w:lvlText w:val="%9."/>
      <w:lvlJc w:val="right"/>
      <w:pPr>
        <w:ind w:left="6480" w:hanging="180"/>
      </w:pPr>
    </w:lvl>
  </w:abstractNum>
  <w:abstractNum w:abstractNumId="23" w15:restartNumberingAfterBreak="0">
    <w:nsid w:val="3A132261"/>
    <w:multiLevelType w:val="hybridMultilevel"/>
    <w:tmpl w:val="DF1CAF64"/>
    <w:lvl w:ilvl="0" w:tplc="0CDEF78C">
      <w:start w:val="1"/>
      <w:numFmt w:val="bullet"/>
      <w:lvlText w:val=""/>
      <w:lvlJc w:val="left"/>
      <w:pPr>
        <w:ind w:left="720" w:hanging="360"/>
      </w:pPr>
      <w:rPr>
        <w:rFonts w:ascii="Symbol" w:hAnsi="Symbol" w:hint="default"/>
      </w:rPr>
    </w:lvl>
    <w:lvl w:ilvl="1" w:tplc="7BB666BA">
      <w:start w:val="1"/>
      <w:numFmt w:val="bullet"/>
      <w:lvlText w:val="o"/>
      <w:lvlJc w:val="left"/>
      <w:pPr>
        <w:ind w:left="1440" w:hanging="360"/>
      </w:pPr>
      <w:rPr>
        <w:rFonts w:ascii="Courier New" w:hAnsi="Courier New" w:hint="default"/>
      </w:rPr>
    </w:lvl>
    <w:lvl w:ilvl="2" w:tplc="808ACD20">
      <w:start w:val="1"/>
      <w:numFmt w:val="bullet"/>
      <w:lvlText w:val=""/>
      <w:lvlJc w:val="left"/>
      <w:pPr>
        <w:ind w:left="2160" w:hanging="360"/>
      </w:pPr>
      <w:rPr>
        <w:rFonts w:ascii="Wingdings" w:hAnsi="Wingdings" w:hint="default"/>
      </w:rPr>
    </w:lvl>
    <w:lvl w:ilvl="3" w:tplc="FED03B98">
      <w:start w:val="1"/>
      <w:numFmt w:val="bullet"/>
      <w:lvlText w:val=""/>
      <w:lvlJc w:val="left"/>
      <w:pPr>
        <w:ind w:left="2880" w:hanging="360"/>
      </w:pPr>
      <w:rPr>
        <w:rFonts w:ascii="Symbol" w:hAnsi="Symbol" w:hint="default"/>
      </w:rPr>
    </w:lvl>
    <w:lvl w:ilvl="4" w:tplc="B9965146">
      <w:start w:val="1"/>
      <w:numFmt w:val="bullet"/>
      <w:lvlText w:val="o"/>
      <w:lvlJc w:val="left"/>
      <w:pPr>
        <w:ind w:left="3600" w:hanging="360"/>
      </w:pPr>
      <w:rPr>
        <w:rFonts w:ascii="Courier New" w:hAnsi="Courier New" w:hint="default"/>
      </w:rPr>
    </w:lvl>
    <w:lvl w:ilvl="5" w:tplc="617EABCA">
      <w:start w:val="1"/>
      <w:numFmt w:val="bullet"/>
      <w:lvlText w:val=""/>
      <w:lvlJc w:val="left"/>
      <w:pPr>
        <w:ind w:left="4320" w:hanging="360"/>
      </w:pPr>
      <w:rPr>
        <w:rFonts w:ascii="Wingdings" w:hAnsi="Wingdings" w:hint="default"/>
      </w:rPr>
    </w:lvl>
    <w:lvl w:ilvl="6" w:tplc="0E10D3A8">
      <w:start w:val="1"/>
      <w:numFmt w:val="bullet"/>
      <w:lvlText w:val=""/>
      <w:lvlJc w:val="left"/>
      <w:pPr>
        <w:ind w:left="5040" w:hanging="360"/>
      </w:pPr>
      <w:rPr>
        <w:rFonts w:ascii="Symbol" w:hAnsi="Symbol" w:hint="default"/>
      </w:rPr>
    </w:lvl>
    <w:lvl w:ilvl="7" w:tplc="8EC6BF64">
      <w:start w:val="1"/>
      <w:numFmt w:val="bullet"/>
      <w:lvlText w:val="o"/>
      <w:lvlJc w:val="left"/>
      <w:pPr>
        <w:ind w:left="5760" w:hanging="360"/>
      </w:pPr>
      <w:rPr>
        <w:rFonts w:ascii="Courier New" w:hAnsi="Courier New" w:hint="default"/>
      </w:rPr>
    </w:lvl>
    <w:lvl w:ilvl="8" w:tplc="E6ACE442">
      <w:start w:val="1"/>
      <w:numFmt w:val="bullet"/>
      <w:lvlText w:val=""/>
      <w:lvlJc w:val="left"/>
      <w:pPr>
        <w:ind w:left="6480" w:hanging="360"/>
      </w:pPr>
      <w:rPr>
        <w:rFonts w:ascii="Wingdings" w:hAnsi="Wingdings" w:hint="default"/>
      </w:rPr>
    </w:lvl>
  </w:abstractNum>
  <w:abstractNum w:abstractNumId="24" w15:restartNumberingAfterBreak="0">
    <w:nsid w:val="3B18A37D"/>
    <w:multiLevelType w:val="hybridMultilevel"/>
    <w:tmpl w:val="FFFFFFFF"/>
    <w:lvl w:ilvl="0" w:tplc="2512A89A">
      <w:start w:val="3"/>
      <w:numFmt w:val="decimal"/>
      <w:lvlText w:val="(%1)"/>
      <w:lvlJc w:val="left"/>
      <w:pPr>
        <w:ind w:left="720" w:hanging="360"/>
      </w:pPr>
      <w:rPr>
        <w:rFonts w:ascii="Times New Roman" w:hAnsi="Times New Roman" w:hint="default"/>
      </w:rPr>
    </w:lvl>
    <w:lvl w:ilvl="1" w:tplc="A2D6847A">
      <w:start w:val="1"/>
      <w:numFmt w:val="lowerLetter"/>
      <w:lvlText w:val="%2."/>
      <w:lvlJc w:val="left"/>
      <w:pPr>
        <w:ind w:left="1440" w:hanging="360"/>
      </w:pPr>
    </w:lvl>
    <w:lvl w:ilvl="2" w:tplc="C8D63148">
      <w:start w:val="1"/>
      <w:numFmt w:val="lowerRoman"/>
      <w:lvlText w:val="%3."/>
      <w:lvlJc w:val="right"/>
      <w:pPr>
        <w:ind w:left="2160" w:hanging="180"/>
      </w:pPr>
    </w:lvl>
    <w:lvl w:ilvl="3" w:tplc="12CED770">
      <w:start w:val="1"/>
      <w:numFmt w:val="decimal"/>
      <w:lvlText w:val="%4."/>
      <w:lvlJc w:val="left"/>
      <w:pPr>
        <w:ind w:left="2880" w:hanging="360"/>
      </w:pPr>
    </w:lvl>
    <w:lvl w:ilvl="4" w:tplc="7C18448E">
      <w:start w:val="1"/>
      <w:numFmt w:val="lowerLetter"/>
      <w:lvlText w:val="%5."/>
      <w:lvlJc w:val="left"/>
      <w:pPr>
        <w:ind w:left="3600" w:hanging="360"/>
      </w:pPr>
    </w:lvl>
    <w:lvl w:ilvl="5" w:tplc="5AC4993E">
      <w:start w:val="1"/>
      <w:numFmt w:val="lowerRoman"/>
      <w:lvlText w:val="%6."/>
      <w:lvlJc w:val="right"/>
      <w:pPr>
        <w:ind w:left="4320" w:hanging="180"/>
      </w:pPr>
    </w:lvl>
    <w:lvl w:ilvl="6" w:tplc="6ADE594C">
      <w:start w:val="1"/>
      <w:numFmt w:val="decimal"/>
      <w:lvlText w:val="%7."/>
      <w:lvlJc w:val="left"/>
      <w:pPr>
        <w:ind w:left="5040" w:hanging="360"/>
      </w:pPr>
    </w:lvl>
    <w:lvl w:ilvl="7" w:tplc="1A84BBC2">
      <w:start w:val="1"/>
      <w:numFmt w:val="lowerLetter"/>
      <w:lvlText w:val="%8."/>
      <w:lvlJc w:val="left"/>
      <w:pPr>
        <w:ind w:left="5760" w:hanging="360"/>
      </w:pPr>
    </w:lvl>
    <w:lvl w:ilvl="8" w:tplc="A15E431A">
      <w:start w:val="1"/>
      <w:numFmt w:val="lowerRoman"/>
      <w:lvlText w:val="%9."/>
      <w:lvlJc w:val="right"/>
      <w:pPr>
        <w:ind w:left="6480" w:hanging="180"/>
      </w:pPr>
    </w:lvl>
  </w:abstractNum>
  <w:abstractNum w:abstractNumId="25" w15:restartNumberingAfterBreak="0">
    <w:nsid w:val="3D871D35"/>
    <w:multiLevelType w:val="hybridMultilevel"/>
    <w:tmpl w:val="7C5091C8"/>
    <w:lvl w:ilvl="0" w:tplc="1744093C">
      <w:start w:val="1"/>
      <w:numFmt w:val="decimal"/>
      <w:lvlText w:val="%1)"/>
      <w:lvlJc w:val="left"/>
      <w:pPr>
        <w:ind w:left="360" w:hanging="360"/>
      </w:pPr>
    </w:lvl>
    <w:lvl w:ilvl="1" w:tplc="8ADA37C0" w:tentative="1">
      <w:start w:val="1"/>
      <w:numFmt w:val="lowerLetter"/>
      <w:lvlText w:val="%2."/>
      <w:lvlJc w:val="left"/>
      <w:pPr>
        <w:ind w:left="1080" w:hanging="360"/>
      </w:pPr>
    </w:lvl>
    <w:lvl w:ilvl="2" w:tplc="4150FE96" w:tentative="1">
      <w:start w:val="1"/>
      <w:numFmt w:val="lowerRoman"/>
      <w:lvlText w:val="%3."/>
      <w:lvlJc w:val="right"/>
      <w:pPr>
        <w:ind w:left="1800" w:hanging="180"/>
      </w:pPr>
    </w:lvl>
    <w:lvl w:ilvl="3" w:tplc="7B7A5480" w:tentative="1">
      <w:start w:val="1"/>
      <w:numFmt w:val="decimal"/>
      <w:lvlText w:val="%4."/>
      <w:lvlJc w:val="left"/>
      <w:pPr>
        <w:ind w:left="2520" w:hanging="360"/>
      </w:pPr>
    </w:lvl>
    <w:lvl w:ilvl="4" w:tplc="1ACEB180" w:tentative="1">
      <w:start w:val="1"/>
      <w:numFmt w:val="lowerLetter"/>
      <w:lvlText w:val="%5."/>
      <w:lvlJc w:val="left"/>
      <w:pPr>
        <w:ind w:left="3240" w:hanging="360"/>
      </w:pPr>
    </w:lvl>
    <w:lvl w:ilvl="5" w:tplc="2750AA4A" w:tentative="1">
      <w:start w:val="1"/>
      <w:numFmt w:val="lowerRoman"/>
      <w:lvlText w:val="%6."/>
      <w:lvlJc w:val="right"/>
      <w:pPr>
        <w:ind w:left="3960" w:hanging="180"/>
      </w:pPr>
    </w:lvl>
    <w:lvl w:ilvl="6" w:tplc="6B586694" w:tentative="1">
      <w:start w:val="1"/>
      <w:numFmt w:val="decimal"/>
      <w:lvlText w:val="%7."/>
      <w:lvlJc w:val="left"/>
      <w:pPr>
        <w:ind w:left="4680" w:hanging="360"/>
      </w:pPr>
    </w:lvl>
    <w:lvl w:ilvl="7" w:tplc="ACBC3DE2" w:tentative="1">
      <w:start w:val="1"/>
      <w:numFmt w:val="lowerLetter"/>
      <w:lvlText w:val="%8."/>
      <w:lvlJc w:val="left"/>
      <w:pPr>
        <w:ind w:left="5400" w:hanging="360"/>
      </w:pPr>
    </w:lvl>
    <w:lvl w:ilvl="8" w:tplc="60E24FE8" w:tentative="1">
      <w:start w:val="1"/>
      <w:numFmt w:val="lowerRoman"/>
      <w:lvlText w:val="%9."/>
      <w:lvlJc w:val="right"/>
      <w:pPr>
        <w:ind w:left="6120" w:hanging="180"/>
      </w:pPr>
    </w:lvl>
  </w:abstractNum>
  <w:abstractNum w:abstractNumId="26" w15:restartNumberingAfterBreak="0">
    <w:nsid w:val="3DA7A940"/>
    <w:multiLevelType w:val="hybridMultilevel"/>
    <w:tmpl w:val="FFFFFFFF"/>
    <w:lvl w:ilvl="0" w:tplc="F6BAC70A">
      <w:start w:val="3"/>
      <w:numFmt w:val="decimal"/>
      <w:lvlText w:val="%1."/>
      <w:lvlJc w:val="left"/>
      <w:pPr>
        <w:ind w:left="720" w:hanging="360"/>
      </w:pPr>
    </w:lvl>
    <w:lvl w:ilvl="1" w:tplc="77FC617C">
      <w:start w:val="1"/>
      <w:numFmt w:val="lowerLetter"/>
      <w:lvlText w:val="%2."/>
      <w:lvlJc w:val="left"/>
      <w:pPr>
        <w:ind w:left="1440" w:hanging="360"/>
      </w:pPr>
    </w:lvl>
    <w:lvl w:ilvl="2" w:tplc="68F03474">
      <w:start w:val="1"/>
      <w:numFmt w:val="lowerRoman"/>
      <w:lvlText w:val="%3."/>
      <w:lvlJc w:val="right"/>
      <w:pPr>
        <w:ind w:left="2160" w:hanging="180"/>
      </w:pPr>
    </w:lvl>
    <w:lvl w:ilvl="3" w:tplc="BC5EEE68">
      <w:start w:val="1"/>
      <w:numFmt w:val="decimal"/>
      <w:lvlText w:val="%4."/>
      <w:lvlJc w:val="left"/>
      <w:pPr>
        <w:ind w:left="2880" w:hanging="360"/>
      </w:pPr>
    </w:lvl>
    <w:lvl w:ilvl="4" w:tplc="B1825A6A">
      <w:start w:val="1"/>
      <w:numFmt w:val="lowerLetter"/>
      <w:lvlText w:val="%5."/>
      <w:lvlJc w:val="left"/>
      <w:pPr>
        <w:ind w:left="3600" w:hanging="360"/>
      </w:pPr>
    </w:lvl>
    <w:lvl w:ilvl="5" w:tplc="18E68F74">
      <w:start w:val="1"/>
      <w:numFmt w:val="lowerRoman"/>
      <w:lvlText w:val="%6."/>
      <w:lvlJc w:val="right"/>
      <w:pPr>
        <w:ind w:left="4320" w:hanging="180"/>
      </w:pPr>
    </w:lvl>
    <w:lvl w:ilvl="6" w:tplc="DF821F22">
      <w:start w:val="1"/>
      <w:numFmt w:val="decimal"/>
      <w:lvlText w:val="%7."/>
      <w:lvlJc w:val="left"/>
      <w:pPr>
        <w:ind w:left="5040" w:hanging="360"/>
      </w:pPr>
    </w:lvl>
    <w:lvl w:ilvl="7" w:tplc="DE24A55E">
      <w:start w:val="1"/>
      <w:numFmt w:val="lowerLetter"/>
      <w:lvlText w:val="%8."/>
      <w:lvlJc w:val="left"/>
      <w:pPr>
        <w:ind w:left="5760" w:hanging="360"/>
      </w:pPr>
    </w:lvl>
    <w:lvl w:ilvl="8" w:tplc="891EE2EC">
      <w:start w:val="1"/>
      <w:numFmt w:val="lowerRoman"/>
      <w:lvlText w:val="%9."/>
      <w:lvlJc w:val="right"/>
      <w:pPr>
        <w:ind w:left="6480" w:hanging="180"/>
      </w:pPr>
    </w:lvl>
  </w:abstractNum>
  <w:abstractNum w:abstractNumId="27" w15:restartNumberingAfterBreak="0">
    <w:nsid w:val="3E715F3E"/>
    <w:multiLevelType w:val="hybridMultilevel"/>
    <w:tmpl w:val="FFFFFFFF"/>
    <w:lvl w:ilvl="0" w:tplc="2A461B24">
      <w:start w:val="2"/>
      <w:numFmt w:val="decimal"/>
      <w:lvlText w:val="%1."/>
      <w:lvlJc w:val="left"/>
      <w:pPr>
        <w:ind w:left="720" w:hanging="360"/>
      </w:pPr>
    </w:lvl>
    <w:lvl w:ilvl="1" w:tplc="A150278A">
      <w:start w:val="1"/>
      <w:numFmt w:val="lowerLetter"/>
      <w:lvlText w:val="%2."/>
      <w:lvlJc w:val="left"/>
      <w:pPr>
        <w:ind w:left="1440" w:hanging="360"/>
      </w:pPr>
    </w:lvl>
    <w:lvl w:ilvl="2" w:tplc="4ECA12AC">
      <w:start w:val="1"/>
      <w:numFmt w:val="lowerRoman"/>
      <w:lvlText w:val="%3."/>
      <w:lvlJc w:val="right"/>
      <w:pPr>
        <w:ind w:left="2160" w:hanging="180"/>
      </w:pPr>
    </w:lvl>
    <w:lvl w:ilvl="3" w:tplc="93F825B2">
      <w:start w:val="1"/>
      <w:numFmt w:val="decimal"/>
      <w:lvlText w:val="%4."/>
      <w:lvlJc w:val="left"/>
      <w:pPr>
        <w:ind w:left="2880" w:hanging="360"/>
      </w:pPr>
    </w:lvl>
    <w:lvl w:ilvl="4" w:tplc="82546A6C">
      <w:start w:val="1"/>
      <w:numFmt w:val="lowerLetter"/>
      <w:lvlText w:val="%5."/>
      <w:lvlJc w:val="left"/>
      <w:pPr>
        <w:ind w:left="3600" w:hanging="360"/>
      </w:pPr>
    </w:lvl>
    <w:lvl w:ilvl="5" w:tplc="2F1CA42A">
      <w:start w:val="1"/>
      <w:numFmt w:val="lowerRoman"/>
      <w:lvlText w:val="%6."/>
      <w:lvlJc w:val="right"/>
      <w:pPr>
        <w:ind w:left="4320" w:hanging="180"/>
      </w:pPr>
    </w:lvl>
    <w:lvl w:ilvl="6" w:tplc="734208AA">
      <w:start w:val="1"/>
      <w:numFmt w:val="decimal"/>
      <w:lvlText w:val="%7."/>
      <w:lvlJc w:val="left"/>
      <w:pPr>
        <w:ind w:left="5040" w:hanging="360"/>
      </w:pPr>
    </w:lvl>
    <w:lvl w:ilvl="7" w:tplc="E364F008">
      <w:start w:val="1"/>
      <w:numFmt w:val="lowerLetter"/>
      <w:lvlText w:val="%8."/>
      <w:lvlJc w:val="left"/>
      <w:pPr>
        <w:ind w:left="5760" w:hanging="360"/>
      </w:pPr>
    </w:lvl>
    <w:lvl w:ilvl="8" w:tplc="27125E3C">
      <w:start w:val="1"/>
      <w:numFmt w:val="lowerRoman"/>
      <w:lvlText w:val="%9."/>
      <w:lvlJc w:val="right"/>
      <w:pPr>
        <w:ind w:left="6480" w:hanging="180"/>
      </w:pPr>
    </w:lvl>
  </w:abstractNum>
  <w:abstractNum w:abstractNumId="28" w15:restartNumberingAfterBreak="0">
    <w:nsid w:val="3F3165B5"/>
    <w:multiLevelType w:val="hybridMultilevel"/>
    <w:tmpl w:val="FFFFFFFF"/>
    <w:lvl w:ilvl="0" w:tplc="DDCA08BA">
      <w:start w:val="1"/>
      <w:numFmt w:val="decimal"/>
      <w:lvlText w:val="(%1)"/>
      <w:lvlJc w:val="left"/>
      <w:pPr>
        <w:ind w:left="720" w:hanging="360"/>
      </w:pPr>
    </w:lvl>
    <w:lvl w:ilvl="1" w:tplc="3A844D78">
      <w:start w:val="1"/>
      <w:numFmt w:val="lowerLetter"/>
      <w:lvlText w:val="%2."/>
      <w:lvlJc w:val="left"/>
      <w:pPr>
        <w:ind w:left="1440" w:hanging="360"/>
      </w:pPr>
    </w:lvl>
    <w:lvl w:ilvl="2" w:tplc="85325DB4">
      <w:start w:val="1"/>
      <w:numFmt w:val="lowerRoman"/>
      <w:lvlText w:val="%3."/>
      <w:lvlJc w:val="right"/>
      <w:pPr>
        <w:ind w:left="2160" w:hanging="180"/>
      </w:pPr>
    </w:lvl>
    <w:lvl w:ilvl="3" w:tplc="1A860612">
      <w:start w:val="1"/>
      <w:numFmt w:val="decimal"/>
      <w:lvlText w:val="%4."/>
      <w:lvlJc w:val="left"/>
      <w:pPr>
        <w:ind w:left="2880" w:hanging="360"/>
      </w:pPr>
    </w:lvl>
    <w:lvl w:ilvl="4" w:tplc="18D6098A">
      <w:start w:val="1"/>
      <w:numFmt w:val="lowerLetter"/>
      <w:lvlText w:val="%5."/>
      <w:lvlJc w:val="left"/>
      <w:pPr>
        <w:ind w:left="3600" w:hanging="360"/>
      </w:pPr>
    </w:lvl>
    <w:lvl w:ilvl="5" w:tplc="5A56F2B0">
      <w:start w:val="1"/>
      <w:numFmt w:val="lowerRoman"/>
      <w:lvlText w:val="%6."/>
      <w:lvlJc w:val="right"/>
      <w:pPr>
        <w:ind w:left="4320" w:hanging="180"/>
      </w:pPr>
    </w:lvl>
    <w:lvl w:ilvl="6" w:tplc="D568728E">
      <w:start w:val="1"/>
      <w:numFmt w:val="decimal"/>
      <w:lvlText w:val="%7."/>
      <w:lvlJc w:val="left"/>
      <w:pPr>
        <w:ind w:left="5040" w:hanging="360"/>
      </w:pPr>
    </w:lvl>
    <w:lvl w:ilvl="7" w:tplc="1556C698">
      <w:start w:val="1"/>
      <w:numFmt w:val="lowerLetter"/>
      <w:lvlText w:val="%8."/>
      <w:lvlJc w:val="left"/>
      <w:pPr>
        <w:ind w:left="5760" w:hanging="360"/>
      </w:pPr>
    </w:lvl>
    <w:lvl w:ilvl="8" w:tplc="35DC87FC">
      <w:start w:val="1"/>
      <w:numFmt w:val="lowerRoman"/>
      <w:lvlText w:val="%9."/>
      <w:lvlJc w:val="right"/>
      <w:pPr>
        <w:ind w:left="6480" w:hanging="180"/>
      </w:pPr>
    </w:lvl>
  </w:abstractNum>
  <w:abstractNum w:abstractNumId="29" w15:restartNumberingAfterBreak="0">
    <w:nsid w:val="40C65F28"/>
    <w:multiLevelType w:val="hybridMultilevel"/>
    <w:tmpl w:val="FFFFFFFF"/>
    <w:lvl w:ilvl="0" w:tplc="BAF27608">
      <w:start w:val="1"/>
      <w:numFmt w:val="decimal"/>
      <w:lvlText w:val="%1)"/>
      <w:lvlJc w:val="left"/>
      <w:pPr>
        <w:ind w:left="720" w:hanging="360"/>
      </w:pPr>
    </w:lvl>
    <w:lvl w:ilvl="1" w:tplc="79202EA6">
      <w:start w:val="1"/>
      <w:numFmt w:val="lowerLetter"/>
      <w:lvlText w:val="%2."/>
      <w:lvlJc w:val="left"/>
      <w:pPr>
        <w:ind w:left="1440" w:hanging="360"/>
      </w:pPr>
    </w:lvl>
    <w:lvl w:ilvl="2" w:tplc="03A2B62A">
      <w:start w:val="1"/>
      <w:numFmt w:val="lowerRoman"/>
      <w:lvlText w:val="%3."/>
      <w:lvlJc w:val="right"/>
      <w:pPr>
        <w:ind w:left="2160" w:hanging="180"/>
      </w:pPr>
    </w:lvl>
    <w:lvl w:ilvl="3" w:tplc="F824FE84">
      <w:start w:val="1"/>
      <w:numFmt w:val="decimal"/>
      <w:lvlText w:val="%4."/>
      <w:lvlJc w:val="left"/>
      <w:pPr>
        <w:ind w:left="2880" w:hanging="360"/>
      </w:pPr>
    </w:lvl>
    <w:lvl w:ilvl="4" w:tplc="D7823792">
      <w:start w:val="1"/>
      <w:numFmt w:val="lowerLetter"/>
      <w:lvlText w:val="%5."/>
      <w:lvlJc w:val="left"/>
      <w:pPr>
        <w:ind w:left="3600" w:hanging="360"/>
      </w:pPr>
    </w:lvl>
    <w:lvl w:ilvl="5" w:tplc="4CD4E810">
      <w:start w:val="1"/>
      <w:numFmt w:val="lowerRoman"/>
      <w:lvlText w:val="%6."/>
      <w:lvlJc w:val="right"/>
      <w:pPr>
        <w:ind w:left="4320" w:hanging="180"/>
      </w:pPr>
    </w:lvl>
    <w:lvl w:ilvl="6" w:tplc="3976AF22">
      <w:start w:val="1"/>
      <w:numFmt w:val="decimal"/>
      <w:lvlText w:val="%7."/>
      <w:lvlJc w:val="left"/>
      <w:pPr>
        <w:ind w:left="5040" w:hanging="360"/>
      </w:pPr>
    </w:lvl>
    <w:lvl w:ilvl="7" w:tplc="4072D894">
      <w:start w:val="1"/>
      <w:numFmt w:val="lowerLetter"/>
      <w:lvlText w:val="%8."/>
      <w:lvlJc w:val="left"/>
      <w:pPr>
        <w:ind w:left="5760" w:hanging="360"/>
      </w:pPr>
    </w:lvl>
    <w:lvl w:ilvl="8" w:tplc="45845D2E">
      <w:start w:val="1"/>
      <w:numFmt w:val="lowerRoman"/>
      <w:lvlText w:val="%9."/>
      <w:lvlJc w:val="right"/>
      <w:pPr>
        <w:ind w:left="6480" w:hanging="180"/>
      </w:pPr>
    </w:lvl>
  </w:abstractNum>
  <w:abstractNum w:abstractNumId="30" w15:restartNumberingAfterBreak="0">
    <w:nsid w:val="41B3498C"/>
    <w:multiLevelType w:val="hybridMultilevel"/>
    <w:tmpl w:val="FFFFFFFF"/>
    <w:lvl w:ilvl="0" w:tplc="80B64AA8">
      <w:start w:val="1"/>
      <w:numFmt w:val="decimal"/>
      <w:lvlText w:val="(%1)"/>
      <w:lvlJc w:val="left"/>
      <w:pPr>
        <w:ind w:left="720" w:hanging="360"/>
      </w:pPr>
    </w:lvl>
    <w:lvl w:ilvl="1" w:tplc="A6244DE0">
      <w:start w:val="1"/>
      <w:numFmt w:val="lowerLetter"/>
      <w:lvlText w:val="%2."/>
      <w:lvlJc w:val="left"/>
      <w:pPr>
        <w:ind w:left="1440" w:hanging="360"/>
      </w:pPr>
    </w:lvl>
    <w:lvl w:ilvl="2" w:tplc="F364FED2">
      <w:start w:val="1"/>
      <w:numFmt w:val="lowerRoman"/>
      <w:lvlText w:val="%3."/>
      <w:lvlJc w:val="right"/>
      <w:pPr>
        <w:ind w:left="2160" w:hanging="180"/>
      </w:pPr>
    </w:lvl>
    <w:lvl w:ilvl="3" w:tplc="44FE2314">
      <w:start w:val="1"/>
      <w:numFmt w:val="decimal"/>
      <w:lvlText w:val="%4."/>
      <w:lvlJc w:val="left"/>
      <w:pPr>
        <w:ind w:left="2880" w:hanging="360"/>
      </w:pPr>
    </w:lvl>
    <w:lvl w:ilvl="4" w:tplc="410CB45A">
      <w:start w:val="1"/>
      <w:numFmt w:val="lowerLetter"/>
      <w:lvlText w:val="%5."/>
      <w:lvlJc w:val="left"/>
      <w:pPr>
        <w:ind w:left="3600" w:hanging="360"/>
      </w:pPr>
    </w:lvl>
    <w:lvl w:ilvl="5" w:tplc="4CDABD60">
      <w:start w:val="1"/>
      <w:numFmt w:val="lowerRoman"/>
      <w:lvlText w:val="%6."/>
      <w:lvlJc w:val="right"/>
      <w:pPr>
        <w:ind w:left="4320" w:hanging="180"/>
      </w:pPr>
    </w:lvl>
    <w:lvl w:ilvl="6" w:tplc="AC34D21C">
      <w:start w:val="1"/>
      <w:numFmt w:val="decimal"/>
      <w:lvlText w:val="%7."/>
      <w:lvlJc w:val="left"/>
      <w:pPr>
        <w:ind w:left="5040" w:hanging="360"/>
      </w:pPr>
    </w:lvl>
    <w:lvl w:ilvl="7" w:tplc="22A452F2">
      <w:start w:val="1"/>
      <w:numFmt w:val="lowerLetter"/>
      <w:lvlText w:val="%8."/>
      <w:lvlJc w:val="left"/>
      <w:pPr>
        <w:ind w:left="5760" w:hanging="360"/>
      </w:pPr>
    </w:lvl>
    <w:lvl w:ilvl="8" w:tplc="654EC4DE">
      <w:start w:val="1"/>
      <w:numFmt w:val="lowerRoman"/>
      <w:lvlText w:val="%9."/>
      <w:lvlJc w:val="right"/>
      <w:pPr>
        <w:ind w:left="6480" w:hanging="180"/>
      </w:pPr>
    </w:lvl>
  </w:abstractNum>
  <w:abstractNum w:abstractNumId="31" w15:restartNumberingAfterBreak="0">
    <w:nsid w:val="41BA372D"/>
    <w:multiLevelType w:val="hybridMultilevel"/>
    <w:tmpl w:val="FFFFFFFF"/>
    <w:lvl w:ilvl="0" w:tplc="D8B64114">
      <w:start w:val="1"/>
      <w:numFmt w:val="decimal"/>
      <w:lvlText w:val="(%1)"/>
      <w:lvlJc w:val="left"/>
      <w:pPr>
        <w:ind w:left="720" w:hanging="360"/>
      </w:pPr>
    </w:lvl>
    <w:lvl w:ilvl="1" w:tplc="17A6C4D2">
      <w:start w:val="1"/>
      <w:numFmt w:val="lowerLetter"/>
      <w:lvlText w:val="%2."/>
      <w:lvlJc w:val="left"/>
      <w:pPr>
        <w:ind w:left="1440" w:hanging="360"/>
      </w:pPr>
    </w:lvl>
    <w:lvl w:ilvl="2" w:tplc="378AFBA4">
      <w:start w:val="1"/>
      <w:numFmt w:val="lowerRoman"/>
      <w:lvlText w:val="%3."/>
      <w:lvlJc w:val="right"/>
      <w:pPr>
        <w:ind w:left="2160" w:hanging="180"/>
      </w:pPr>
    </w:lvl>
    <w:lvl w:ilvl="3" w:tplc="737CDF58">
      <w:start w:val="1"/>
      <w:numFmt w:val="decimal"/>
      <w:lvlText w:val="%4."/>
      <w:lvlJc w:val="left"/>
      <w:pPr>
        <w:ind w:left="2880" w:hanging="360"/>
      </w:pPr>
    </w:lvl>
    <w:lvl w:ilvl="4" w:tplc="B26C549C">
      <w:start w:val="1"/>
      <w:numFmt w:val="lowerLetter"/>
      <w:lvlText w:val="%5."/>
      <w:lvlJc w:val="left"/>
      <w:pPr>
        <w:ind w:left="3600" w:hanging="360"/>
      </w:pPr>
    </w:lvl>
    <w:lvl w:ilvl="5" w:tplc="58EA7D96">
      <w:start w:val="1"/>
      <w:numFmt w:val="lowerRoman"/>
      <w:lvlText w:val="%6."/>
      <w:lvlJc w:val="right"/>
      <w:pPr>
        <w:ind w:left="4320" w:hanging="180"/>
      </w:pPr>
    </w:lvl>
    <w:lvl w:ilvl="6" w:tplc="7AAE0646">
      <w:start w:val="1"/>
      <w:numFmt w:val="decimal"/>
      <w:lvlText w:val="%7."/>
      <w:lvlJc w:val="left"/>
      <w:pPr>
        <w:ind w:left="5040" w:hanging="360"/>
      </w:pPr>
    </w:lvl>
    <w:lvl w:ilvl="7" w:tplc="1278DB26">
      <w:start w:val="1"/>
      <w:numFmt w:val="lowerLetter"/>
      <w:lvlText w:val="%8."/>
      <w:lvlJc w:val="left"/>
      <w:pPr>
        <w:ind w:left="5760" w:hanging="360"/>
      </w:pPr>
    </w:lvl>
    <w:lvl w:ilvl="8" w:tplc="E1F651E8">
      <w:start w:val="1"/>
      <w:numFmt w:val="lowerRoman"/>
      <w:lvlText w:val="%9."/>
      <w:lvlJc w:val="right"/>
      <w:pPr>
        <w:ind w:left="6480" w:hanging="180"/>
      </w:pPr>
    </w:lvl>
  </w:abstractNum>
  <w:abstractNum w:abstractNumId="32" w15:restartNumberingAfterBreak="0">
    <w:nsid w:val="4259DF0C"/>
    <w:multiLevelType w:val="hybridMultilevel"/>
    <w:tmpl w:val="156E7B80"/>
    <w:lvl w:ilvl="0" w:tplc="FFFFFFFF">
      <w:start w:val="1"/>
      <w:numFmt w:val="decimal"/>
      <w:lvlText w:val="(%1)"/>
      <w:lvlJc w:val="left"/>
      <w:pPr>
        <w:ind w:left="720" w:hanging="360"/>
      </w:pPr>
    </w:lvl>
    <w:lvl w:ilvl="1" w:tplc="57CCAC94">
      <w:start w:val="1"/>
      <w:numFmt w:val="lowerLetter"/>
      <w:lvlText w:val="%2."/>
      <w:lvlJc w:val="left"/>
      <w:pPr>
        <w:ind w:left="1440" w:hanging="360"/>
      </w:pPr>
    </w:lvl>
    <w:lvl w:ilvl="2" w:tplc="546E7C8A">
      <w:start w:val="1"/>
      <w:numFmt w:val="lowerRoman"/>
      <w:lvlText w:val="%3."/>
      <w:lvlJc w:val="right"/>
      <w:pPr>
        <w:ind w:left="2160" w:hanging="180"/>
      </w:pPr>
    </w:lvl>
    <w:lvl w:ilvl="3" w:tplc="1A9A0562">
      <w:start w:val="1"/>
      <w:numFmt w:val="decimal"/>
      <w:lvlText w:val="%4."/>
      <w:lvlJc w:val="left"/>
      <w:pPr>
        <w:ind w:left="2880" w:hanging="360"/>
      </w:pPr>
    </w:lvl>
    <w:lvl w:ilvl="4" w:tplc="049C1986">
      <w:start w:val="1"/>
      <w:numFmt w:val="lowerLetter"/>
      <w:lvlText w:val="%5."/>
      <w:lvlJc w:val="left"/>
      <w:pPr>
        <w:ind w:left="3600" w:hanging="360"/>
      </w:pPr>
    </w:lvl>
    <w:lvl w:ilvl="5" w:tplc="887ED4D8">
      <w:start w:val="1"/>
      <w:numFmt w:val="lowerRoman"/>
      <w:lvlText w:val="%6."/>
      <w:lvlJc w:val="right"/>
      <w:pPr>
        <w:ind w:left="4320" w:hanging="180"/>
      </w:pPr>
    </w:lvl>
    <w:lvl w:ilvl="6" w:tplc="14182636">
      <w:start w:val="1"/>
      <w:numFmt w:val="decimal"/>
      <w:lvlText w:val="%7."/>
      <w:lvlJc w:val="left"/>
      <w:pPr>
        <w:ind w:left="5040" w:hanging="360"/>
      </w:pPr>
    </w:lvl>
    <w:lvl w:ilvl="7" w:tplc="35C677E6">
      <w:start w:val="1"/>
      <w:numFmt w:val="lowerLetter"/>
      <w:lvlText w:val="%8."/>
      <w:lvlJc w:val="left"/>
      <w:pPr>
        <w:ind w:left="5760" w:hanging="360"/>
      </w:pPr>
    </w:lvl>
    <w:lvl w:ilvl="8" w:tplc="3FAC2608">
      <w:start w:val="1"/>
      <w:numFmt w:val="lowerRoman"/>
      <w:lvlText w:val="%9."/>
      <w:lvlJc w:val="right"/>
      <w:pPr>
        <w:ind w:left="6480" w:hanging="180"/>
      </w:pPr>
    </w:lvl>
  </w:abstractNum>
  <w:abstractNum w:abstractNumId="33" w15:restartNumberingAfterBreak="0">
    <w:nsid w:val="44DFA30B"/>
    <w:multiLevelType w:val="hybridMultilevel"/>
    <w:tmpl w:val="FFFFFFFF"/>
    <w:lvl w:ilvl="0" w:tplc="449457CE">
      <w:start w:val="1"/>
      <w:numFmt w:val="decimal"/>
      <w:lvlText w:val="%1)"/>
      <w:lvlJc w:val="left"/>
      <w:pPr>
        <w:ind w:left="720" w:hanging="360"/>
      </w:pPr>
    </w:lvl>
    <w:lvl w:ilvl="1" w:tplc="D1F65128">
      <w:start w:val="1"/>
      <w:numFmt w:val="lowerLetter"/>
      <w:lvlText w:val="%2."/>
      <w:lvlJc w:val="left"/>
      <w:pPr>
        <w:ind w:left="1440" w:hanging="360"/>
      </w:pPr>
    </w:lvl>
    <w:lvl w:ilvl="2" w:tplc="C528244E">
      <w:start w:val="1"/>
      <w:numFmt w:val="lowerRoman"/>
      <w:lvlText w:val="%3."/>
      <w:lvlJc w:val="right"/>
      <w:pPr>
        <w:ind w:left="2160" w:hanging="180"/>
      </w:pPr>
    </w:lvl>
    <w:lvl w:ilvl="3" w:tplc="215E6614">
      <w:start w:val="1"/>
      <w:numFmt w:val="decimal"/>
      <w:lvlText w:val="%4."/>
      <w:lvlJc w:val="left"/>
      <w:pPr>
        <w:ind w:left="2880" w:hanging="360"/>
      </w:pPr>
    </w:lvl>
    <w:lvl w:ilvl="4" w:tplc="9FC620A6">
      <w:start w:val="1"/>
      <w:numFmt w:val="lowerLetter"/>
      <w:lvlText w:val="%5."/>
      <w:lvlJc w:val="left"/>
      <w:pPr>
        <w:ind w:left="3600" w:hanging="360"/>
      </w:pPr>
    </w:lvl>
    <w:lvl w:ilvl="5" w:tplc="D3E469CA">
      <w:start w:val="1"/>
      <w:numFmt w:val="lowerRoman"/>
      <w:lvlText w:val="%6."/>
      <w:lvlJc w:val="right"/>
      <w:pPr>
        <w:ind w:left="4320" w:hanging="180"/>
      </w:pPr>
    </w:lvl>
    <w:lvl w:ilvl="6" w:tplc="E3FE45B0">
      <w:start w:val="1"/>
      <w:numFmt w:val="decimal"/>
      <w:lvlText w:val="%7."/>
      <w:lvlJc w:val="left"/>
      <w:pPr>
        <w:ind w:left="5040" w:hanging="360"/>
      </w:pPr>
    </w:lvl>
    <w:lvl w:ilvl="7" w:tplc="C1928886">
      <w:start w:val="1"/>
      <w:numFmt w:val="lowerLetter"/>
      <w:lvlText w:val="%8."/>
      <w:lvlJc w:val="left"/>
      <w:pPr>
        <w:ind w:left="5760" w:hanging="360"/>
      </w:pPr>
    </w:lvl>
    <w:lvl w:ilvl="8" w:tplc="FE4C6AD8">
      <w:start w:val="1"/>
      <w:numFmt w:val="lowerRoman"/>
      <w:lvlText w:val="%9."/>
      <w:lvlJc w:val="right"/>
      <w:pPr>
        <w:ind w:left="6480" w:hanging="180"/>
      </w:pPr>
    </w:lvl>
  </w:abstractNum>
  <w:abstractNum w:abstractNumId="34" w15:restartNumberingAfterBreak="0">
    <w:nsid w:val="4654389A"/>
    <w:multiLevelType w:val="hybridMultilevel"/>
    <w:tmpl w:val="4BE63E74"/>
    <w:lvl w:ilvl="0" w:tplc="FFFFFFF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5" w15:restartNumberingAfterBreak="0">
    <w:nsid w:val="480A46B6"/>
    <w:multiLevelType w:val="multilevel"/>
    <w:tmpl w:val="2A22A152"/>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9ACDBF6"/>
    <w:multiLevelType w:val="hybridMultilevel"/>
    <w:tmpl w:val="FFFFFFFF"/>
    <w:lvl w:ilvl="0" w:tplc="3FBED74A">
      <w:start w:val="1"/>
      <w:numFmt w:val="decimal"/>
      <w:lvlText w:val="(%1)"/>
      <w:lvlJc w:val="left"/>
      <w:pPr>
        <w:ind w:left="720" w:hanging="360"/>
      </w:pPr>
    </w:lvl>
    <w:lvl w:ilvl="1" w:tplc="EA0A2704">
      <w:start w:val="1"/>
      <w:numFmt w:val="lowerLetter"/>
      <w:lvlText w:val="%2."/>
      <w:lvlJc w:val="left"/>
      <w:pPr>
        <w:ind w:left="1440" w:hanging="360"/>
      </w:pPr>
    </w:lvl>
    <w:lvl w:ilvl="2" w:tplc="4E36C2B4">
      <w:start w:val="1"/>
      <w:numFmt w:val="lowerRoman"/>
      <w:lvlText w:val="%3."/>
      <w:lvlJc w:val="right"/>
      <w:pPr>
        <w:ind w:left="2160" w:hanging="180"/>
      </w:pPr>
    </w:lvl>
    <w:lvl w:ilvl="3" w:tplc="062AB776">
      <w:start w:val="1"/>
      <w:numFmt w:val="decimal"/>
      <w:lvlText w:val="%4."/>
      <w:lvlJc w:val="left"/>
      <w:pPr>
        <w:ind w:left="2880" w:hanging="360"/>
      </w:pPr>
    </w:lvl>
    <w:lvl w:ilvl="4" w:tplc="E06404DE">
      <w:start w:val="1"/>
      <w:numFmt w:val="lowerLetter"/>
      <w:lvlText w:val="%5."/>
      <w:lvlJc w:val="left"/>
      <w:pPr>
        <w:ind w:left="3600" w:hanging="360"/>
      </w:pPr>
    </w:lvl>
    <w:lvl w:ilvl="5" w:tplc="38F696C2">
      <w:start w:val="1"/>
      <w:numFmt w:val="lowerRoman"/>
      <w:lvlText w:val="%6."/>
      <w:lvlJc w:val="right"/>
      <w:pPr>
        <w:ind w:left="4320" w:hanging="180"/>
      </w:pPr>
    </w:lvl>
    <w:lvl w:ilvl="6" w:tplc="0C5A368A">
      <w:start w:val="1"/>
      <w:numFmt w:val="decimal"/>
      <w:lvlText w:val="%7."/>
      <w:lvlJc w:val="left"/>
      <w:pPr>
        <w:ind w:left="5040" w:hanging="360"/>
      </w:pPr>
    </w:lvl>
    <w:lvl w:ilvl="7" w:tplc="BA34F03E">
      <w:start w:val="1"/>
      <w:numFmt w:val="lowerLetter"/>
      <w:lvlText w:val="%8."/>
      <w:lvlJc w:val="left"/>
      <w:pPr>
        <w:ind w:left="5760" w:hanging="360"/>
      </w:pPr>
    </w:lvl>
    <w:lvl w:ilvl="8" w:tplc="05C01718">
      <w:start w:val="1"/>
      <w:numFmt w:val="lowerRoman"/>
      <w:lvlText w:val="%9."/>
      <w:lvlJc w:val="right"/>
      <w:pPr>
        <w:ind w:left="6480" w:hanging="180"/>
      </w:pPr>
    </w:lvl>
  </w:abstractNum>
  <w:abstractNum w:abstractNumId="37" w15:restartNumberingAfterBreak="0">
    <w:nsid w:val="4BAEE685"/>
    <w:multiLevelType w:val="hybridMultilevel"/>
    <w:tmpl w:val="FFFFFFFF"/>
    <w:lvl w:ilvl="0" w:tplc="69182326">
      <w:start w:val="1"/>
      <w:numFmt w:val="decimal"/>
      <w:lvlText w:val="%1."/>
      <w:lvlJc w:val="left"/>
      <w:pPr>
        <w:ind w:left="720" w:hanging="360"/>
      </w:pPr>
    </w:lvl>
    <w:lvl w:ilvl="1" w:tplc="CAC6944C">
      <w:start w:val="1"/>
      <w:numFmt w:val="lowerLetter"/>
      <w:lvlText w:val="%2."/>
      <w:lvlJc w:val="left"/>
      <w:pPr>
        <w:ind w:left="1440" w:hanging="360"/>
      </w:pPr>
    </w:lvl>
    <w:lvl w:ilvl="2" w:tplc="CE5C44FA">
      <w:start w:val="1"/>
      <w:numFmt w:val="lowerRoman"/>
      <w:lvlText w:val="%3."/>
      <w:lvlJc w:val="right"/>
      <w:pPr>
        <w:ind w:left="2160" w:hanging="180"/>
      </w:pPr>
    </w:lvl>
    <w:lvl w:ilvl="3" w:tplc="A272791A">
      <w:start w:val="1"/>
      <w:numFmt w:val="decimal"/>
      <w:lvlText w:val="%4."/>
      <w:lvlJc w:val="left"/>
      <w:pPr>
        <w:ind w:left="2880" w:hanging="360"/>
      </w:pPr>
    </w:lvl>
    <w:lvl w:ilvl="4" w:tplc="7E9CCD00">
      <w:start w:val="1"/>
      <w:numFmt w:val="lowerLetter"/>
      <w:lvlText w:val="%5."/>
      <w:lvlJc w:val="left"/>
      <w:pPr>
        <w:ind w:left="3600" w:hanging="360"/>
      </w:pPr>
    </w:lvl>
    <w:lvl w:ilvl="5" w:tplc="2D02F746">
      <w:start w:val="1"/>
      <w:numFmt w:val="lowerRoman"/>
      <w:lvlText w:val="%6."/>
      <w:lvlJc w:val="right"/>
      <w:pPr>
        <w:ind w:left="4320" w:hanging="180"/>
      </w:pPr>
    </w:lvl>
    <w:lvl w:ilvl="6" w:tplc="B9B49E0C">
      <w:start w:val="1"/>
      <w:numFmt w:val="decimal"/>
      <w:lvlText w:val="%7."/>
      <w:lvlJc w:val="left"/>
      <w:pPr>
        <w:ind w:left="5040" w:hanging="360"/>
      </w:pPr>
    </w:lvl>
    <w:lvl w:ilvl="7" w:tplc="9B906A68">
      <w:start w:val="1"/>
      <w:numFmt w:val="lowerLetter"/>
      <w:lvlText w:val="%8."/>
      <w:lvlJc w:val="left"/>
      <w:pPr>
        <w:ind w:left="5760" w:hanging="360"/>
      </w:pPr>
    </w:lvl>
    <w:lvl w:ilvl="8" w:tplc="8216F914">
      <w:start w:val="1"/>
      <w:numFmt w:val="lowerRoman"/>
      <w:lvlText w:val="%9."/>
      <w:lvlJc w:val="right"/>
      <w:pPr>
        <w:ind w:left="6480" w:hanging="180"/>
      </w:pPr>
    </w:lvl>
  </w:abstractNum>
  <w:abstractNum w:abstractNumId="38" w15:restartNumberingAfterBreak="0">
    <w:nsid w:val="4E3BD164"/>
    <w:multiLevelType w:val="hybridMultilevel"/>
    <w:tmpl w:val="FFFFFFFF"/>
    <w:lvl w:ilvl="0" w:tplc="238C3E72">
      <w:start w:val="1"/>
      <w:numFmt w:val="decimal"/>
      <w:lvlText w:val="%1)"/>
      <w:lvlJc w:val="left"/>
      <w:pPr>
        <w:ind w:left="720" w:hanging="360"/>
      </w:pPr>
    </w:lvl>
    <w:lvl w:ilvl="1" w:tplc="F72E6572">
      <w:start w:val="1"/>
      <w:numFmt w:val="lowerLetter"/>
      <w:lvlText w:val="%2."/>
      <w:lvlJc w:val="left"/>
      <w:pPr>
        <w:ind w:left="1440" w:hanging="360"/>
      </w:pPr>
    </w:lvl>
    <w:lvl w:ilvl="2" w:tplc="64B840FC">
      <w:start w:val="1"/>
      <w:numFmt w:val="lowerRoman"/>
      <w:lvlText w:val="%3."/>
      <w:lvlJc w:val="right"/>
      <w:pPr>
        <w:ind w:left="2160" w:hanging="180"/>
      </w:pPr>
    </w:lvl>
    <w:lvl w:ilvl="3" w:tplc="97BECBB0">
      <w:start w:val="1"/>
      <w:numFmt w:val="decimal"/>
      <w:lvlText w:val="%4."/>
      <w:lvlJc w:val="left"/>
      <w:pPr>
        <w:ind w:left="2880" w:hanging="360"/>
      </w:pPr>
    </w:lvl>
    <w:lvl w:ilvl="4" w:tplc="DB501B82">
      <w:start w:val="1"/>
      <w:numFmt w:val="lowerLetter"/>
      <w:lvlText w:val="%5."/>
      <w:lvlJc w:val="left"/>
      <w:pPr>
        <w:ind w:left="3600" w:hanging="360"/>
      </w:pPr>
    </w:lvl>
    <w:lvl w:ilvl="5" w:tplc="8D7C3A92">
      <w:start w:val="1"/>
      <w:numFmt w:val="lowerRoman"/>
      <w:lvlText w:val="%6."/>
      <w:lvlJc w:val="right"/>
      <w:pPr>
        <w:ind w:left="4320" w:hanging="180"/>
      </w:pPr>
    </w:lvl>
    <w:lvl w:ilvl="6" w:tplc="6778C710">
      <w:start w:val="1"/>
      <w:numFmt w:val="decimal"/>
      <w:lvlText w:val="%7."/>
      <w:lvlJc w:val="left"/>
      <w:pPr>
        <w:ind w:left="5040" w:hanging="360"/>
      </w:pPr>
    </w:lvl>
    <w:lvl w:ilvl="7" w:tplc="53C87986">
      <w:start w:val="1"/>
      <w:numFmt w:val="lowerLetter"/>
      <w:lvlText w:val="%8."/>
      <w:lvlJc w:val="left"/>
      <w:pPr>
        <w:ind w:left="5760" w:hanging="360"/>
      </w:pPr>
    </w:lvl>
    <w:lvl w:ilvl="8" w:tplc="6B02BABA">
      <w:start w:val="1"/>
      <w:numFmt w:val="lowerRoman"/>
      <w:lvlText w:val="%9."/>
      <w:lvlJc w:val="right"/>
      <w:pPr>
        <w:ind w:left="6480" w:hanging="180"/>
      </w:pPr>
    </w:lvl>
  </w:abstractNum>
  <w:abstractNum w:abstractNumId="39" w15:restartNumberingAfterBreak="0">
    <w:nsid w:val="4F3451F1"/>
    <w:multiLevelType w:val="hybridMultilevel"/>
    <w:tmpl w:val="80C69E30"/>
    <w:lvl w:ilvl="0" w:tplc="04250011">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4FDE31AF"/>
    <w:multiLevelType w:val="hybridMultilevel"/>
    <w:tmpl w:val="1D663FD8"/>
    <w:lvl w:ilvl="0" w:tplc="5310FD6E">
      <w:start w:val="3"/>
      <w:numFmt w:val="decimal"/>
      <w:lvlText w:val="(%1)"/>
      <w:lvlJc w:val="left"/>
      <w:pPr>
        <w:ind w:left="360" w:hanging="360"/>
      </w:pPr>
      <w:rPr>
        <w:rFonts w:eastAsiaTheme="minorHAnsi"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1" w15:restartNumberingAfterBreak="0">
    <w:nsid w:val="5015073F"/>
    <w:multiLevelType w:val="hybridMultilevel"/>
    <w:tmpl w:val="8E5240DA"/>
    <w:lvl w:ilvl="0" w:tplc="ED36F13E">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2" w15:restartNumberingAfterBreak="0">
    <w:nsid w:val="52666074"/>
    <w:multiLevelType w:val="hybridMultilevel"/>
    <w:tmpl w:val="F06292D6"/>
    <w:lvl w:ilvl="0" w:tplc="C25824A4">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537F02E3"/>
    <w:multiLevelType w:val="hybridMultilevel"/>
    <w:tmpl w:val="1E28654A"/>
    <w:lvl w:ilvl="0" w:tplc="1628484C">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4" w15:restartNumberingAfterBreak="0">
    <w:nsid w:val="559C0278"/>
    <w:multiLevelType w:val="hybridMultilevel"/>
    <w:tmpl w:val="66984394"/>
    <w:lvl w:ilvl="0" w:tplc="F926BBE2">
      <w:start w:val="1"/>
      <w:numFmt w:val="decimal"/>
      <w:lvlText w:val="%1)"/>
      <w:lvlJc w:val="left"/>
      <w:pPr>
        <w:ind w:left="360" w:hanging="360"/>
      </w:pPr>
    </w:lvl>
    <w:lvl w:ilvl="1" w:tplc="4D10DA0C" w:tentative="1">
      <w:start w:val="1"/>
      <w:numFmt w:val="lowerLetter"/>
      <w:lvlText w:val="%2."/>
      <w:lvlJc w:val="left"/>
      <w:pPr>
        <w:ind w:left="1080" w:hanging="360"/>
      </w:pPr>
    </w:lvl>
    <w:lvl w:ilvl="2" w:tplc="A75E5C8A" w:tentative="1">
      <w:start w:val="1"/>
      <w:numFmt w:val="lowerRoman"/>
      <w:lvlText w:val="%3."/>
      <w:lvlJc w:val="right"/>
      <w:pPr>
        <w:ind w:left="1800" w:hanging="180"/>
      </w:pPr>
    </w:lvl>
    <w:lvl w:ilvl="3" w:tplc="A81A8BA4" w:tentative="1">
      <w:start w:val="1"/>
      <w:numFmt w:val="decimal"/>
      <w:lvlText w:val="%4."/>
      <w:lvlJc w:val="left"/>
      <w:pPr>
        <w:ind w:left="2520" w:hanging="360"/>
      </w:pPr>
    </w:lvl>
    <w:lvl w:ilvl="4" w:tplc="8BF240FA" w:tentative="1">
      <w:start w:val="1"/>
      <w:numFmt w:val="lowerLetter"/>
      <w:lvlText w:val="%5."/>
      <w:lvlJc w:val="left"/>
      <w:pPr>
        <w:ind w:left="3240" w:hanging="360"/>
      </w:pPr>
    </w:lvl>
    <w:lvl w:ilvl="5" w:tplc="2A3E031C" w:tentative="1">
      <w:start w:val="1"/>
      <w:numFmt w:val="lowerRoman"/>
      <w:lvlText w:val="%6."/>
      <w:lvlJc w:val="right"/>
      <w:pPr>
        <w:ind w:left="3960" w:hanging="180"/>
      </w:pPr>
    </w:lvl>
    <w:lvl w:ilvl="6" w:tplc="8E9C985C" w:tentative="1">
      <w:start w:val="1"/>
      <w:numFmt w:val="decimal"/>
      <w:lvlText w:val="%7."/>
      <w:lvlJc w:val="left"/>
      <w:pPr>
        <w:ind w:left="4680" w:hanging="360"/>
      </w:pPr>
    </w:lvl>
    <w:lvl w:ilvl="7" w:tplc="92B82D0E" w:tentative="1">
      <w:start w:val="1"/>
      <w:numFmt w:val="lowerLetter"/>
      <w:lvlText w:val="%8."/>
      <w:lvlJc w:val="left"/>
      <w:pPr>
        <w:ind w:left="5400" w:hanging="360"/>
      </w:pPr>
    </w:lvl>
    <w:lvl w:ilvl="8" w:tplc="E4FACCE4" w:tentative="1">
      <w:start w:val="1"/>
      <w:numFmt w:val="lowerRoman"/>
      <w:lvlText w:val="%9."/>
      <w:lvlJc w:val="right"/>
      <w:pPr>
        <w:ind w:left="6120" w:hanging="180"/>
      </w:pPr>
    </w:lvl>
  </w:abstractNum>
  <w:abstractNum w:abstractNumId="45" w15:restartNumberingAfterBreak="0">
    <w:nsid w:val="55C31A44"/>
    <w:multiLevelType w:val="hybridMultilevel"/>
    <w:tmpl w:val="FFFFFFFF"/>
    <w:lvl w:ilvl="0" w:tplc="76AAFBC6">
      <w:start w:val="1"/>
      <w:numFmt w:val="decimal"/>
      <w:lvlText w:val="(%1)"/>
      <w:lvlJc w:val="left"/>
      <w:pPr>
        <w:ind w:left="720" w:hanging="360"/>
      </w:pPr>
    </w:lvl>
    <w:lvl w:ilvl="1" w:tplc="8F8EBC84">
      <w:start w:val="1"/>
      <w:numFmt w:val="lowerLetter"/>
      <w:lvlText w:val="%2."/>
      <w:lvlJc w:val="left"/>
      <w:pPr>
        <w:ind w:left="1440" w:hanging="360"/>
      </w:pPr>
    </w:lvl>
    <w:lvl w:ilvl="2" w:tplc="ACDAA0CA">
      <w:start w:val="1"/>
      <w:numFmt w:val="lowerRoman"/>
      <w:lvlText w:val="%3."/>
      <w:lvlJc w:val="right"/>
      <w:pPr>
        <w:ind w:left="2160" w:hanging="180"/>
      </w:pPr>
    </w:lvl>
    <w:lvl w:ilvl="3" w:tplc="D78809D8">
      <w:start w:val="1"/>
      <w:numFmt w:val="decimal"/>
      <w:lvlText w:val="%4."/>
      <w:lvlJc w:val="left"/>
      <w:pPr>
        <w:ind w:left="2880" w:hanging="360"/>
      </w:pPr>
    </w:lvl>
    <w:lvl w:ilvl="4" w:tplc="2810461C">
      <w:start w:val="1"/>
      <w:numFmt w:val="lowerLetter"/>
      <w:lvlText w:val="%5."/>
      <w:lvlJc w:val="left"/>
      <w:pPr>
        <w:ind w:left="3600" w:hanging="360"/>
      </w:pPr>
    </w:lvl>
    <w:lvl w:ilvl="5" w:tplc="113EBF40">
      <w:start w:val="1"/>
      <w:numFmt w:val="lowerRoman"/>
      <w:lvlText w:val="%6."/>
      <w:lvlJc w:val="right"/>
      <w:pPr>
        <w:ind w:left="4320" w:hanging="180"/>
      </w:pPr>
    </w:lvl>
    <w:lvl w:ilvl="6" w:tplc="88DAA1A2">
      <w:start w:val="1"/>
      <w:numFmt w:val="decimal"/>
      <w:lvlText w:val="%7."/>
      <w:lvlJc w:val="left"/>
      <w:pPr>
        <w:ind w:left="5040" w:hanging="360"/>
      </w:pPr>
    </w:lvl>
    <w:lvl w:ilvl="7" w:tplc="4A8EB3BC">
      <w:start w:val="1"/>
      <w:numFmt w:val="lowerLetter"/>
      <w:lvlText w:val="%8."/>
      <w:lvlJc w:val="left"/>
      <w:pPr>
        <w:ind w:left="5760" w:hanging="360"/>
      </w:pPr>
    </w:lvl>
    <w:lvl w:ilvl="8" w:tplc="ACCA2E46">
      <w:start w:val="1"/>
      <w:numFmt w:val="lowerRoman"/>
      <w:lvlText w:val="%9."/>
      <w:lvlJc w:val="right"/>
      <w:pPr>
        <w:ind w:left="6480" w:hanging="180"/>
      </w:pPr>
    </w:lvl>
  </w:abstractNum>
  <w:abstractNum w:abstractNumId="46" w15:restartNumberingAfterBreak="0">
    <w:nsid w:val="57900AB8"/>
    <w:multiLevelType w:val="hybridMultilevel"/>
    <w:tmpl w:val="E0BC0CC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592F33BB"/>
    <w:multiLevelType w:val="hybridMultilevel"/>
    <w:tmpl w:val="2E609F84"/>
    <w:lvl w:ilvl="0" w:tplc="785A7998">
      <w:start w:val="1"/>
      <w:numFmt w:val="decimal"/>
      <w:lvlText w:val="%1)"/>
      <w:lvlJc w:val="left"/>
      <w:pPr>
        <w:ind w:left="1070" w:hanging="71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8" w15:restartNumberingAfterBreak="0">
    <w:nsid w:val="59596B7D"/>
    <w:multiLevelType w:val="hybridMultilevel"/>
    <w:tmpl w:val="0A3CF1C6"/>
    <w:lvl w:ilvl="0" w:tplc="1CE4CD2E">
      <w:start w:val="1"/>
      <w:numFmt w:val="decimal"/>
      <w:lvlText w:val="(%1)"/>
      <w:lvlJc w:val="left"/>
      <w:pPr>
        <w:ind w:left="720" w:hanging="360"/>
      </w:pPr>
      <w:rPr>
        <w:rFonts w:eastAsiaTheme="minorHAns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5BC4A5F5"/>
    <w:multiLevelType w:val="hybridMultilevel"/>
    <w:tmpl w:val="FFFFFFFF"/>
    <w:lvl w:ilvl="0" w:tplc="542C9074">
      <w:start w:val="1"/>
      <w:numFmt w:val="decimal"/>
      <w:lvlText w:val="(%1)"/>
      <w:lvlJc w:val="left"/>
      <w:pPr>
        <w:ind w:left="720" w:hanging="360"/>
      </w:pPr>
    </w:lvl>
    <w:lvl w:ilvl="1" w:tplc="2034C612">
      <w:start w:val="1"/>
      <w:numFmt w:val="lowerLetter"/>
      <w:lvlText w:val="%2."/>
      <w:lvlJc w:val="left"/>
      <w:pPr>
        <w:ind w:left="1440" w:hanging="360"/>
      </w:pPr>
    </w:lvl>
    <w:lvl w:ilvl="2" w:tplc="17CA28D6">
      <w:start w:val="1"/>
      <w:numFmt w:val="lowerRoman"/>
      <w:lvlText w:val="%3."/>
      <w:lvlJc w:val="right"/>
      <w:pPr>
        <w:ind w:left="2160" w:hanging="180"/>
      </w:pPr>
    </w:lvl>
    <w:lvl w:ilvl="3" w:tplc="0E02D230">
      <w:start w:val="1"/>
      <w:numFmt w:val="decimal"/>
      <w:lvlText w:val="%4."/>
      <w:lvlJc w:val="left"/>
      <w:pPr>
        <w:ind w:left="2880" w:hanging="360"/>
      </w:pPr>
    </w:lvl>
    <w:lvl w:ilvl="4" w:tplc="20FCDAB6">
      <w:start w:val="1"/>
      <w:numFmt w:val="lowerLetter"/>
      <w:lvlText w:val="%5."/>
      <w:lvlJc w:val="left"/>
      <w:pPr>
        <w:ind w:left="3600" w:hanging="360"/>
      </w:pPr>
    </w:lvl>
    <w:lvl w:ilvl="5" w:tplc="1D885B90">
      <w:start w:val="1"/>
      <w:numFmt w:val="lowerRoman"/>
      <w:lvlText w:val="%6."/>
      <w:lvlJc w:val="right"/>
      <w:pPr>
        <w:ind w:left="4320" w:hanging="180"/>
      </w:pPr>
    </w:lvl>
    <w:lvl w:ilvl="6" w:tplc="0D70C2D4">
      <w:start w:val="1"/>
      <w:numFmt w:val="decimal"/>
      <w:lvlText w:val="%7."/>
      <w:lvlJc w:val="left"/>
      <w:pPr>
        <w:ind w:left="5040" w:hanging="360"/>
      </w:pPr>
    </w:lvl>
    <w:lvl w:ilvl="7" w:tplc="C87A7F1E">
      <w:start w:val="1"/>
      <w:numFmt w:val="lowerLetter"/>
      <w:lvlText w:val="%8."/>
      <w:lvlJc w:val="left"/>
      <w:pPr>
        <w:ind w:left="5760" w:hanging="360"/>
      </w:pPr>
    </w:lvl>
    <w:lvl w:ilvl="8" w:tplc="2E1E8D94">
      <w:start w:val="1"/>
      <w:numFmt w:val="lowerRoman"/>
      <w:lvlText w:val="%9."/>
      <w:lvlJc w:val="right"/>
      <w:pPr>
        <w:ind w:left="6480" w:hanging="180"/>
      </w:pPr>
    </w:lvl>
  </w:abstractNum>
  <w:abstractNum w:abstractNumId="50" w15:restartNumberingAfterBreak="0">
    <w:nsid w:val="5D32BB2C"/>
    <w:multiLevelType w:val="hybridMultilevel"/>
    <w:tmpl w:val="FFFFFFFF"/>
    <w:lvl w:ilvl="0" w:tplc="BC800FEC">
      <w:start w:val="2"/>
      <w:numFmt w:val="decimal"/>
      <w:lvlText w:val="%1."/>
      <w:lvlJc w:val="left"/>
      <w:pPr>
        <w:ind w:left="720" w:hanging="360"/>
      </w:pPr>
    </w:lvl>
    <w:lvl w:ilvl="1" w:tplc="4C664F40">
      <w:start w:val="1"/>
      <w:numFmt w:val="lowerLetter"/>
      <w:lvlText w:val="%2."/>
      <w:lvlJc w:val="left"/>
      <w:pPr>
        <w:ind w:left="1440" w:hanging="360"/>
      </w:pPr>
    </w:lvl>
    <w:lvl w:ilvl="2" w:tplc="E45A0768">
      <w:start w:val="1"/>
      <w:numFmt w:val="lowerRoman"/>
      <w:lvlText w:val="%3."/>
      <w:lvlJc w:val="right"/>
      <w:pPr>
        <w:ind w:left="2160" w:hanging="180"/>
      </w:pPr>
    </w:lvl>
    <w:lvl w:ilvl="3" w:tplc="9872C124">
      <w:start w:val="1"/>
      <w:numFmt w:val="decimal"/>
      <w:lvlText w:val="%4."/>
      <w:lvlJc w:val="left"/>
      <w:pPr>
        <w:ind w:left="2880" w:hanging="360"/>
      </w:pPr>
    </w:lvl>
    <w:lvl w:ilvl="4" w:tplc="123AC292">
      <w:start w:val="1"/>
      <w:numFmt w:val="lowerLetter"/>
      <w:lvlText w:val="%5."/>
      <w:lvlJc w:val="left"/>
      <w:pPr>
        <w:ind w:left="3600" w:hanging="360"/>
      </w:pPr>
    </w:lvl>
    <w:lvl w:ilvl="5" w:tplc="EDF0A692">
      <w:start w:val="1"/>
      <w:numFmt w:val="lowerRoman"/>
      <w:lvlText w:val="%6."/>
      <w:lvlJc w:val="right"/>
      <w:pPr>
        <w:ind w:left="4320" w:hanging="180"/>
      </w:pPr>
    </w:lvl>
    <w:lvl w:ilvl="6" w:tplc="B792EF90">
      <w:start w:val="1"/>
      <w:numFmt w:val="decimal"/>
      <w:lvlText w:val="%7."/>
      <w:lvlJc w:val="left"/>
      <w:pPr>
        <w:ind w:left="5040" w:hanging="360"/>
      </w:pPr>
    </w:lvl>
    <w:lvl w:ilvl="7" w:tplc="ECC85DDC">
      <w:start w:val="1"/>
      <w:numFmt w:val="lowerLetter"/>
      <w:lvlText w:val="%8."/>
      <w:lvlJc w:val="left"/>
      <w:pPr>
        <w:ind w:left="5760" w:hanging="360"/>
      </w:pPr>
    </w:lvl>
    <w:lvl w:ilvl="8" w:tplc="3B1AC384">
      <w:start w:val="1"/>
      <w:numFmt w:val="lowerRoman"/>
      <w:lvlText w:val="%9."/>
      <w:lvlJc w:val="right"/>
      <w:pPr>
        <w:ind w:left="6480" w:hanging="180"/>
      </w:pPr>
    </w:lvl>
  </w:abstractNum>
  <w:abstractNum w:abstractNumId="51" w15:restartNumberingAfterBreak="0">
    <w:nsid w:val="5DB70CE5"/>
    <w:multiLevelType w:val="hybridMultilevel"/>
    <w:tmpl w:val="E5E877E2"/>
    <w:lvl w:ilvl="0" w:tplc="ADF288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2" w15:restartNumberingAfterBreak="0">
    <w:nsid w:val="5E919B4A"/>
    <w:multiLevelType w:val="hybridMultilevel"/>
    <w:tmpl w:val="FFFFFFFF"/>
    <w:lvl w:ilvl="0" w:tplc="FFFFFFFF">
      <w:start w:val="1"/>
      <w:numFmt w:val="decimal"/>
      <w:lvlText w:val="(%1)"/>
      <w:lvlJc w:val="left"/>
      <w:pPr>
        <w:ind w:left="720" w:hanging="360"/>
      </w:pPr>
    </w:lvl>
    <w:lvl w:ilvl="1" w:tplc="34F06DB0">
      <w:start w:val="1"/>
      <w:numFmt w:val="lowerLetter"/>
      <w:lvlText w:val="%2."/>
      <w:lvlJc w:val="left"/>
      <w:pPr>
        <w:ind w:left="1440" w:hanging="360"/>
      </w:pPr>
    </w:lvl>
    <w:lvl w:ilvl="2" w:tplc="5BE869CE">
      <w:start w:val="1"/>
      <w:numFmt w:val="lowerRoman"/>
      <w:lvlText w:val="%3."/>
      <w:lvlJc w:val="right"/>
      <w:pPr>
        <w:ind w:left="2160" w:hanging="180"/>
      </w:pPr>
    </w:lvl>
    <w:lvl w:ilvl="3" w:tplc="6DEC766C">
      <w:start w:val="1"/>
      <w:numFmt w:val="decimal"/>
      <w:lvlText w:val="%4."/>
      <w:lvlJc w:val="left"/>
      <w:pPr>
        <w:ind w:left="2880" w:hanging="360"/>
      </w:pPr>
    </w:lvl>
    <w:lvl w:ilvl="4" w:tplc="6E44A94E">
      <w:start w:val="1"/>
      <w:numFmt w:val="lowerLetter"/>
      <w:lvlText w:val="%5."/>
      <w:lvlJc w:val="left"/>
      <w:pPr>
        <w:ind w:left="3600" w:hanging="360"/>
      </w:pPr>
    </w:lvl>
    <w:lvl w:ilvl="5" w:tplc="7F0A12B8">
      <w:start w:val="1"/>
      <w:numFmt w:val="lowerRoman"/>
      <w:lvlText w:val="%6."/>
      <w:lvlJc w:val="right"/>
      <w:pPr>
        <w:ind w:left="4320" w:hanging="180"/>
      </w:pPr>
    </w:lvl>
    <w:lvl w:ilvl="6" w:tplc="9E747738">
      <w:start w:val="1"/>
      <w:numFmt w:val="decimal"/>
      <w:lvlText w:val="%7."/>
      <w:lvlJc w:val="left"/>
      <w:pPr>
        <w:ind w:left="5040" w:hanging="360"/>
      </w:pPr>
    </w:lvl>
    <w:lvl w:ilvl="7" w:tplc="10A4E5E8">
      <w:start w:val="1"/>
      <w:numFmt w:val="lowerLetter"/>
      <w:lvlText w:val="%8."/>
      <w:lvlJc w:val="left"/>
      <w:pPr>
        <w:ind w:left="5760" w:hanging="360"/>
      </w:pPr>
    </w:lvl>
    <w:lvl w:ilvl="8" w:tplc="9748336C">
      <w:start w:val="1"/>
      <w:numFmt w:val="lowerRoman"/>
      <w:lvlText w:val="%9."/>
      <w:lvlJc w:val="right"/>
      <w:pPr>
        <w:ind w:left="6480" w:hanging="180"/>
      </w:pPr>
    </w:lvl>
  </w:abstractNum>
  <w:abstractNum w:abstractNumId="53" w15:restartNumberingAfterBreak="0">
    <w:nsid w:val="60F02550"/>
    <w:multiLevelType w:val="hybridMultilevel"/>
    <w:tmpl w:val="53B02260"/>
    <w:lvl w:ilvl="0" w:tplc="294806C6">
      <w:start w:val="1"/>
      <w:numFmt w:val="decimal"/>
      <w:lvlText w:val="(%1)"/>
      <w:lvlJc w:val="left"/>
      <w:pPr>
        <w:ind w:left="870" w:hanging="360"/>
      </w:pPr>
      <w:rPr>
        <w:rFonts w:hint="default"/>
      </w:rPr>
    </w:lvl>
    <w:lvl w:ilvl="1" w:tplc="04250019" w:tentative="1">
      <w:start w:val="1"/>
      <w:numFmt w:val="lowerLetter"/>
      <w:lvlText w:val="%2."/>
      <w:lvlJc w:val="left"/>
      <w:pPr>
        <w:ind w:left="1590" w:hanging="360"/>
      </w:pPr>
    </w:lvl>
    <w:lvl w:ilvl="2" w:tplc="0425001B" w:tentative="1">
      <w:start w:val="1"/>
      <w:numFmt w:val="lowerRoman"/>
      <w:lvlText w:val="%3."/>
      <w:lvlJc w:val="right"/>
      <w:pPr>
        <w:ind w:left="2310" w:hanging="180"/>
      </w:pPr>
    </w:lvl>
    <w:lvl w:ilvl="3" w:tplc="0425000F" w:tentative="1">
      <w:start w:val="1"/>
      <w:numFmt w:val="decimal"/>
      <w:lvlText w:val="%4."/>
      <w:lvlJc w:val="left"/>
      <w:pPr>
        <w:ind w:left="3030" w:hanging="360"/>
      </w:pPr>
    </w:lvl>
    <w:lvl w:ilvl="4" w:tplc="04250019" w:tentative="1">
      <w:start w:val="1"/>
      <w:numFmt w:val="lowerLetter"/>
      <w:lvlText w:val="%5."/>
      <w:lvlJc w:val="left"/>
      <w:pPr>
        <w:ind w:left="3750" w:hanging="360"/>
      </w:pPr>
    </w:lvl>
    <w:lvl w:ilvl="5" w:tplc="0425001B" w:tentative="1">
      <w:start w:val="1"/>
      <w:numFmt w:val="lowerRoman"/>
      <w:lvlText w:val="%6."/>
      <w:lvlJc w:val="right"/>
      <w:pPr>
        <w:ind w:left="4470" w:hanging="180"/>
      </w:pPr>
    </w:lvl>
    <w:lvl w:ilvl="6" w:tplc="0425000F" w:tentative="1">
      <w:start w:val="1"/>
      <w:numFmt w:val="decimal"/>
      <w:lvlText w:val="%7."/>
      <w:lvlJc w:val="left"/>
      <w:pPr>
        <w:ind w:left="5190" w:hanging="360"/>
      </w:pPr>
    </w:lvl>
    <w:lvl w:ilvl="7" w:tplc="04250019" w:tentative="1">
      <w:start w:val="1"/>
      <w:numFmt w:val="lowerLetter"/>
      <w:lvlText w:val="%8."/>
      <w:lvlJc w:val="left"/>
      <w:pPr>
        <w:ind w:left="5910" w:hanging="360"/>
      </w:pPr>
    </w:lvl>
    <w:lvl w:ilvl="8" w:tplc="0425001B" w:tentative="1">
      <w:start w:val="1"/>
      <w:numFmt w:val="lowerRoman"/>
      <w:lvlText w:val="%9."/>
      <w:lvlJc w:val="right"/>
      <w:pPr>
        <w:ind w:left="6630" w:hanging="180"/>
      </w:pPr>
    </w:lvl>
  </w:abstractNum>
  <w:abstractNum w:abstractNumId="54" w15:restartNumberingAfterBreak="0">
    <w:nsid w:val="62396F5F"/>
    <w:multiLevelType w:val="hybridMultilevel"/>
    <w:tmpl w:val="B99C3AAA"/>
    <w:lvl w:ilvl="0" w:tplc="D4625688">
      <w:start w:val="1"/>
      <w:numFmt w:val="decimal"/>
      <w:lvlText w:val="%1)"/>
      <w:lvlJc w:val="left"/>
      <w:pPr>
        <w:ind w:left="1020" w:hanging="360"/>
      </w:pPr>
    </w:lvl>
    <w:lvl w:ilvl="1" w:tplc="F864BAB0">
      <w:start w:val="1"/>
      <w:numFmt w:val="decimal"/>
      <w:lvlText w:val="%2)"/>
      <w:lvlJc w:val="left"/>
      <w:pPr>
        <w:ind w:left="1020" w:hanging="360"/>
      </w:pPr>
    </w:lvl>
    <w:lvl w:ilvl="2" w:tplc="6C94D8FC">
      <w:start w:val="1"/>
      <w:numFmt w:val="decimal"/>
      <w:lvlText w:val="%3)"/>
      <w:lvlJc w:val="left"/>
      <w:pPr>
        <w:ind w:left="1020" w:hanging="360"/>
      </w:pPr>
    </w:lvl>
    <w:lvl w:ilvl="3" w:tplc="CB7AADD4">
      <w:start w:val="1"/>
      <w:numFmt w:val="decimal"/>
      <w:lvlText w:val="%4)"/>
      <w:lvlJc w:val="left"/>
      <w:pPr>
        <w:ind w:left="1020" w:hanging="360"/>
      </w:pPr>
    </w:lvl>
    <w:lvl w:ilvl="4" w:tplc="3AF08692">
      <w:start w:val="1"/>
      <w:numFmt w:val="decimal"/>
      <w:lvlText w:val="%5)"/>
      <w:lvlJc w:val="left"/>
      <w:pPr>
        <w:ind w:left="1020" w:hanging="360"/>
      </w:pPr>
    </w:lvl>
    <w:lvl w:ilvl="5" w:tplc="1674D3CA">
      <w:start w:val="1"/>
      <w:numFmt w:val="decimal"/>
      <w:lvlText w:val="%6)"/>
      <w:lvlJc w:val="left"/>
      <w:pPr>
        <w:ind w:left="1020" w:hanging="360"/>
      </w:pPr>
    </w:lvl>
    <w:lvl w:ilvl="6" w:tplc="A470E336">
      <w:start w:val="1"/>
      <w:numFmt w:val="decimal"/>
      <w:lvlText w:val="%7)"/>
      <w:lvlJc w:val="left"/>
      <w:pPr>
        <w:ind w:left="1020" w:hanging="360"/>
      </w:pPr>
    </w:lvl>
    <w:lvl w:ilvl="7" w:tplc="0F548F4C">
      <w:start w:val="1"/>
      <w:numFmt w:val="decimal"/>
      <w:lvlText w:val="%8)"/>
      <w:lvlJc w:val="left"/>
      <w:pPr>
        <w:ind w:left="1020" w:hanging="360"/>
      </w:pPr>
    </w:lvl>
    <w:lvl w:ilvl="8" w:tplc="C1B24C12">
      <w:start w:val="1"/>
      <w:numFmt w:val="decimal"/>
      <w:lvlText w:val="%9)"/>
      <w:lvlJc w:val="left"/>
      <w:pPr>
        <w:ind w:left="1020" w:hanging="360"/>
      </w:pPr>
    </w:lvl>
  </w:abstractNum>
  <w:abstractNum w:abstractNumId="55" w15:restartNumberingAfterBreak="0">
    <w:nsid w:val="640A98F0"/>
    <w:multiLevelType w:val="hybridMultilevel"/>
    <w:tmpl w:val="FFFFFFFF"/>
    <w:lvl w:ilvl="0" w:tplc="B02639F8">
      <w:start w:val="3"/>
      <w:numFmt w:val="decimal"/>
      <w:lvlText w:val="(%1)"/>
      <w:lvlJc w:val="left"/>
      <w:pPr>
        <w:ind w:left="720" w:hanging="360"/>
      </w:pPr>
    </w:lvl>
    <w:lvl w:ilvl="1" w:tplc="6E4CF2AE">
      <w:start w:val="1"/>
      <w:numFmt w:val="lowerLetter"/>
      <w:lvlText w:val="%2."/>
      <w:lvlJc w:val="left"/>
      <w:pPr>
        <w:ind w:left="1440" w:hanging="360"/>
      </w:pPr>
    </w:lvl>
    <w:lvl w:ilvl="2" w:tplc="C5D2B504">
      <w:start w:val="1"/>
      <w:numFmt w:val="lowerRoman"/>
      <w:lvlText w:val="%3."/>
      <w:lvlJc w:val="right"/>
      <w:pPr>
        <w:ind w:left="2160" w:hanging="180"/>
      </w:pPr>
    </w:lvl>
    <w:lvl w:ilvl="3" w:tplc="0D5C02EC">
      <w:start w:val="1"/>
      <w:numFmt w:val="decimal"/>
      <w:lvlText w:val="%4."/>
      <w:lvlJc w:val="left"/>
      <w:pPr>
        <w:ind w:left="2880" w:hanging="360"/>
      </w:pPr>
    </w:lvl>
    <w:lvl w:ilvl="4" w:tplc="7730CB22">
      <w:start w:val="1"/>
      <w:numFmt w:val="lowerLetter"/>
      <w:lvlText w:val="%5."/>
      <w:lvlJc w:val="left"/>
      <w:pPr>
        <w:ind w:left="3600" w:hanging="360"/>
      </w:pPr>
    </w:lvl>
    <w:lvl w:ilvl="5" w:tplc="644055C8">
      <w:start w:val="1"/>
      <w:numFmt w:val="lowerRoman"/>
      <w:lvlText w:val="%6."/>
      <w:lvlJc w:val="right"/>
      <w:pPr>
        <w:ind w:left="4320" w:hanging="180"/>
      </w:pPr>
    </w:lvl>
    <w:lvl w:ilvl="6" w:tplc="2C90D4A0">
      <w:start w:val="1"/>
      <w:numFmt w:val="decimal"/>
      <w:lvlText w:val="%7."/>
      <w:lvlJc w:val="left"/>
      <w:pPr>
        <w:ind w:left="5040" w:hanging="360"/>
      </w:pPr>
    </w:lvl>
    <w:lvl w:ilvl="7" w:tplc="84A67172">
      <w:start w:val="1"/>
      <w:numFmt w:val="lowerLetter"/>
      <w:lvlText w:val="%8."/>
      <w:lvlJc w:val="left"/>
      <w:pPr>
        <w:ind w:left="5760" w:hanging="360"/>
      </w:pPr>
    </w:lvl>
    <w:lvl w:ilvl="8" w:tplc="B0AA07A0">
      <w:start w:val="1"/>
      <w:numFmt w:val="lowerRoman"/>
      <w:lvlText w:val="%9."/>
      <w:lvlJc w:val="right"/>
      <w:pPr>
        <w:ind w:left="6480" w:hanging="180"/>
      </w:pPr>
    </w:lvl>
  </w:abstractNum>
  <w:abstractNum w:abstractNumId="56" w15:restartNumberingAfterBreak="0">
    <w:nsid w:val="68D2FB0D"/>
    <w:multiLevelType w:val="hybridMultilevel"/>
    <w:tmpl w:val="FFFFFFFF"/>
    <w:lvl w:ilvl="0" w:tplc="453A39EE">
      <w:start w:val="1"/>
      <w:numFmt w:val="decimal"/>
      <w:lvlText w:val="%1)"/>
      <w:lvlJc w:val="left"/>
      <w:pPr>
        <w:ind w:left="720" w:hanging="360"/>
      </w:pPr>
    </w:lvl>
    <w:lvl w:ilvl="1" w:tplc="D2B27294">
      <w:start w:val="1"/>
      <w:numFmt w:val="lowerLetter"/>
      <w:lvlText w:val="%2."/>
      <w:lvlJc w:val="left"/>
      <w:pPr>
        <w:ind w:left="1440" w:hanging="360"/>
      </w:pPr>
    </w:lvl>
    <w:lvl w:ilvl="2" w:tplc="FE1E53DA">
      <w:start w:val="1"/>
      <w:numFmt w:val="lowerRoman"/>
      <w:lvlText w:val="%3."/>
      <w:lvlJc w:val="right"/>
      <w:pPr>
        <w:ind w:left="2160" w:hanging="180"/>
      </w:pPr>
    </w:lvl>
    <w:lvl w:ilvl="3" w:tplc="5DFC0136">
      <w:start w:val="1"/>
      <w:numFmt w:val="decimal"/>
      <w:lvlText w:val="%4."/>
      <w:lvlJc w:val="left"/>
      <w:pPr>
        <w:ind w:left="2880" w:hanging="360"/>
      </w:pPr>
    </w:lvl>
    <w:lvl w:ilvl="4" w:tplc="D0365A4C">
      <w:start w:val="1"/>
      <w:numFmt w:val="lowerLetter"/>
      <w:lvlText w:val="%5."/>
      <w:lvlJc w:val="left"/>
      <w:pPr>
        <w:ind w:left="3600" w:hanging="360"/>
      </w:pPr>
    </w:lvl>
    <w:lvl w:ilvl="5" w:tplc="72BE8712">
      <w:start w:val="1"/>
      <w:numFmt w:val="lowerRoman"/>
      <w:lvlText w:val="%6."/>
      <w:lvlJc w:val="right"/>
      <w:pPr>
        <w:ind w:left="4320" w:hanging="180"/>
      </w:pPr>
    </w:lvl>
    <w:lvl w:ilvl="6" w:tplc="6242E930">
      <w:start w:val="1"/>
      <w:numFmt w:val="decimal"/>
      <w:lvlText w:val="%7."/>
      <w:lvlJc w:val="left"/>
      <w:pPr>
        <w:ind w:left="5040" w:hanging="360"/>
      </w:pPr>
    </w:lvl>
    <w:lvl w:ilvl="7" w:tplc="66B6B1F8">
      <w:start w:val="1"/>
      <w:numFmt w:val="lowerLetter"/>
      <w:lvlText w:val="%8."/>
      <w:lvlJc w:val="left"/>
      <w:pPr>
        <w:ind w:left="5760" w:hanging="360"/>
      </w:pPr>
    </w:lvl>
    <w:lvl w:ilvl="8" w:tplc="05DAEC28">
      <w:start w:val="1"/>
      <w:numFmt w:val="lowerRoman"/>
      <w:lvlText w:val="%9."/>
      <w:lvlJc w:val="right"/>
      <w:pPr>
        <w:ind w:left="6480" w:hanging="180"/>
      </w:pPr>
    </w:lvl>
  </w:abstractNum>
  <w:abstractNum w:abstractNumId="57" w15:restartNumberingAfterBreak="0">
    <w:nsid w:val="69E95B8A"/>
    <w:multiLevelType w:val="hybridMultilevel"/>
    <w:tmpl w:val="C6727D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8" w15:restartNumberingAfterBreak="0">
    <w:nsid w:val="6A267538"/>
    <w:multiLevelType w:val="hybridMultilevel"/>
    <w:tmpl w:val="FFFFFFFF"/>
    <w:lvl w:ilvl="0" w:tplc="DBD2803A">
      <w:start w:val="1"/>
      <w:numFmt w:val="decimal"/>
      <w:lvlText w:val="(%1)"/>
      <w:lvlJc w:val="left"/>
      <w:pPr>
        <w:ind w:left="720" w:hanging="360"/>
      </w:pPr>
    </w:lvl>
    <w:lvl w:ilvl="1" w:tplc="CB2E2E0E">
      <w:start w:val="1"/>
      <w:numFmt w:val="lowerLetter"/>
      <w:lvlText w:val="%2."/>
      <w:lvlJc w:val="left"/>
      <w:pPr>
        <w:ind w:left="1440" w:hanging="360"/>
      </w:pPr>
    </w:lvl>
    <w:lvl w:ilvl="2" w:tplc="52087458">
      <w:start w:val="1"/>
      <w:numFmt w:val="lowerRoman"/>
      <w:lvlText w:val="%3."/>
      <w:lvlJc w:val="right"/>
      <w:pPr>
        <w:ind w:left="2160" w:hanging="180"/>
      </w:pPr>
    </w:lvl>
    <w:lvl w:ilvl="3" w:tplc="C3D8B3A0">
      <w:start w:val="1"/>
      <w:numFmt w:val="decimal"/>
      <w:lvlText w:val="%4."/>
      <w:lvlJc w:val="left"/>
      <w:pPr>
        <w:ind w:left="2880" w:hanging="360"/>
      </w:pPr>
    </w:lvl>
    <w:lvl w:ilvl="4" w:tplc="AACCD978">
      <w:start w:val="1"/>
      <w:numFmt w:val="lowerLetter"/>
      <w:lvlText w:val="%5."/>
      <w:lvlJc w:val="left"/>
      <w:pPr>
        <w:ind w:left="3600" w:hanging="360"/>
      </w:pPr>
    </w:lvl>
    <w:lvl w:ilvl="5" w:tplc="614E6E64">
      <w:start w:val="1"/>
      <w:numFmt w:val="lowerRoman"/>
      <w:lvlText w:val="%6."/>
      <w:lvlJc w:val="right"/>
      <w:pPr>
        <w:ind w:left="4320" w:hanging="180"/>
      </w:pPr>
    </w:lvl>
    <w:lvl w:ilvl="6" w:tplc="552E2E38">
      <w:start w:val="1"/>
      <w:numFmt w:val="decimal"/>
      <w:lvlText w:val="%7."/>
      <w:lvlJc w:val="left"/>
      <w:pPr>
        <w:ind w:left="5040" w:hanging="360"/>
      </w:pPr>
    </w:lvl>
    <w:lvl w:ilvl="7" w:tplc="91DC293C">
      <w:start w:val="1"/>
      <w:numFmt w:val="lowerLetter"/>
      <w:lvlText w:val="%8."/>
      <w:lvlJc w:val="left"/>
      <w:pPr>
        <w:ind w:left="5760" w:hanging="360"/>
      </w:pPr>
    </w:lvl>
    <w:lvl w:ilvl="8" w:tplc="501A8636">
      <w:start w:val="1"/>
      <w:numFmt w:val="lowerRoman"/>
      <w:lvlText w:val="%9."/>
      <w:lvlJc w:val="right"/>
      <w:pPr>
        <w:ind w:left="6480" w:hanging="180"/>
      </w:pPr>
    </w:lvl>
  </w:abstractNum>
  <w:abstractNum w:abstractNumId="59" w15:restartNumberingAfterBreak="0">
    <w:nsid w:val="6BC305B8"/>
    <w:multiLevelType w:val="hybridMultilevel"/>
    <w:tmpl w:val="AD8E9072"/>
    <w:lvl w:ilvl="0" w:tplc="09E4F074">
      <w:start w:val="1"/>
      <w:numFmt w:val="decimal"/>
      <w:lvlText w:val="(%1)"/>
      <w:lvlJc w:val="left"/>
      <w:pPr>
        <w:ind w:left="720" w:hanging="360"/>
      </w:pPr>
    </w:lvl>
    <w:lvl w:ilvl="1" w:tplc="2DDA81DA">
      <w:start w:val="1"/>
      <w:numFmt w:val="lowerLetter"/>
      <w:lvlText w:val="%2."/>
      <w:lvlJc w:val="left"/>
      <w:pPr>
        <w:ind w:left="1440" w:hanging="360"/>
      </w:pPr>
    </w:lvl>
    <w:lvl w:ilvl="2" w:tplc="F4A293FA">
      <w:start w:val="1"/>
      <w:numFmt w:val="lowerRoman"/>
      <w:lvlText w:val="%3."/>
      <w:lvlJc w:val="right"/>
      <w:pPr>
        <w:ind w:left="2160" w:hanging="180"/>
      </w:pPr>
    </w:lvl>
    <w:lvl w:ilvl="3" w:tplc="555ABEEC">
      <w:start w:val="1"/>
      <w:numFmt w:val="decimal"/>
      <w:lvlText w:val="%4."/>
      <w:lvlJc w:val="left"/>
      <w:pPr>
        <w:ind w:left="2880" w:hanging="360"/>
      </w:pPr>
    </w:lvl>
    <w:lvl w:ilvl="4" w:tplc="F4807826">
      <w:start w:val="1"/>
      <w:numFmt w:val="lowerLetter"/>
      <w:lvlText w:val="%5."/>
      <w:lvlJc w:val="left"/>
      <w:pPr>
        <w:ind w:left="3600" w:hanging="360"/>
      </w:pPr>
    </w:lvl>
    <w:lvl w:ilvl="5" w:tplc="ED708BE2">
      <w:start w:val="1"/>
      <w:numFmt w:val="lowerRoman"/>
      <w:lvlText w:val="%6."/>
      <w:lvlJc w:val="right"/>
      <w:pPr>
        <w:ind w:left="4320" w:hanging="180"/>
      </w:pPr>
    </w:lvl>
    <w:lvl w:ilvl="6" w:tplc="BD282AAC">
      <w:start w:val="1"/>
      <w:numFmt w:val="decimal"/>
      <w:lvlText w:val="%7."/>
      <w:lvlJc w:val="left"/>
      <w:pPr>
        <w:ind w:left="5040" w:hanging="360"/>
      </w:pPr>
    </w:lvl>
    <w:lvl w:ilvl="7" w:tplc="7ACC8146">
      <w:start w:val="1"/>
      <w:numFmt w:val="lowerLetter"/>
      <w:lvlText w:val="%8."/>
      <w:lvlJc w:val="left"/>
      <w:pPr>
        <w:ind w:left="5760" w:hanging="360"/>
      </w:pPr>
    </w:lvl>
    <w:lvl w:ilvl="8" w:tplc="F4228584">
      <w:start w:val="1"/>
      <w:numFmt w:val="lowerRoman"/>
      <w:lvlText w:val="%9."/>
      <w:lvlJc w:val="right"/>
      <w:pPr>
        <w:ind w:left="6480" w:hanging="180"/>
      </w:pPr>
    </w:lvl>
  </w:abstractNum>
  <w:abstractNum w:abstractNumId="60" w15:restartNumberingAfterBreak="0">
    <w:nsid w:val="6BDEDDBE"/>
    <w:multiLevelType w:val="hybridMultilevel"/>
    <w:tmpl w:val="FFFFFFFF"/>
    <w:lvl w:ilvl="0" w:tplc="B552B8B4">
      <w:start w:val="1"/>
      <w:numFmt w:val="decimal"/>
      <w:lvlText w:val="(%1)"/>
      <w:lvlJc w:val="left"/>
      <w:pPr>
        <w:ind w:left="720" w:hanging="360"/>
      </w:pPr>
    </w:lvl>
    <w:lvl w:ilvl="1" w:tplc="7E921274">
      <w:start w:val="1"/>
      <w:numFmt w:val="lowerLetter"/>
      <w:lvlText w:val="%2."/>
      <w:lvlJc w:val="left"/>
      <w:pPr>
        <w:ind w:left="1440" w:hanging="360"/>
      </w:pPr>
    </w:lvl>
    <w:lvl w:ilvl="2" w:tplc="4BE4E1D0">
      <w:start w:val="1"/>
      <w:numFmt w:val="lowerRoman"/>
      <w:lvlText w:val="%3."/>
      <w:lvlJc w:val="right"/>
      <w:pPr>
        <w:ind w:left="2160" w:hanging="180"/>
      </w:pPr>
    </w:lvl>
    <w:lvl w:ilvl="3" w:tplc="863402A0">
      <w:start w:val="1"/>
      <w:numFmt w:val="decimal"/>
      <w:lvlText w:val="%4."/>
      <w:lvlJc w:val="left"/>
      <w:pPr>
        <w:ind w:left="2880" w:hanging="360"/>
      </w:pPr>
    </w:lvl>
    <w:lvl w:ilvl="4" w:tplc="064AC3FC">
      <w:start w:val="1"/>
      <w:numFmt w:val="lowerLetter"/>
      <w:lvlText w:val="%5."/>
      <w:lvlJc w:val="left"/>
      <w:pPr>
        <w:ind w:left="3600" w:hanging="360"/>
      </w:pPr>
    </w:lvl>
    <w:lvl w:ilvl="5" w:tplc="4920C00E">
      <w:start w:val="1"/>
      <w:numFmt w:val="lowerRoman"/>
      <w:lvlText w:val="%6."/>
      <w:lvlJc w:val="right"/>
      <w:pPr>
        <w:ind w:left="4320" w:hanging="180"/>
      </w:pPr>
    </w:lvl>
    <w:lvl w:ilvl="6" w:tplc="635C1C2C">
      <w:start w:val="1"/>
      <w:numFmt w:val="decimal"/>
      <w:lvlText w:val="%7."/>
      <w:lvlJc w:val="left"/>
      <w:pPr>
        <w:ind w:left="5040" w:hanging="360"/>
      </w:pPr>
    </w:lvl>
    <w:lvl w:ilvl="7" w:tplc="05028746">
      <w:start w:val="1"/>
      <w:numFmt w:val="lowerLetter"/>
      <w:lvlText w:val="%8."/>
      <w:lvlJc w:val="left"/>
      <w:pPr>
        <w:ind w:left="5760" w:hanging="360"/>
      </w:pPr>
    </w:lvl>
    <w:lvl w:ilvl="8" w:tplc="32AEBBDE">
      <w:start w:val="1"/>
      <w:numFmt w:val="lowerRoman"/>
      <w:lvlText w:val="%9."/>
      <w:lvlJc w:val="right"/>
      <w:pPr>
        <w:ind w:left="6480" w:hanging="180"/>
      </w:pPr>
    </w:lvl>
  </w:abstractNum>
  <w:abstractNum w:abstractNumId="61" w15:restartNumberingAfterBreak="0">
    <w:nsid w:val="6BE653BD"/>
    <w:multiLevelType w:val="hybridMultilevel"/>
    <w:tmpl w:val="FFFFFFFF"/>
    <w:lvl w:ilvl="0" w:tplc="D8F85EFC">
      <w:start w:val="3"/>
      <w:numFmt w:val="decimal"/>
      <w:lvlText w:val="%1."/>
      <w:lvlJc w:val="left"/>
      <w:pPr>
        <w:ind w:left="720" w:hanging="360"/>
      </w:pPr>
    </w:lvl>
    <w:lvl w:ilvl="1" w:tplc="58D0AE68">
      <w:start w:val="1"/>
      <w:numFmt w:val="lowerLetter"/>
      <w:lvlText w:val="%2."/>
      <w:lvlJc w:val="left"/>
      <w:pPr>
        <w:ind w:left="1440" w:hanging="360"/>
      </w:pPr>
    </w:lvl>
    <w:lvl w:ilvl="2" w:tplc="562C568A">
      <w:start w:val="1"/>
      <w:numFmt w:val="lowerRoman"/>
      <w:lvlText w:val="%3."/>
      <w:lvlJc w:val="right"/>
      <w:pPr>
        <w:ind w:left="2160" w:hanging="180"/>
      </w:pPr>
    </w:lvl>
    <w:lvl w:ilvl="3" w:tplc="42CC1074">
      <w:start w:val="1"/>
      <w:numFmt w:val="decimal"/>
      <w:lvlText w:val="%4."/>
      <w:lvlJc w:val="left"/>
      <w:pPr>
        <w:ind w:left="2880" w:hanging="360"/>
      </w:pPr>
    </w:lvl>
    <w:lvl w:ilvl="4" w:tplc="AD9CAFC6">
      <w:start w:val="1"/>
      <w:numFmt w:val="lowerLetter"/>
      <w:lvlText w:val="%5."/>
      <w:lvlJc w:val="left"/>
      <w:pPr>
        <w:ind w:left="3600" w:hanging="360"/>
      </w:pPr>
    </w:lvl>
    <w:lvl w:ilvl="5" w:tplc="B3380036">
      <w:start w:val="1"/>
      <w:numFmt w:val="lowerRoman"/>
      <w:lvlText w:val="%6."/>
      <w:lvlJc w:val="right"/>
      <w:pPr>
        <w:ind w:left="4320" w:hanging="180"/>
      </w:pPr>
    </w:lvl>
    <w:lvl w:ilvl="6" w:tplc="52309658">
      <w:start w:val="1"/>
      <w:numFmt w:val="decimal"/>
      <w:lvlText w:val="%7."/>
      <w:lvlJc w:val="left"/>
      <w:pPr>
        <w:ind w:left="5040" w:hanging="360"/>
      </w:pPr>
    </w:lvl>
    <w:lvl w:ilvl="7" w:tplc="49C8EC66">
      <w:start w:val="1"/>
      <w:numFmt w:val="lowerLetter"/>
      <w:lvlText w:val="%8."/>
      <w:lvlJc w:val="left"/>
      <w:pPr>
        <w:ind w:left="5760" w:hanging="360"/>
      </w:pPr>
    </w:lvl>
    <w:lvl w:ilvl="8" w:tplc="B6543768">
      <w:start w:val="1"/>
      <w:numFmt w:val="lowerRoman"/>
      <w:lvlText w:val="%9."/>
      <w:lvlJc w:val="right"/>
      <w:pPr>
        <w:ind w:left="6480" w:hanging="180"/>
      </w:pPr>
    </w:lvl>
  </w:abstractNum>
  <w:abstractNum w:abstractNumId="62" w15:restartNumberingAfterBreak="0">
    <w:nsid w:val="6C321011"/>
    <w:multiLevelType w:val="hybridMultilevel"/>
    <w:tmpl w:val="C0D096FC"/>
    <w:lvl w:ilvl="0" w:tplc="C53C18F6">
      <w:start w:val="1"/>
      <w:numFmt w:val="decimal"/>
      <w:lvlText w:val="(%1)"/>
      <w:lvlJc w:val="left"/>
      <w:pPr>
        <w:ind w:left="360" w:hanging="360"/>
      </w:pPr>
    </w:lvl>
    <w:lvl w:ilvl="1" w:tplc="1736CB30">
      <w:start w:val="1"/>
      <w:numFmt w:val="lowerLetter"/>
      <w:lvlText w:val="%2."/>
      <w:lvlJc w:val="left"/>
      <w:pPr>
        <w:ind w:left="1440" w:hanging="360"/>
      </w:pPr>
    </w:lvl>
    <w:lvl w:ilvl="2" w:tplc="81A8B108">
      <w:start w:val="1"/>
      <w:numFmt w:val="lowerRoman"/>
      <w:lvlText w:val="%3."/>
      <w:lvlJc w:val="right"/>
      <w:pPr>
        <w:ind w:left="2160" w:hanging="180"/>
      </w:pPr>
    </w:lvl>
    <w:lvl w:ilvl="3" w:tplc="228A696E">
      <w:start w:val="1"/>
      <w:numFmt w:val="decimal"/>
      <w:lvlText w:val="%4."/>
      <w:lvlJc w:val="left"/>
      <w:pPr>
        <w:ind w:left="2880" w:hanging="360"/>
      </w:pPr>
    </w:lvl>
    <w:lvl w:ilvl="4" w:tplc="FC969BC4">
      <w:start w:val="1"/>
      <w:numFmt w:val="lowerLetter"/>
      <w:lvlText w:val="%5."/>
      <w:lvlJc w:val="left"/>
      <w:pPr>
        <w:ind w:left="3600" w:hanging="360"/>
      </w:pPr>
    </w:lvl>
    <w:lvl w:ilvl="5" w:tplc="15828698">
      <w:start w:val="1"/>
      <w:numFmt w:val="lowerRoman"/>
      <w:lvlText w:val="%6."/>
      <w:lvlJc w:val="right"/>
      <w:pPr>
        <w:ind w:left="4320" w:hanging="180"/>
      </w:pPr>
    </w:lvl>
    <w:lvl w:ilvl="6" w:tplc="EDF20C42">
      <w:start w:val="1"/>
      <w:numFmt w:val="decimal"/>
      <w:lvlText w:val="%7."/>
      <w:lvlJc w:val="left"/>
      <w:pPr>
        <w:ind w:left="5040" w:hanging="360"/>
      </w:pPr>
    </w:lvl>
    <w:lvl w:ilvl="7" w:tplc="7D8CDB18">
      <w:start w:val="1"/>
      <w:numFmt w:val="lowerLetter"/>
      <w:lvlText w:val="%8."/>
      <w:lvlJc w:val="left"/>
      <w:pPr>
        <w:ind w:left="5760" w:hanging="360"/>
      </w:pPr>
    </w:lvl>
    <w:lvl w:ilvl="8" w:tplc="B1E87EDE">
      <w:start w:val="1"/>
      <w:numFmt w:val="lowerRoman"/>
      <w:lvlText w:val="%9."/>
      <w:lvlJc w:val="right"/>
      <w:pPr>
        <w:ind w:left="6480" w:hanging="180"/>
      </w:pPr>
    </w:lvl>
  </w:abstractNum>
  <w:abstractNum w:abstractNumId="63" w15:restartNumberingAfterBreak="0">
    <w:nsid w:val="6F540971"/>
    <w:multiLevelType w:val="hybridMultilevel"/>
    <w:tmpl w:val="96BE7E8E"/>
    <w:lvl w:ilvl="0" w:tplc="6CB622EA">
      <w:start w:val="1"/>
      <w:numFmt w:val="decimal"/>
      <w:lvlText w:val="(%1)"/>
      <w:lvlJc w:val="left"/>
      <w:pPr>
        <w:ind w:left="360" w:hanging="360"/>
      </w:pPr>
    </w:lvl>
    <w:lvl w:ilvl="1" w:tplc="BEBCDDA4">
      <w:start w:val="1"/>
      <w:numFmt w:val="lowerLetter"/>
      <w:lvlText w:val="%2."/>
      <w:lvlJc w:val="left"/>
      <w:pPr>
        <w:ind w:left="1080" w:hanging="360"/>
      </w:pPr>
    </w:lvl>
    <w:lvl w:ilvl="2" w:tplc="69125346">
      <w:start w:val="1"/>
      <w:numFmt w:val="lowerRoman"/>
      <w:lvlText w:val="%3."/>
      <w:lvlJc w:val="right"/>
      <w:pPr>
        <w:ind w:left="1800" w:hanging="180"/>
      </w:pPr>
    </w:lvl>
    <w:lvl w:ilvl="3" w:tplc="1CE83F32">
      <w:start w:val="1"/>
      <w:numFmt w:val="decimal"/>
      <w:lvlText w:val="%4."/>
      <w:lvlJc w:val="left"/>
      <w:pPr>
        <w:ind w:left="2520" w:hanging="360"/>
      </w:pPr>
    </w:lvl>
    <w:lvl w:ilvl="4" w:tplc="C7164228">
      <w:start w:val="1"/>
      <w:numFmt w:val="lowerLetter"/>
      <w:lvlText w:val="%5."/>
      <w:lvlJc w:val="left"/>
      <w:pPr>
        <w:ind w:left="3240" w:hanging="360"/>
      </w:pPr>
    </w:lvl>
    <w:lvl w:ilvl="5" w:tplc="57D625C0">
      <w:start w:val="1"/>
      <w:numFmt w:val="lowerRoman"/>
      <w:lvlText w:val="%6."/>
      <w:lvlJc w:val="right"/>
      <w:pPr>
        <w:ind w:left="3960" w:hanging="180"/>
      </w:pPr>
    </w:lvl>
    <w:lvl w:ilvl="6" w:tplc="866EA24E">
      <w:start w:val="1"/>
      <w:numFmt w:val="decimal"/>
      <w:lvlText w:val="%7."/>
      <w:lvlJc w:val="left"/>
      <w:pPr>
        <w:ind w:left="4680" w:hanging="360"/>
      </w:pPr>
    </w:lvl>
    <w:lvl w:ilvl="7" w:tplc="13FAE21C">
      <w:start w:val="1"/>
      <w:numFmt w:val="lowerLetter"/>
      <w:lvlText w:val="%8."/>
      <w:lvlJc w:val="left"/>
      <w:pPr>
        <w:ind w:left="5400" w:hanging="360"/>
      </w:pPr>
    </w:lvl>
    <w:lvl w:ilvl="8" w:tplc="EE84CD8E">
      <w:start w:val="1"/>
      <w:numFmt w:val="lowerRoman"/>
      <w:lvlText w:val="%9."/>
      <w:lvlJc w:val="right"/>
      <w:pPr>
        <w:ind w:left="6120" w:hanging="180"/>
      </w:pPr>
    </w:lvl>
  </w:abstractNum>
  <w:abstractNum w:abstractNumId="64" w15:restartNumberingAfterBreak="0">
    <w:nsid w:val="6FB0BE51"/>
    <w:multiLevelType w:val="hybridMultilevel"/>
    <w:tmpl w:val="FFFFFFFF"/>
    <w:lvl w:ilvl="0" w:tplc="BAE09418">
      <w:start w:val="1"/>
      <w:numFmt w:val="decimal"/>
      <w:lvlText w:val="(%1)"/>
      <w:lvlJc w:val="left"/>
      <w:pPr>
        <w:ind w:left="720" w:hanging="360"/>
      </w:pPr>
    </w:lvl>
    <w:lvl w:ilvl="1" w:tplc="D264E8F8">
      <w:start w:val="1"/>
      <w:numFmt w:val="lowerLetter"/>
      <w:lvlText w:val="%2."/>
      <w:lvlJc w:val="left"/>
      <w:pPr>
        <w:ind w:left="1440" w:hanging="360"/>
      </w:pPr>
    </w:lvl>
    <w:lvl w:ilvl="2" w:tplc="07E2B8B2">
      <w:start w:val="1"/>
      <w:numFmt w:val="lowerRoman"/>
      <w:lvlText w:val="%3."/>
      <w:lvlJc w:val="right"/>
      <w:pPr>
        <w:ind w:left="2160" w:hanging="180"/>
      </w:pPr>
    </w:lvl>
    <w:lvl w:ilvl="3" w:tplc="1E6C5A8C">
      <w:start w:val="1"/>
      <w:numFmt w:val="decimal"/>
      <w:lvlText w:val="%4."/>
      <w:lvlJc w:val="left"/>
      <w:pPr>
        <w:ind w:left="2880" w:hanging="360"/>
      </w:pPr>
    </w:lvl>
    <w:lvl w:ilvl="4" w:tplc="241E2002">
      <w:start w:val="1"/>
      <w:numFmt w:val="lowerLetter"/>
      <w:lvlText w:val="%5."/>
      <w:lvlJc w:val="left"/>
      <w:pPr>
        <w:ind w:left="3600" w:hanging="360"/>
      </w:pPr>
    </w:lvl>
    <w:lvl w:ilvl="5" w:tplc="6DFA806A">
      <w:start w:val="1"/>
      <w:numFmt w:val="lowerRoman"/>
      <w:lvlText w:val="%6."/>
      <w:lvlJc w:val="right"/>
      <w:pPr>
        <w:ind w:left="4320" w:hanging="180"/>
      </w:pPr>
    </w:lvl>
    <w:lvl w:ilvl="6" w:tplc="D7BE49E8">
      <w:start w:val="1"/>
      <w:numFmt w:val="decimal"/>
      <w:lvlText w:val="%7."/>
      <w:lvlJc w:val="left"/>
      <w:pPr>
        <w:ind w:left="5040" w:hanging="360"/>
      </w:pPr>
    </w:lvl>
    <w:lvl w:ilvl="7" w:tplc="AD0AD81E">
      <w:start w:val="1"/>
      <w:numFmt w:val="lowerLetter"/>
      <w:lvlText w:val="%8."/>
      <w:lvlJc w:val="left"/>
      <w:pPr>
        <w:ind w:left="5760" w:hanging="360"/>
      </w:pPr>
    </w:lvl>
    <w:lvl w:ilvl="8" w:tplc="9FB8BC84">
      <w:start w:val="1"/>
      <w:numFmt w:val="lowerRoman"/>
      <w:lvlText w:val="%9."/>
      <w:lvlJc w:val="right"/>
      <w:pPr>
        <w:ind w:left="6480" w:hanging="180"/>
      </w:pPr>
    </w:lvl>
  </w:abstractNum>
  <w:abstractNum w:abstractNumId="65" w15:restartNumberingAfterBreak="0">
    <w:nsid w:val="702C1E6E"/>
    <w:multiLevelType w:val="hybridMultilevel"/>
    <w:tmpl w:val="FFFFFFFF"/>
    <w:lvl w:ilvl="0" w:tplc="ED662878">
      <w:start w:val="1"/>
      <w:numFmt w:val="decimal"/>
      <w:lvlText w:val="(%1)"/>
      <w:lvlJc w:val="left"/>
      <w:pPr>
        <w:ind w:left="720" w:hanging="360"/>
      </w:pPr>
      <w:rPr>
        <w:rFonts w:ascii="Times New Roman" w:hAnsi="Times New Roman" w:hint="default"/>
      </w:rPr>
    </w:lvl>
    <w:lvl w:ilvl="1" w:tplc="E96203E2">
      <w:start w:val="1"/>
      <w:numFmt w:val="lowerLetter"/>
      <w:lvlText w:val="%2."/>
      <w:lvlJc w:val="left"/>
      <w:pPr>
        <w:ind w:left="1440" w:hanging="360"/>
      </w:pPr>
    </w:lvl>
    <w:lvl w:ilvl="2" w:tplc="3796E8A6">
      <w:start w:val="1"/>
      <w:numFmt w:val="lowerRoman"/>
      <w:lvlText w:val="%3."/>
      <w:lvlJc w:val="right"/>
      <w:pPr>
        <w:ind w:left="2160" w:hanging="180"/>
      </w:pPr>
    </w:lvl>
    <w:lvl w:ilvl="3" w:tplc="ADF0708E">
      <w:start w:val="1"/>
      <w:numFmt w:val="decimal"/>
      <w:lvlText w:val="%4."/>
      <w:lvlJc w:val="left"/>
      <w:pPr>
        <w:ind w:left="2880" w:hanging="360"/>
      </w:pPr>
    </w:lvl>
    <w:lvl w:ilvl="4" w:tplc="515CAB96">
      <w:start w:val="1"/>
      <w:numFmt w:val="lowerLetter"/>
      <w:lvlText w:val="%5."/>
      <w:lvlJc w:val="left"/>
      <w:pPr>
        <w:ind w:left="3600" w:hanging="360"/>
      </w:pPr>
    </w:lvl>
    <w:lvl w:ilvl="5" w:tplc="168671AC">
      <w:start w:val="1"/>
      <w:numFmt w:val="lowerRoman"/>
      <w:lvlText w:val="%6."/>
      <w:lvlJc w:val="right"/>
      <w:pPr>
        <w:ind w:left="4320" w:hanging="180"/>
      </w:pPr>
    </w:lvl>
    <w:lvl w:ilvl="6" w:tplc="439E8336">
      <w:start w:val="1"/>
      <w:numFmt w:val="decimal"/>
      <w:lvlText w:val="%7."/>
      <w:lvlJc w:val="left"/>
      <w:pPr>
        <w:ind w:left="5040" w:hanging="360"/>
      </w:pPr>
    </w:lvl>
    <w:lvl w:ilvl="7" w:tplc="50CE526C">
      <w:start w:val="1"/>
      <w:numFmt w:val="lowerLetter"/>
      <w:lvlText w:val="%8."/>
      <w:lvlJc w:val="left"/>
      <w:pPr>
        <w:ind w:left="5760" w:hanging="360"/>
      </w:pPr>
    </w:lvl>
    <w:lvl w:ilvl="8" w:tplc="948E6F08">
      <w:start w:val="1"/>
      <w:numFmt w:val="lowerRoman"/>
      <w:lvlText w:val="%9."/>
      <w:lvlJc w:val="right"/>
      <w:pPr>
        <w:ind w:left="6480" w:hanging="180"/>
      </w:pPr>
    </w:lvl>
  </w:abstractNum>
  <w:abstractNum w:abstractNumId="66" w15:restartNumberingAfterBreak="0">
    <w:nsid w:val="70AF8487"/>
    <w:multiLevelType w:val="hybridMultilevel"/>
    <w:tmpl w:val="FFFFFFFF"/>
    <w:lvl w:ilvl="0" w:tplc="4BAC6F26">
      <w:start w:val="1"/>
      <w:numFmt w:val="decimal"/>
      <w:lvlText w:val="%1)"/>
      <w:lvlJc w:val="left"/>
      <w:pPr>
        <w:ind w:left="720" w:hanging="360"/>
      </w:pPr>
    </w:lvl>
    <w:lvl w:ilvl="1" w:tplc="76B0BCD4">
      <w:start w:val="1"/>
      <w:numFmt w:val="lowerLetter"/>
      <w:lvlText w:val="%2."/>
      <w:lvlJc w:val="left"/>
      <w:pPr>
        <w:ind w:left="1440" w:hanging="360"/>
      </w:pPr>
    </w:lvl>
    <w:lvl w:ilvl="2" w:tplc="BCD0F028">
      <w:start w:val="1"/>
      <w:numFmt w:val="lowerRoman"/>
      <w:lvlText w:val="%3."/>
      <w:lvlJc w:val="right"/>
      <w:pPr>
        <w:ind w:left="2160" w:hanging="180"/>
      </w:pPr>
    </w:lvl>
    <w:lvl w:ilvl="3" w:tplc="E11A5492">
      <w:start w:val="1"/>
      <w:numFmt w:val="decimal"/>
      <w:lvlText w:val="%4."/>
      <w:lvlJc w:val="left"/>
      <w:pPr>
        <w:ind w:left="2880" w:hanging="360"/>
      </w:pPr>
    </w:lvl>
    <w:lvl w:ilvl="4" w:tplc="CC460F60">
      <w:start w:val="1"/>
      <w:numFmt w:val="lowerLetter"/>
      <w:lvlText w:val="%5."/>
      <w:lvlJc w:val="left"/>
      <w:pPr>
        <w:ind w:left="3600" w:hanging="360"/>
      </w:pPr>
    </w:lvl>
    <w:lvl w:ilvl="5" w:tplc="2A0EC8FE">
      <w:start w:val="1"/>
      <w:numFmt w:val="lowerRoman"/>
      <w:lvlText w:val="%6."/>
      <w:lvlJc w:val="right"/>
      <w:pPr>
        <w:ind w:left="4320" w:hanging="180"/>
      </w:pPr>
    </w:lvl>
    <w:lvl w:ilvl="6" w:tplc="3D0C4CB8">
      <w:start w:val="1"/>
      <w:numFmt w:val="decimal"/>
      <w:lvlText w:val="%7."/>
      <w:lvlJc w:val="left"/>
      <w:pPr>
        <w:ind w:left="5040" w:hanging="360"/>
      </w:pPr>
    </w:lvl>
    <w:lvl w:ilvl="7" w:tplc="9258C8A2">
      <w:start w:val="1"/>
      <w:numFmt w:val="lowerLetter"/>
      <w:lvlText w:val="%8."/>
      <w:lvlJc w:val="left"/>
      <w:pPr>
        <w:ind w:left="5760" w:hanging="360"/>
      </w:pPr>
    </w:lvl>
    <w:lvl w:ilvl="8" w:tplc="7A3E0746">
      <w:start w:val="1"/>
      <w:numFmt w:val="lowerRoman"/>
      <w:lvlText w:val="%9."/>
      <w:lvlJc w:val="right"/>
      <w:pPr>
        <w:ind w:left="6480" w:hanging="180"/>
      </w:pPr>
    </w:lvl>
  </w:abstractNum>
  <w:abstractNum w:abstractNumId="67" w15:restartNumberingAfterBreak="0">
    <w:nsid w:val="720B4FEF"/>
    <w:multiLevelType w:val="hybridMultilevel"/>
    <w:tmpl w:val="C1B6D5C2"/>
    <w:lvl w:ilvl="0" w:tplc="7AF0D136">
      <w:start w:val="1"/>
      <w:numFmt w:val="decimal"/>
      <w:lvlText w:val="(%1)"/>
      <w:lvlJc w:val="left"/>
      <w:pPr>
        <w:ind w:left="720" w:hanging="360"/>
      </w:pPr>
      <w:rPr>
        <w:rFonts w:hint="default"/>
        <w:color w:val="2020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8" w15:restartNumberingAfterBreak="0">
    <w:nsid w:val="758AADBB"/>
    <w:multiLevelType w:val="hybridMultilevel"/>
    <w:tmpl w:val="EDEE8566"/>
    <w:lvl w:ilvl="0" w:tplc="31086D1E">
      <w:start w:val="1"/>
      <w:numFmt w:val="decimal"/>
      <w:lvlText w:val="(%1)"/>
      <w:lvlJc w:val="left"/>
      <w:pPr>
        <w:ind w:left="720" w:hanging="360"/>
      </w:pPr>
    </w:lvl>
    <w:lvl w:ilvl="1" w:tplc="9D1A874E">
      <w:start w:val="1"/>
      <w:numFmt w:val="lowerLetter"/>
      <w:lvlText w:val="%2."/>
      <w:lvlJc w:val="left"/>
      <w:pPr>
        <w:ind w:left="1440" w:hanging="360"/>
      </w:pPr>
    </w:lvl>
    <w:lvl w:ilvl="2" w:tplc="5FCCA724">
      <w:start w:val="1"/>
      <w:numFmt w:val="lowerRoman"/>
      <w:lvlText w:val="%3."/>
      <w:lvlJc w:val="right"/>
      <w:pPr>
        <w:ind w:left="2160" w:hanging="180"/>
      </w:pPr>
    </w:lvl>
    <w:lvl w:ilvl="3" w:tplc="C39A77B2">
      <w:start w:val="1"/>
      <w:numFmt w:val="decimal"/>
      <w:lvlText w:val="%4."/>
      <w:lvlJc w:val="left"/>
      <w:pPr>
        <w:ind w:left="2880" w:hanging="360"/>
      </w:pPr>
    </w:lvl>
    <w:lvl w:ilvl="4" w:tplc="59F80B14">
      <w:start w:val="1"/>
      <w:numFmt w:val="lowerLetter"/>
      <w:lvlText w:val="%5."/>
      <w:lvlJc w:val="left"/>
      <w:pPr>
        <w:ind w:left="3600" w:hanging="360"/>
      </w:pPr>
    </w:lvl>
    <w:lvl w:ilvl="5" w:tplc="40B6101E">
      <w:start w:val="1"/>
      <w:numFmt w:val="lowerRoman"/>
      <w:lvlText w:val="%6."/>
      <w:lvlJc w:val="right"/>
      <w:pPr>
        <w:ind w:left="4320" w:hanging="180"/>
      </w:pPr>
    </w:lvl>
    <w:lvl w:ilvl="6" w:tplc="A3E870F8">
      <w:start w:val="1"/>
      <w:numFmt w:val="decimal"/>
      <w:lvlText w:val="%7."/>
      <w:lvlJc w:val="left"/>
      <w:pPr>
        <w:ind w:left="5040" w:hanging="360"/>
      </w:pPr>
    </w:lvl>
    <w:lvl w:ilvl="7" w:tplc="41ACD30A">
      <w:start w:val="1"/>
      <w:numFmt w:val="lowerLetter"/>
      <w:lvlText w:val="%8."/>
      <w:lvlJc w:val="left"/>
      <w:pPr>
        <w:ind w:left="5760" w:hanging="360"/>
      </w:pPr>
    </w:lvl>
    <w:lvl w:ilvl="8" w:tplc="9D542756">
      <w:start w:val="1"/>
      <w:numFmt w:val="lowerRoman"/>
      <w:lvlText w:val="%9."/>
      <w:lvlJc w:val="right"/>
      <w:pPr>
        <w:ind w:left="6480" w:hanging="180"/>
      </w:pPr>
    </w:lvl>
  </w:abstractNum>
  <w:abstractNum w:abstractNumId="69" w15:restartNumberingAfterBreak="0">
    <w:nsid w:val="77353953"/>
    <w:multiLevelType w:val="hybridMultilevel"/>
    <w:tmpl w:val="193EC39A"/>
    <w:lvl w:ilvl="0" w:tplc="870E90B4">
      <w:start w:val="1"/>
      <w:numFmt w:val="decimal"/>
      <w:lvlText w:val="(%1)"/>
      <w:lvlJc w:val="left"/>
      <w:pPr>
        <w:ind w:left="720" w:hanging="360"/>
      </w:pPr>
    </w:lvl>
    <w:lvl w:ilvl="1" w:tplc="D13C8C94">
      <w:start w:val="1"/>
      <w:numFmt w:val="lowerLetter"/>
      <w:lvlText w:val="%2."/>
      <w:lvlJc w:val="left"/>
      <w:pPr>
        <w:ind w:left="1440" w:hanging="360"/>
      </w:pPr>
    </w:lvl>
    <w:lvl w:ilvl="2" w:tplc="81309AD6">
      <w:start w:val="1"/>
      <w:numFmt w:val="lowerRoman"/>
      <w:lvlText w:val="%3."/>
      <w:lvlJc w:val="right"/>
      <w:pPr>
        <w:ind w:left="2160" w:hanging="180"/>
      </w:pPr>
    </w:lvl>
    <w:lvl w:ilvl="3" w:tplc="901E7472">
      <w:start w:val="1"/>
      <w:numFmt w:val="decimal"/>
      <w:lvlText w:val="%4."/>
      <w:lvlJc w:val="left"/>
      <w:pPr>
        <w:ind w:left="2880" w:hanging="360"/>
      </w:pPr>
    </w:lvl>
    <w:lvl w:ilvl="4" w:tplc="CAC44C9A">
      <w:start w:val="1"/>
      <w:numFmt w:val="lowerLetter"/>
      <w:lvlText w:val="%5."/>
      <w:lvlJc w:val="left"/>
      <w:pPr>
        <w:ind w:left="3600" w:hanging="360"/>
      </w:pPr>
    </w:lvl>
    <w:lvl w:ilvl="5" w:tplc="38080BF0">
      <w:start w:val="1"/>
      <w:numFmt w:val="lowerRoman"/>
      <w:lvlText w:val="%6."/>
      <w:lvlJc w:val="right"/>
      <w:pPr>
        <w:ind w:left="4320" w:hanging="180"/>
      </w:pPr>
    </w:lvl>
    <w:lvl w:ilvl="6" w:tplc="329C0008">
      <w:start w:val="1"/>
      <w:numFmt w:val="decimal"/>
      <w:lvlText w:val="%7."/>
      <w:lvlJc w:val="left"/>
      <w:pPr>
        <w:ind w:left="5040" w:hanging="360"/>
      </w:pPr>
    </w:lvl>
    <w:lvl w:ilvl="7" w:tplc="84982990">
      <w:start w:val="1"/>
      <w:numFmt w:val="lowerLetter"/>
      <w:lvlText w:val="%8."/>
      <w:lvlJc w:val="left"/>
      <w:pPr>
        <w:ind w:left="5760" w:hanging="360"/>
      </w:pPr>
    </w:lvl>
    <w:lvl w:ilvl="8" w:tplc="046E3494">
      <w:start w:val="1"/>
      <w:numFmt w:val="lowerRoman"/>
      <w:lvlText w:val="%9."/>
      <w:lvlJc w:val="right"/>
      <w:pPr>
        <w:ind w:left="6480" w:hanging="180"/>
      </w:pPr>
    </w:lvl>
  </w:abstractNum>
  <w:abstractNum w:abstractNumId="70" w15:restartNumberingAfterBreak="0">
    <w:nsid w:val="779C722A"/>
    <w:multiLevelType w:val="hybridMultilevel"/>
    <w:tmpl w:val="CAC20928"/>
    <w:lvl w:ilvl="0" w:tplc="4C748D1A">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1" w15:restartNumberingAfterBreak="0">
    <w:nsid w:val="7815BFF4"/>
    <w:multiLevelType w:val="hybridMultilevel"/>
    <w:tmpl w:val="FFFFFFFF"/>
    <w:lvl w:ilvl="0" w:tplc="86A4AF90">
      <w:start w:val="1"/>
      <w:numFmt w:val="decimal"/>
      <w:lvlText w:val="%1)"/>
      <w:lvlJc w:val="left"/>
      <w:pPr>
        <w:ind w:left="720" w:hanging="360"/>
      </w:pPr>
    </w:lvl>
    <w:lvl w:ilvl="1" w:tplc="CF5C92CE">
      <w:start w:val="1"/>
      <w:numFmt w:val="lowerLetter"/>
      <w:lvlText w:val="%2."/>
      <w:lvlJc w:val="left"/>
      <w:pPr>
        <w:ind w:left="1440" w:hanging="360"/>
      </w:pPr>
    </w:lvl>
    <w:lvl w:ilvl="2" w:tplc="531E3DA2">
      <w:start w:val="1"/>
      <w:numFmt w:val="lowerRoman"/>
      <w:lvlText w:val="%3."/>
      <w:lvlJc w:val="right"/>
      <w:pPr>
        <w:ind w:left="2160" w:hanging="180"/>
      </w:pPr>
    </w:lvl>
    <w:lvl w:ilvl="3" w:tplc="FBC6910C">
      <w:start w:val="1"/>
      <w:numFmt w:val="decimal"/>
      <w:lvlText w:val="%4."/>
      <w:lvlJc w:val="left"/>
      <w:pPr>
        <w:ind w:left="2880" w:hanging="360"/>
      </w:pPr>
    </w:lvl>
    <w:lvl w:ilvl="4" w:tplc="FFF85ADC">
      <w:start w:val="1"/>
      <w:numFmt w:val="lowerLetter"/>
      <w:lvlText w:val="%5."/>
      <w:lvlJc w:val="left"/>
      <w:pPr>
        <w:ind w:left="3600" w:hanging="360"/>
      </w:pPr>
    </w:lvl>
    <w:lvl w:ilvl="5" w:tplc="409C0A4C">
      <w:start w:val="1"/>
      <w:numFmt w:val="lowerRoman"/>
      <w:lvlText w:val="%6."/>
      <w:lvlJc w:val="right"/>
      <w:pPr>
        <w:ind w:left="4320" w:hanging="180"/>
      </w:pPr>
    </w:lvl>
    <w:lvl w:ilvl="6" w:tplc="733AEB86">
      <w:start w:val="1"/>
      <w:numFmt w:val="decimal"/>
      <w:lvlText w:val="%7."/>
      <w:lvlJc w:val="left"/>
      <w:pPr>
        <w:ind w:left="5040" w:hanging="360"/>
      </w:pPr>
    </w:lvl>
    <w:lvl w:ilvl="7" w:tplc="34A27D92">
      <w:start w:val="1"/>
      <w:numFmt w:val="lowerLetter"/>
      <w:lvlText w:val="%8."/>
      <w:lvlJc w:val="left"/>
      <w:pPr>
        <w:ind w:left="5760" w:hanging="360"/>
      </w:pPr>
    </w:lvl>
    <w:lvl w:ilvl="8" w:tplc="D4E0229C">
      <w:start w:val="1"/>
      <w:numFmt w:val="lowerRoman"/>
      <w:lvlText w:val="%9."/>
      <w:lvlJc w:val="right"/>
      <w:pPr>
        <w:ind w:left="6480" w:hanging="180"/>
      </w:pPr>
    </w:lvl>
  </w:abstractNum>
  <w:abstractNum w:abstractNumId="72" w15:restartNumberingAfterBreak="0">
    <w:nsid w:val="78581100"/>
    <w:multiLevelType w:val="hybridMultilevel"/>
    <w:tmpl w:val="F4925002"/>
    <w:lvl w:ilvl="0" w:tplc="2EFCBF78">
      <w:start w:val="3"/>
      <w:numFmt w:val="decimal"/>
      <w:lvlText w:val="%1)"/>
      <w:lvlJc w:val="left"/>
      <w:pPr>
        <w:ind w:left="360" w:hanging="360"/>
      </w:pPr>
      <w:rPr>
        <w:rFonts w:eastAsiaTheme="minorHAnsi"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3" w15:restartNumberingAfterBreak="0">
    <w:nsid w:val="78C73EFD"/>
    <w:multiLevelType w:val="hybridMultilevel"/>
    <w:tmpl w:val="FFFFFFFF"/>
    <w:lvl w:ilvl="0" w:tplc="5CA46EEA">
      <w:start w:val="1"/>
      <w:numFmt w:val="decimal"/>
      <w:lvlText w:val="(%1)"/>
      <w:lvlJc w:val="left"/>
      <w:pPr>
        <w:ind w:left="720" w:hanging="360"/>
      </w:pPr>
    </w:lvl>
    <w:lvl w:ilvl="1" w:tplc="85F6CAAC">
      <w:start w:val="1"/>
      <w:numFmt w:val="lowerLetter"/>
      <w:lvlText w:val="%2."/>
      <w:lvlJc w:val="left"/>
      <w:pPr>
        <w:ind w:left="1440" w:hanging="360"/>
      </w:pPr>
    </w:lvl>
    <w:lvl w:ilvl="2" w:tplc="ADC85CF4">
      <w:start w:val="1"/>
      <w:numFmt w:val="lowerRoman"/>
      <w:lvlText w:val="%3."/>
      <w:lvlJc w:val="right"/>
      <w:pPr>
        <w:ind w:left="2160" w:hanging="180"/>
      </w:pPr>
    </w:lvl>
    <w:lvl w:ilvl="3" w:tplc="6520FF7A">
      <w:start w:val="1"/>
      <w:numFmt w:val="decimal"/>
      <w:lvlText w:val="%4."/>
      <w:lvlJc w:val="left"/>
      <w:pPr>
        <w:ind w:left="2880" w:hanging="360"/>
      </w:pPr>
    </w:lvl>
    <w:lvl w:ilvl="4" w:tplc="73503ACE">
      <w:start w:val="1"/>
      <w:numFmt w:val="lowerLetter"/>
      <w:lvlText w:val="%5."/>
      <w:lvlJc w:val="left"/>
      <w:pPr>
        <w:ind w:left="3600" w:hanging="360"/>
      </w:pPr>
    </w:lvl>
    <w:lvl w:ilvl="5" w:tplc="7F38F656">
      <w:start w:val="1"/>
      <w:numFmt w:val="lowerRoman"/>
      <w:lvlText w:val="%6."/>
      <w:lvlJc w:val="right"/>
      <w:pPr>
        <w:ind w:left="4320" w:hanging="180"/>
      </w:pPr>
    </w:lvl>
    <w:lvl w:ilvl="6" w:tplc="D43CB0BE">
      <w:start w:val="1"/>
      <w:numFmt w:val="decimal"/>
      <w:lvlText w:val="%7."/>
      <w:lvlJc w:val="left"/>
      <w:pPr>
        <w:ind w:left="5040" w:hanging="360"/>
      </w:pPr>
    </w:lvl>
    <w:lvl w:ilvl="7" w:tplc="FA08A448">
      <w:start w:val="1"/>
      <w:numFmt w:val="lowerLetter"/>
      <w:lvlText w:val="%8."/>
      <w:lvlJc w:val="left"/>
      <w:pPr>
        <w:ind w:left="5760" w:hanging="360"/>
      </w:pPr>
    </w:lvl>
    <w:lvl w:ilvl="8" w:tplc="C90C4BA2">
      <w:start w:val="1"/>
      <w:numFmt w:val="lowerRoman"/>
      <w:lvlText w:val="%9."/>
      <w:lvlJc w:val="right"/>
      <w:pPr>
        <w:ind w:left="6480" w:hanging="180"/>
      </w:pPr>
    </w:lvl>
  </w:abstractNum>
  <w:abstractNum w:abstractNumId="74" w15:restartNumberingAfterBreak="0">
    <w:nsid w:val="78E69D81"/>
    <w:multiLevelType w:val="hybridMultilevel"/>
    <w:tmpl w:val="FFFFFFFF"/>
    <w:lvl w:ilvl="0" w:tplc="F920F922">
      <w:start w:val="1"/>
      <w:numFmt w:val="decimal"/>
      <w:lvlText w:val="(%1)"/>
      <w:lvlJc w:val="left"/>
      <w:pPr>
        <w:ind w:left="720" w:hanging="360"/>
      </w:pPr>
    </w:lvl>
    <w:lvl w:ilvl="1" w:tplc="1A601BC0">
      <w:start w:val="1"/>
      <w:numFmt w:val="lowerLetter"/>
      <w:lvlText w:val="%2."/>
      <w:lvlJc w:val="left"/>
      <w:pPr>
        <w:ind w:left="1440" w:hanging="360"/>
      </w:pPr>
    </w:lvl>
    <w:lvl w:ilvl="2" w:tplc="0922E026">
      <w:start w:val="1"/>
      <w:numFmt w:val="lowerRoman"/>
      <w:lvlText w:val="%3."/>
      <w:lvlJc w:val="right"/>
      <w:pPr>
        <w:ind w:left="2160" w:hanging="180"/>
      </w:pPr>
    </w:lvl>
    <w:lvl w:ilvl="3" w:tplc="B19A019E">
      <w:start w:val="1"/>
      <w:numFmt w:val="decimal"/>
      <w:lvlText w:val="%4."/>
      <w:lvlJc w:val="left"/>
      <w:pPr>
        <w:ind w:left="2880" w:hanging="360"/>
      </w:pPr>
    </w:lvl>
    <w:lvl w:ilvl="4" w:tplc="4828B3F8">
      <w:start w:val="1"/>
      <w:numFmt w:val="lowerLetter"/>
      <w:lvlText w:val="%5."/>
      <w:lvlJc w:val="left"/>
      <w:pPr>
        <w:ind w:left="3600" w:hanging="360"/>
      </w:pPr>
    </w:lvl>
    <w:lvl w:ilvl="5" w:tplc="A4641D14">
      <w:start w:val="1"/>
      <w:numFmt w:val="lowerRoman"/>
      <w:lvlText w:val="%6."/>
      <w:lvlJc w:val="right"/>
      <w:pPr>
        <w:ind w:left="4320" w:hanging="180"/>
      </w:pPr>
    </w:lvl>
    <w:lvl w:ilvl="6" w:tplc="EEAAA376">
      <w:start w:val="1"/>
      <w:numFmt w:val="decimal"/>
      <w:lvlText w:val="%7."/>
      <w:lvlJc w:val="left"/>
      <w:pPr>
        <w:ind w:left="5040" w:hanging="360"/>
      </w:pPr>
    </w:lvl>
    <w:lvl w:ilvl="7" w:tplc="63A41124">
      <w:start w:val="1"/>
      <w:numFmt w:val="lowerLetter"/>
      <w:lvlText w:val="%8."/>
      <w:lvlJc w:val="left"/>
      <w:pPr>
        <w:ind w:left="5760" w:hanging="360"/>
      </w:pPr>
    </w:lvl>
    <w:lvl w:ilvl="8" w:tplc="F034959E">
      <w:start w:val="1"/>
      <w:numFmt w:val="lowerRoman"/>
      <w:lvlText w:val="%9."/>
      <w:lvlJc w:val="right"/>
      <w:pPr>
        <w:ind w:left="6480" w:hanging="180"/>
      </w:pPr>
    </w:lvl>
  </w:abstractNum>
  <w:abstractNum w:abstractNumId="75" w15:restartNumberingAfterBreak="0">
    <w:nsid w:val="79FA975D"/>
    <w:multiLevelType w:val="hybridMultilevel"/>
    <w:tmpl w:val="FFFFFFFF"/>
    <w:lvl w:ilvl="0" w:tplc="FFFFFFFF">
      <w:start w:val="1"/>
      <w:numFmt w:val="decimal"/>
      <w:lvlText w:val="(%1)"/>
      <w:lvlJc w:val="left"/>
      <w:pPr>
        <w:ind w:left="720" w:hanging="360"/>
      </w:pPr>
    </w:lvl>
    <w:lvl w:ilvl="1" w:tplc="6D560700">
      <w:start w:val="1"/>
      <w:numFmt w:val="lowerLetter"/>
      <w:lvlText w:val="%2."/>
      <w:lvlJc w:val="left"/>
      <w:pPr>
        <w:ind w:left="1440" w:hanging="360"/>
      </w:pPr>
    </w:lvl>
    <w:lvl w:ilvl="2" w:tplc="E21CEA9A">
      <w:start w:val="1"/>
      <w:numFmt w:val="lowerRoman"/>
      <w:lvlText w:val="%3."/>
      <w:lvlJc w:val="right"/>
      <w:pPr>
        <w:ind w:left="2160" w:hanging="180"/>
      </w:pPr>
    </w:lvl>
    <w:lvl w:ilvl="3" w:tplc="BA2E1208">
      <w:start w:val="1"/>
      <w:numFmt w:val="decimal"/>
      <w:lvlText w:val="%4."/>
      <w:lvlJc w:val="left"/>
      <w:pPr>
        <w:ind w:left="2880" w:hanging="360"/>
      </w:pPr>
    </w:lvl>
    <w:lvl w:ilvl="4" w:tplc="3E34A7AA">
      <w:start w:val="1"/>
      <w:numFmt w:val="lowerLetter"/>
      <w:lvlText w:val="%5."/>
      <w:lvlJc w:val="left"/>
      <w:pPr>
        <w:ind w:left="3600" w:hanging="360"/>
      </w:pPr>
    </w:lvl>
    <w:lvl w:ilvl="5" w:tplc="BE6CDF38">
      <w:start w:val="1"/>
      <w:numFmt w:val="lowerRoman"/>
      <w:lvlText w:val="%6."/>
      <w:lvlJc w:val="right"/>
      <w:pPr>
        <w:ind w:left="4320" w:hanging="180"/>
      </w:pPr>
    </w:lvl>
    <w:lvl w:ilvl="6" w:tplc="27461DBA">
      <w:start w:val="1"/>
      <w:numFmt w:val="decimal"/>
      <w:lvlText w:val="%7."/>
      <w:lvlJc w:val="left"/>
      <w:pPr>
        <w:ind w:left="5040" w:hanging="360"/>
      </w:pPr>
    </w:lvl>
    <w:lvl w:ilvl="7" w:tplc="DC9CDA7C">
      <w:start w:val="1"/>
      <w:numFmt w:val="lowerLetter"/>
      <w:lvlText w:val="%8."/>
      <w:lvlJc w:val="left"/>
      <w:pPr>
        <w:ind w:left="5760" w:hanging="360"/>
      </w:pPr>
    </w:lvl>
    <w:lvl w:ilvl="8" w:tplc="4F865E7C">
      <w:start w:val="1"/>
      <w:numFmt w:val="lowerRoman"/>
      <w:lvlText w:val="%9."/>
      <w:lvlJc w:val="right"/>
      <w:pPr>
        <w:ind w:left="6480" w:hanging="180"/>
      </w:pPr>
    </w:lvl>
  </w:abstractNum>
  <w:abstractNum w:abstractNumId="76" w15:restartNumberingAfterBreak="0">
    <w:nsid w:val="7A7D669E"/>
    <w:multiLevelType w:val="hybridMultilevel"/>
    <w:tmpl w:val="2E6ADFC0"/>
    <w:lvl w:ilvl="0" w:tplc="7EBC5C7A">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7" w15:restartNumberingAfterBreak="0">
    <w:nsid w:val="7C0FF48B"/>
    <w:multiLevelType w:val="hybridMultilevel"/>
    <w:tmpl w:val="9D30C57C"/>
    <w:lvl w:ilvl="0" w:tplc="59269180">
      <w:start w:val="1"/>
      <w:numFmt w:val="decimal"/>
      <w:lvlText w:val="(%1)"/>
      <w:lvlJc w:val="left"/>
      <w:pPr>
        <w:ind w:left="360" w:hanging="360"/>
      </w:pPr>
    </w:lvl>
    <w:lvl w:ilvl="1" w:tplc="C6182BEA">
      <w:start w:val="1"/>
      <w:numFmt w:val="lowerLetter"/>
      <w:lvlText w:val="%2."/>
      <w:lvlJc w:val="left"/>
      <w:pPr>
        <w:ind w:left="1080" w:hanging="360"/>
      </w:pPr>
    </w:lvl>
    <w:lvl w:ilvl="2" w:tplc="1A848592">
      <w:start w:val="1"/>
      <w:numFmt w:val="lowerRoman"/>
      <w:lvlText w:val="%3."/>
      <w:lvlJc w:val="right"/>
      <w:pPr>
        <w:ind w:left="1800" w:hanging="180"/>
      </w:pPr>
    </w:lvl>
    <w:lvl w:ilvl="3" w:tplc="CA1E7840">
      <w:start w:val="1"/>
      <w:numFmt w:val="decimal"/>
      <w:lvlText w:val="%4."/>
      <w:lvlJc w:val="left"/>
      <w:pPr>
        <w:ind w:left="2520" w:hanging="360"/>
      </w:pPr>
    </w:lvl>
    <w:lvl w:ilvl="4" w:tplc="92D47086">
      <w:start w:val="1"/>
      <w:numFmt w:val="lowerLetter"/>
      <w:lvlText w:val="%5."/>
      <w:lvlJc w:val="left"/>
      <w:pPr>
        <w:ind w:left="3240" w:hanging="360"/>
      </w:pPr>
    </w:lvl>
    <w:lvl w:ilvl="5" w:tplc="38603D34">
      <w:start w:val="1"/>
      <w:numFmt w:val="lowerRoman"/>
      <w:lvlText w:val="%6."/>
      <w:lvlJc w:val="right"/>
      <w:pPr>
        <w:ind w:left="3960" w:hanging="180"/>
      </w:pPr>
    </w:lvl>
    <w:lvl w:ilvl="6" w:tplc="52586360">
      <w:start w:val="1"/>
      <w:numFmt w:val="decimal"/>
      <w:lvlText w:val="%7."/>
      <w:lvlJc w:val="left"/>
      <w:pPr>
        <w:ind w:left="4680" w:hanging="360"/>
      </w:pPr>
    </w:lvl>
    <w:lvl w:ilvl="7" w:tplc="CEB8DF64">
      <w:start w:val="1"/>
      <w:numFmt w:val="lowerLetter"/>
      <w:lvlText w:val="%8."/>
      <w:lvlJc w:val="left"/>
      <w:pPr>
        <w:ind w:left="5400" w:hanging="360"/>
      </w:pPr>
    </w:lvl>
    <w:lvl w:ilvl="8" w:tplc="ADD8C738">
      <w:start w:val="1"/>
      <w:numFmt w:val="lowerRoman"/>
      <w:lvlText w:val="%9."/>
      <w:lvlJc w:val="right"/>
      <w:pPr>
        <w:ind w:left="6120" w:hanging="180"/>
      </w:pPr>
    </w:lvl>
  </w:abstractNum>
  <w:abstractNum w:abstractNumId="78" w15:restartNumberingAfterBreak="0">
    <w:nsid w:val="7F023FDB"/>
    <w:multiLevelType w:val="hybridMultilevel"/>
    <w:tmpl w:val="6504CDD6"/>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2000578983">
    <w:abstractNumId w:val="35"/>
  </w:num>
  <w:num w:numId="2" w16cid:durableId="184834882">
    <w:abstractNumId w:val="13"/>
  </w:num>
  <w:num w:numId="3" w16cid:durableId="964232281">
    <w:abstractNumId w:val="62"/>
  </w:num>
  <w:num w:numId="4" w16cid:durableId="1839005797">
    <w:abstractNumId w:val="63"/>
  </w:num>
  <w:num w:numId="5" w16cid:durableId="162355327">
    <w:abstractNumId w:val="23"/>
  </w:num>
  <w:num w:numId="6" w16cid:durableId="228544883">
    <w:abstractNumId w:val="61"/>
  </w:num>
  <w:num w:numId="7" w16cid:durableId="1911697476">
    <w:abstractNumId w:val="27"/>
  </w:num>
  <w:num w:numId="8" w16cid:durableId="1995571334">
    <w:abstractNumId w:val="37"/>
  </w:num>
  <w:num w:numId="9" w16cid:durableId="417480074">
    <w:abstractNumId w:val="26"/>
  </w:num>
  <w:num w:numId="10" w16cid:durableId="770275030">
    <w:abstractNumId w:val="50"/>
  </w:num>
  <w:num w:numId="11" w16cid:durableId="1209027259">
    <w:abstractNumId w:val="14"/>
  </w:num>
  <w:num w:numId="12" w16cid:durableId="1610240269">
    <w:abstractNumId w:val="31"/>
  </w:num>
  <w:num w:numId="13" w16cid:durableId="325091138">
    <w:abstractNumId w:val="55"/>
  </w:num>
  <w:num w:numId="14" w16cid:durableId="1658456397">
    <w:abstractNumId w:val="1"/>
  </w:num>
  <w:num w:numId="15" w16cid:durableId="2020231215">
    <w:abstractNumId w:val="2"/>
  </w:num>
  <w:num w:numId="16" w16cid:durableId="1040320718">
    <w:abstractNumId w:val="64"/>
  </w:num>
  <w:num w:numId="17" w16cid:durableId="536240604">
    <w:abstractNumId w:val="36"/>
  </w:num>
  <w:num w:numId="18" w16cid:durableId="2068793064">
    <w:abstractNumId w:val="24"/>
  </w:num>
  <w:num w:numId="19" w16cid:durableId="57098693">
    <w:abstractNumId w:val="22"/>
  </w:num>
  <w:num w:numId="20" w16cid:durableId="1838107651">
    <w:abstractNumId w:val="65"/>
  </w:num>
  <w:num w:numId="21" w16cid:durableId="418256495">
    <w:abstractNumId w:val="71"/>
  </w:num>
  <w:num w:numId="22" w16cid:durableId="213085225">
    <w:abstractNumId w:val="6"/>
  </w:num>
  <w:num w:numId="23" w16cid:durableId="2094080693">
    <w:abstractNumId w:val="38"/>
  </w:num>
  <w:num w:numId="24" w16cid:durableId="1540123428">
    <w:abstractNumId w:val="56"/>
  </w:num>
  <w:num w:numId="25" w16cid:durableId="721707508">
    <w:abstractNumId w:val="29"/>
  </w:num>
  <w:num w:numId="26" w16cid:durableId="1641887826">
    <w:abstractNumId w:val="66"/>
  </w:num>
  <w:num w:numId="27" w16cid:durableId="1969125983">
    <w:abstractNumId w:val="15"/>
  </w:num>
  <w:num w:numId="28" w16cid:durableId="1633630794">
    <w:abstractNumId w:val="58"/>
  </w:num>
  <w:num w:numId="29" w16cid:durableId="1508400937">
    <w:abstractNumId w:val="73"/>
  </w:num>
  <w:num w:numId="30" w16cid:durableId="1707372478">
    <w:abstractNumId w:val="10"/>
  </w:num>
  <w:num w:numId="31" w16cid:durableId="512764993">
    <w:abstractNumId w:val="75"/>
  </w:num>
  <w:num w:numId="32" w16cid:durableId="1239166783">
    <w:abstractNumId w:val="33"/>
  </w:num>
  <w:num w:numId="33" w16cid:durableId="624501854">
    <w:abstractNumId w:val="52"/>
  </w:num>
  <w:num w:numId="34" w16cid:durableId="81492029">
    <w:abstractNumId w:val="30"/>
  </w:num>
  <w:num w:numId="35" w16cid:durableId="1146702720">
    <w:abstractNumId w:val="17"/>
  </w:num>
  <w:num w:numId="36" w16cid:durableId="1357658804">
    <w:abstractNumId w:val="49"/>
  </w:num>
  <w:num w:numId="37" w16cid:durableId="76176501">
    <w:abstractNumId w:val="60"/>
  </w:num>
  <w:num w:numId="38" w16cid:durableId="340161982">
    <w:abstractNumId w:val="74"/>
  </w:num>
  <w:num w:numId="39" w16cid:durableId="1546482700">
    <w:abstractNumId w:val="32"/>
  </w:num>
  <w:num w:numId="40" w16cid:durableId="1626547503">
    <w:abstractNumId w:val="77"/>
  </w:num>
  <w:num w:numId="41" w16cid:durableId="239142166">
    <w:abstractNumId w:val="59"/>
  </w:num>
  <w:num w:numId="42" w16cid:durableId="1427767375">
    <w:abstractNumId w:val="69"/>
  </w:num>
  <w:num w:numId="43" w16cid:durableId="2143689045">
    <w:abstractNumId w:val="68"/>
  </w:num>
  <w:num w:numId="44" w16cid:durableId="1350177827">
    <w:abstractNumId w:val="25"/>
  </w:num>
  <w:num w:numId="45" w16cid:durableId="946499596">
    <w:abstractNumId w:val="34"/>
  </w:num>
  <w:num w:numId="46" w16cid:durableId="326175288">
    <w:abstractNumId w:val="21"/>
  </w:num>
  <w:num w:numId="47" w16cid:durableId="556823348">
    <w:abstractNumId w:val="57"/>
  </w:num>
  <w:num w:numId="48" w16cid:durableId="440026843">
    <w:abstractNumId w:val="12"/>
  </w:num>
  <w:num w:numId="49" w16cid:durableId="1738286035">
    <w:abstractNumId w:val="43"/>
  </w:num>
  <w:num w:numId="50" w16cid:durableId="134373222">
    <w:abstractNumId w:val="48"/>
  </w:num>
  <w:num w:numId="51" w16cid:durableId="1102071456">
    <w:abstractNumId w:val="16"/>
  </w:num>
  <w:num w:numId="52" w16cid:durableId="2058621175">
    <w:abstractNumId w:val="19"/>
  </w:num>
  <w:num w:numId="53" w16cid:durableId="205918217">
    <w:abstractNumId w:val="42"/>
  </w:num>
  <w:num w:numId="54" w16cid:durableId="591670057">
    <w:abstractNumId w:val="9"/>
  </w:num>
  <w:num w:numId="55" w16cid:durableId="1597338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32876549">
    <w:abstractNumId w:val="76"/>
  </w:num>
  <w:num w:numId="57" w16cid:durableId="2097240061">
    <w:abstractNumId w:val="8"/>
  </w:num>
  <w:num w:numId="58" w16cid:durableId="353269275">
    <w:abstractNumId w:val="39"/>
  </w:num>
  <w:num w:numId="59" w16cid:durableId="1029374434">
    <w:abstractNumId w:val="41"/>
  </w:num>
  <w:num w:numId="60" w16cid:durableId="210769021">
    <w:abstractNumId w:val="70"/>
  </w:num>
  <w:num w:numId="61" w16cid:durableId="1540244211">
    <w:abstractNumId w:val="72"/>
  </w:num>
  <w:num w:numId="62" w16cid:durableId="1642151675">
    <w:abstractNumId w:val="28"/>
  </w:num>
  <w:num w:numId="63" w16cid:durableId="1145317835">
    <w:abstractNumId w:val="45"/>
  </w:num>
  <w:num w:numId="64" w16cid:durableId="1784500712">
    <w:abstractNumId w:val="0"/>
  </w:num>
  <w:num w:numId="65" w16cid:durableId="31519032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88622138">
    <w:abstractNumId w:val="51"/>
  </w:num>
  <w:num w:numId="67" w16cid:durableId="436995069">
    <w:abstractNumId w:val="5"/>
  </w:num>
  <w:num w:numId="68" w16cid:durableId="1668439473">
    <w:abstractNumId w:val="3"/>
  </w:num>
  <w:num w:numId="69" w16cid:durableId="319192230">
    <w:abstractNumId w:val="44"/>
  </w:num>
  <w:num w:numId="70" w16cid:durableId="32972159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74781872">
    <w:abstractNumId w:val="46"/>
  </w:num>
  <w:num w:numId="72" w16cid:durableId="2039811887">
    <w:abstractNumId w:val="4"/>
  </w:num>
  <w:num w:numId="73" w16cid:durableId="1732580737">
    <w:abstractNumId w:val="40"/>
  </w:num>
  <w:num w:numId="74" w16cid:durableId="1169834677">
    <w:abstractNumId w:val="20"/>
  </w:num>
  <w:num w:numId="75" w16cid:durableId="1106652785">
    <w:abstractNumId w:val="7"/>
  </w:num>
  <w:num w:numId="76" w16cid:durableId="436027940">
    <w:abstractNumId w:val="11"/>
  </w:num>
  <w:num w:numId="77" w16cid:durableId="1605918813">
    <w:abstractNumId w:val="53"/>
  </w:num>
  <w:num w:numId="78" w16cid:durableId="1580603309">
    <w:abstractNumId w:val="18"/>
  </w:num>
  <w:num w:numId="79" w16cid:durableId="748499648">
    <w:abstractNumId w:val="67"/>
  </w:num>
  <w:num w:numId="80" w16cid:durableId="1641033654">
    <w:abstractNumId w:val="54"/>
  </w:num>
  <w:numIdMacAtCleanup w:val="7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ili Sandre - JUSTDIGI">
    <w15:presenceInfo w15:providerId="AD" w15:userId="S::aili.sandre@justdigi.ee::5c51914f-c8e4-463d-98be-e24fff1b55da"/>
  </w15:person>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473"/>
    <w:rsid w:val="00000584"/>
    <w:rsid w:val="00000787"/>
    <w:rsid w:val="00000EA3"/>
    <w:rsid w:val="00000EA4"/>
    <w:rsid w:val="000013B1"/>
    <w:rsid w:val="00001A4A"/>
    <w:rsid w:val="00001F73"/>
    <w:rsid w:val="000021B9"/>
    <w:rsid w:val="000021CE"/>
    <w:rsid w:val="00002674"/>
    <w:rsid w:val="0000273C"/>
    <w:rsid w:val="00002893"/>
    <w:rsid w:val="000029A5"/>
    <w:rsid w:val="00002BEB"/>
    <w:rsid w:val="00003937"/>
    <w:rsid w:val="00004232"/>
    <w:rsid w:val="0000424B"/>
    <w:rsid w:val="00004D62"/>
    <w:rsid w:val="00004DA6"/>
    <w:rsid w:val="00005392"/>
    <w:rsid w:val="00005710"/>
    <w:rsid w:val="000057FF"/>
    <w:rsid w:val="000058FA"/>
    <w:rsid w:val="00005AA3"/>
    <w:rsid w:val="00005DEE"/>
    <w:rsid w:val="00005FAD"/>
    <w:rsid w:val="00006266"/>
    <w:rsid w:val="00006462"/>
    <w:rsid w:val="00006597"/>
    <w:rsid w:val="00006675"/>
    <w:rsid w:val="00006793"/>
    <w:rsid w:val="00006B83"/>
    <w:rsid w:val="00006D69"/>
    <w:rsid w:val="0000738A"/>
    <w:rsid w:val="00007480"/>
    <w:rsid w:val="000076CF"/>
    <w:rsid w:val="00007821"/>
    <w:rsid w:val="00010362"/>
    <w:rsid w:val="0001063B"/>
    <w:rsid w:val="000106E5"/>
    <w:rsid w:val="0001091C"/>
    <w:rsid w:val="00010B27"/>
    <w:rsid w:val="00010D27"/>
    <w:rsid w:val="00010D2A"/>
    <w:rsid w:val="00010E71"/>
    <w:rsid w:val="00010FBC"/>
    <w:rsid w:val="000110B8"/>
    <w:rsid w:val="00011187"/>
    <w:rsid w:val="00011626"/>
    <w:rsid w:val="00011687"/>
    <w:rsid w:val="000117B7"/>
    <w:rsid w:val="000119B4"/>
    <w:rsid w:val="000119DF"/>
    <w:rsid w:val="00011AFD"/>
    <w:rsid w:val="00011B74"/>
    <w:rsid w:val="00011C68"/>
    <w:rsid w:val="000130A9"/>
    <w:rsid w:val="0001357F"/>
    <w:rsid w:val="00013664"/>
    <w:rsid w:val="00013BD5"/>
    <w:rsid w:val="00014976"/>
    <w:rsid w:val="00014E5A"/>
    <w:rsid w:val="000150F9"/>
    <w:rsid w:val="00015468"/>
    <w:rsid w:val="00015C10"/>
    <w:rsid w:val="00015D78"/>
    <w:rsid w:val="00015F0D"/>
    <w:rsid w:val="00015FB7"/>
    <w:rsid w:val="000163B1"/>
    <w:rsid w:val="00016417"/>
    <w:rsid w:val="0001649E"/>
    <w:rsid w:val="000167C9"/>
    <w:rsid w:val="000168E3"/>
    <w:rsid w:val="00016EA2"/>
    <w:rsid w:val="00016FE6"/>
    <w:rsid w:val="00017549"/>
    <w:rsid w:val="000176DD"/>
    <w:rsid w:val="00017D61"/>
    <w:rsid w:val="00017D81"/>
    <w:rsid w:val="00017DA9"/>
    <w:rsid w:val="00017FB5"/>
    <w:rsid w:val="0002066B"/>
    <w:rsid w:val="000207C0"/>
    <w:rsid w:val="00020A16"/>
    <w:rsid w:val="00020EDB"/>
    <w:rsid w:val="00021637"/>
    <w:rsid w:val="00021C8D"/>
    <w:rsid w:val="00021D5A"/>
    <w:rsid w:val="00021DCC"/>
    <w:rsid w:val="000220DA"/>
    <w:rsid w:val="00022342"/>
    <w:rsid w:val="00022463"/>
    <w:rsid w:val="000231FB"/>
    <w:rsid w:val="000236BD"/>
    <w:rsid w:val="00023804"/>
    <w:rsid w:val="0002389E"/>
    <w:rsid w:val="00023C11"/>
    <w:rsid w:val="00023E3A"/>
    <w:rsid w:val="00023EB7"/>
    <w:rsid w:val="00023F26"/>
    <w:rsid w:val="00024084"/>
    <w:rsid w:val="00024135"/>
    <w:rsid w:val="0002488B"/>
    <w:rsid w:val="00024A3E"/>
    <w:rsid w:val="00024CAA"/>
    <w:rsid w:val="00024D61"/>
    <w:rsid w:val="00025A7C"/>
    <w:rsid w:val="00025BF8"/>
    <w:rsid w:val="00026048"/>
    <w:rsid w:val="00026115"/>
    <w:rsid w:val="000262D2"/>
    <w:rsid w:val="0002693B"/>
    <w:rsid w:val="00026C1B"/>
    <w:rsid w:val="00026DDD"/>
    <w:rsid w:val="000270E2"/>
    <w:rsid w:val="00027146"/>
    <w:rsid w:val="0002728D"/>
    <w:rsid w:val="000275B7"/>
    <w:rsid w:val="00027D6C"/>
    <w:rsid w:val="0002AEC6"/>
    <w:rsid w:val="000300F4"/>
    <w:rsid w:val="000304CA"/>
    <w:rsid w:val="00030A60"/>
    <w:rsid w:val="00030C6E"/>
    <w:rsid w:val="00030DA1"/>
    <w:rsid w:val="00031297"/>
    <w:rsid w:val="00031646"/>
    <w:rsid w:val="00031666"/>
    <w:rsid w:val="00031690"/>
    <w:rsid w:val="00031A53"/>
    <w:rsid w:val="00031B3D"/>
    <w:rsid w:val="000323D9"/>
    <w:rsid w:val="00032954"/>
    <w:rsid w:val="00032A88"/>
    <w:rsid w:val="00032F6A"/>
    <w:rsid w:val="00033293"/>
    <w:rsid w:val="00033734"/>
    <w:rsid w:val="0003392D"/>
    <w:rsid w:val="0003396D"/>
    <w:rsid w:val="00033994"/>
    <w:rsid w:val="00033AA7"/>
    <w:rsid w:val="00033CF9"/>
    <w:rsid w:val="00033DFA"/>
    <w:rsid w:val="000340BA"/>
    <w:rsid w:val="0003436E"/>
    <w:rsid w:val="00034612"/>
    <w:rsid w:val="0003469B"/>
    <w:rsid w:val="0003494F"/>
    <w:rsid w:val="000349B0"/>
    <w:rsid w:val="00035255"/>
    <w:rsid w:val="00035340"/>
    <w:rsid w:val="000353C9"/>
    <w:rsid w:val="000355A9"/>
    <w:rsid w:val="00035850"/>
    <w:rsid w:val="000358A2"/>
    <w:rsid w:val="00035D8E"/>
    <w:rsid w:val="00035F44"/>
    <w:rsid w:val="00036579"/>
    <w:rsid w:val="00036714"/>
    <w:rsid w:val="00036CDB"/>
    <w:rsid w:val="00036E0A"/>
    <w:rsid w:val="00037C21"/>
    <w:rsid w:val="00037F00"/>
    <w:rsid w:val="0004043F"/>
    <w:rsid w:val="000405B3"/>
    <w:rsid w:val="00040995"/>
    <w:rsid w:val="00040ABB"/>
    <w:rsid w:val="00040ED8"/>
    <w:rsid w:val="000413B1"/>
    <w:rsid w:val="00041D96"/>
    <w:rsid w:val="000427EB"/>
    <w:rsid w:val="00042AAA"/>
    <w:rsid w:val="00043400"/>
    <w:rsid w:val="000434BE"/>
    <w:rsid w:val="0004379A"/>
    <w:rsid w:val="00043861"/>
    <w:rsid w:val="00043998"/>
    <w:rsid w:val="000439A1"/>
    <w:rsid w:val="00043B36"/>
    <w:rsid w:val="00043FF5"/>
    <w:rsid w:val="00044307"/>
    <w:rsid w:val="0004462C"/>
    <w:rsid w:val="0004488C"/>
    <w:rsid w:val="00045FE8"/>
    <w:rsid w:val="000462E3"/>
    <w:rsid w:val="000469E0"/>
    <w:rsid w:val="00046B85"/>
    <w:rsid w:val="0004772F"/>
    <w:rsid w:val="000477F4"/>
    <w:rsid w:val="00047BBE"/>
    <w:rsid w:val="00047C37"/>
    <w:rsid w:val="0004B1E6"/>
    <w:rsid w:val="0004EF03"/>
    <w:rsid w:val="000500D3"/>
    <w:rsid w:val="00050CA4"/>
    <w:rsid w:val="00050EAB"/>
    <w:rsid w:val="00050FA3"/>
    <w:rsid w:val="00051207"/>
    <w:rsid w:val="00051516"/>
    <w:rsid w:val="00051572"/>
    <w:rsid w:val="000519BE"/>
    <w:rsid w:val="00052522"/>
    <w:rsid w:val="00052698"/>
    <w:rsid w:val="000527E5"/>
    <w:rsid w:val="00052AC7"/>
    <w:rsid w:val="00052DB9"/>
    <w:rsid w:val="000531BF"/>
    <w:rsid w:val="000531C9"/>
    <w:rsid w:val="000532AA"/>
    <w:rsid w:val="00053387"/>
    <w:rsid w:val="000535B0"/>
    <w:rsid w:val="00053647"/>
    <w:rsid w:val="00053888"/>
    <w:rsid w:val="00053A7A"/>
    <w:rsid w:val="00054509"/>
    <w:rsid w:val="0005457B"/>
    <w:rsid w:val="00054BCD"/>
    <w:rsid w:val="00054CD1"/>
    <w:rsid w:val="00054DA5"/>
    <w:rsid w:val="00054E19"/>
    <w:rsid w:val="00055333"/>
    <w:rsid w:val="000556AA"/>
    <w:rsid w:val="0005582D"/>
    <w:rsid w:val="00056624"/>
    <w:rsid w:val="00056676"/>
    <w:rsid w:val="000567C7"/>
    <w:rsid w:val="00056A5E"/>
    <w:rsid w:val="00056BFF"/>
    <w:rsid w:val="00056F0E"/>
    <w:rsid w:val="000574BA"/>
    <w:rsid w:val="00057E4E"/>
    <w:rsid w:val="00057F9B"/>
    <w:rsid w:val="00057FE8"/>
    <w:rsid w:val="00060F70"/>
    <w:rsid w:val="00061156"/>
    <w:rsid w:val="00061278"/>
    <w:rsid w:val="00061AD8"/>
    <w:rsid w:val="00061E6A"/>
    <w:rsid w:val="00062110"/>
    <w:rsid w:val="00062215"/>
    <w:rsid w:val="00062557"/>
    <w:rsid w:val="00062BA8"/>
    <w:rsid w:val="00063000"/>
    <w:rsid w:val="00063C83"/>
    <w:rsid w:val="0006416E"/>
    <w:rsid w:val="00064532"/>
    <w:rsid w:val="0006459C"/>
    <w:rsid w:val="00064AD0"/>
    <w:rsid w:val="00064B7F"/>
    <w:rsid w:val="00064CF0"/>
    <w:rsid w:val="00064E0E"/>
    <w:rsid w:val="0006533B"/>
    <w:rsid w:val="0006540C"/>
    <w:rsid w:val="00065478"/>
    <w:rsid w:val="00065821"/>
    <w:rsid w:val="0006588F"/>
    <w:rsid w:val="00065FFB"/>
    <w:rsid w:val="00066288"/>
    <w:rsid w:val="000662F3"/>
    <w:rsid w:val="000663B8"/>
    <w:rsid w:val="00066620"/>
    <w:rsid w:val="000666D3"/>
    <w:rsid w:val="000666F7"/>
    <w:rsid w:val="00066720"/>
    <w:rsid w:val="00066778"/>
    <w:rsid w:val="0006679D"/>
    <w:rsid w:val="00066822"/>
    <w:rsid w:val="00066B5B"/>
    <w:rsid w:val="0006724E"/>
    <w:rsid w:val="0006750B"/>
    <w:rsid w:val="000676E6"/>
    <w:rsid w:val="000703C3"/>
    <w:rsid w:val="000703F2"/>
    <w:rsid w:val="00070457"/>
    <w:rsid w:val="00070645"/>
    <w:rsid w:val="000708B5"/>
    <w:rsid w:val="0007096C"/>
    <w:rsid w:val="00070BBF"/>
    <w:rsid w:val="00070C20"/>
    <w:rsid w:val="00071155"/>
    <w:rsid w:val="0007118C"/>
    <w:rsid w:val="0007155B"/>
    <w:rsid w:val="00071707"/>
    <w:rsid w:val="00071D61"/>
    <w:rsid w:val="0007201D"/>
    <w:rsid w:val="000723EA"/>
    <w:rsid w:val="00072EB0"/>
    <w:rsid w:val="00072EFF"/>
    <w:rsid w:val="00073274"/>
    <w:rsid w:val="0007340C"/>
    <w:rsid w:val="00073BB0"/>
    <w:rsid w:val="00073D30"/>
    <w:rsid w:val="00074193"/>
    <w:rsid w:val="0007433E"/>
    <w:rsid w:val="000743A4"/>
    <w:rsid w:val="00074768"/>
    <w:rsid w:val="00075343"/>
    <w:rsid w:val="0007556E"/>
    <w:rsid w:val="000756EE"/>
    <w:rsid w:val="000757FA"/>
    <w:rsid w:val="00075822"/>
    <w:rsid w:val="00075919"/>
    <w:rsid w:val="0007593B"/>
    <w:rsid w:val="00075B49"/>
    <w:rsid w:val="00075BEC"/>
    <w:rsid w:val="00075D38"/>
    <w:rsid w:val="00075EEE"/>
    <w:rsid w:val="00076042"/>
    <w:rsid w:val="00076274"/>
    <w:rsid w:val="000764A9"/>
    <w:rsid w:val="0007675C"/>
    <w:rsid w:val="0007686C"/>
    <w:rsid w:val="00076BE9"/>
    <w:rsid w:val="00076F43"/>
    <w:rsid w:val="00077399"/>
    <w:rsid w:val="000777FC"/>
    <w:rsid w:val="00080644"/>
    <w:rsid w:val="00080B65"/>
    <w:rsid w:val="00080C20"/>
    <w:rsid w:val="00080D10"/>
    <w:rsid w:val="00081201"/>
    <w:rsid w:val="000813AC"/>
    <w:rsid w:val="000817D4"/>
    <w:rsid w:val="000821E7"/>
    <w:rsid w:val="000821F5"/>
    <w:rsid w:val="00082303"/>
    <w:rsid w:val="00082C85"/>
    <w:rsid w:val="00082D4B"/>
    <w:rsid w:val="00082E6D"/>
    <w:rsid w:val="000831D8"/>
    <w:rsid w:val="000833C5"/>
    <w:rsid w:val="000833EE"/>
    <w:rsid w:val="000849C0"/>
    <w:rsid w:val="000850A9"/>
    <w:rsid w:val="0008526F"/>
    <w:rsid w:val="000854E3"/>
    <w:rsid w:val="000859AA"/>
    <w:rsid w:val="000859BD"/>
    <w:rsid w:val="00085B06"/>
    <w:rsid w:val="00085B8A"/>
    <w:rsid w:val="00085BB5"/>
    <w:rsid w:val="00085CAB"/>
    <w:rsid w:val="00085DA7"/>
    <w:rsid w:val="00085F71"/>
    <w:rsid w:val="000863E1"/>
    <w:rsid w:val="000869DE"/>
    <w:rsid w:val="00086A5E"/>
    <w:rsid w:val="00087013"/>
    <w:rsid w:val="0008744F"/>
    <w:rsid w:val="000875C7"/>
    <w:rsid w:val="000878FA"/>
    <w:rsid w:val="00087CD4"/>
    <w:rsid w:val="00087DDC"/>
    <w:rsid w:val="000900B6"/>
    <w:rsid w:val="0009046F"/>
    <w:rsid w:val="000905B8"/>
    <w:rsid w:val="00090652"/>
    <w:rsid w:val="00090CE9"/>
    <w:rsid w:val="00090DD2"/>
    <w:rsid w:val="00091B8A"/>
    <w:rsid w:val="00091BCF"/>
    <w:rsid w:val="00091CE0"/>
    <w:rsid w:val="00091D7B"/>
    <w:rsid w:val="000922A8"/>
    <w:rsid w:val="000929AE"/>
    <w:rsid w:val="00092C23"/>
    <w:rsid w:val="00093A24"/>
    <w:rsid w:val="00093EC3"/>
    <w:rsid w:val="00093ED2"/>
    <w:rsid w:val="00093F48"/>
    <w:rsid w:val="00094121"/>
    <w:rsid w:val="000942A0"/>
    <w:rsid w:val="00094A21"/>
    <w:rsid w:val="00094BB0"/>
    <w:rsid w:val="000955F1"/>
    <w:rsid w:val="000956BE"/>
    <w:rsid w:val="00095912"/>
    <w:rsid w:val="0009593B"/>
    <w:rsid w:val="000959E2"/>
    <w:rsid w:val="00095C3C"/>
    <w:rsid w:val="00095CBB"/>
    <w:rsid w:val="00095DC9"/>
    <w:rsid w:val="000963EC"/>
    <w:rsid w:val="000965A9"/>
    <w:rsid w:val="00096B28"/>
    <w:rsid w:val="00096B45"/>
    <w:rsid w:val="00096B8D"/>
    <w:rsid w:val="0009729B"/>
    <w:rsid w:val="00097531"/>
    <w:rsid w:val="00097576"/>
    <w:rsid w:val="0009788F"/>
    <w:rsid w:val="00097902"/>
    <w:rsid w:val="00097D50"/>
    <w:rsid w:val="00097EEC"/>
    <w:rsid w:val="000A0378"/>
    <w:rsid w:val="000A0723"/>
    <w:rsid w:val="000A0C03"/>
    <w:rsid w:val="000A13F0"/>
    <w:rsid w:val="000A1461"/>
    <w:rsid w:val="000A19FA"/>
    <w:rsid w:val="000A1B94"/>
    <w:rsid w:val="000A1DA6"/>
    <w:rsid w:val="000A1F0D"/>
    <w:rsid w:val="000A1F93"/>
    <w:rsid w:val="000A1FDE"/>
    <w:rsid w:val="000A2347"/>
    <w:rsid w:val="000A274C"/>
    <w:rsid w:val="000A2762"/>
    <w:rsid w:val="000A2C16"/>
    <w:rsid w:val="000A3019"/>
    <w:rsid w:val="000A32E0"/>
    <w:rsid w:val="000A34DF"/>
    <w:rsid w:val="000A373E"/>
    <w:rsid w:val="000A37A2"/>
    <w:rsid w:val="000A3896"/>
    <w:rsid w:val="000A3E14"/>
    <w:rsid w:val="000A404B"/>
    <w:rsid w:val="000A478F"/>
    <w:rsid w:val="000A493E"/>
    <w:rsid w:val="000A4E06"/>
    <w:rsid w:val="000A50FA"/>
    <w:rsid w:val="000A5173"/>
    <w:rsid w:val="000A5277"/>
    <w:rsid w:val="000A5597"/>
    <w:rsid w:val="000A562A"/>
    <w:rsid w:val="000A59F1"/>
    <w:rsid w:val="000A5E41"/>
    <w:rsid w:val="000A692B"/>
    <w:rsid w:val="000A6A61"/>
    <w:rsid w:val="000A6D67"/>
    <w:rsid w:val="000A6D88"/>
    <w:rsid w:val="000A718A"/>
    <w:rsid w:val="000A71EA"/>
    <w:rsid w:val="000A7652"/>
    <w:rsid w:val="000A7C99"/>
    <w:rsid w:val="000A7CA0"/>
    <w:rsid w:val="000A7FA6"/>
    <w:rsid w:val="000A7FFC"/>
    <w:rsid w:val="000B0029"/>
    <w:rsid w:val="000B0314"/>
    <w:rsid w:val="000B03C9"/>
    <w:rsid w:val="000B0645"/>
    <w:rsid w:val="000B0F0D"/>
    <w:rsid w:val="000B117F"/>
    <w:rsid w:val="000B1389"/>
    <w:rsid w:val="000B14D4"/>
    <w:rsid w:val="000B1509"/>
    <w:rsid w:val="000B1BF9"/>
    <w:rsid w:val="000B1D70"/>
    <w:rsid w:val="000B205B"/>
    <w:rsid w:val="000B242D"/>
    <w:rsid w:val="000B248F"/>
    <w:rsid w:val="000B30CF"/>
    <w:rsid w:val="000B357E"/>
    <w:rsid w:val="000B3891"/>
    <w:rsid w:val="000B38FA"/>
    <w:rsid w:val="000B3D4E"/>
    <w:rsid w:val="000B3D6C"/>
    <w:rsid w:val="000B3EC3"/>
    <w:rsid w:val="000B4340"/>
    <w:rsid w:val="000B44B8"/>
    <w:rsid w:val="000B4556"/>
    <w:rsid w:val="000B547A"/>
    <w:rsid w:val="000B5779"/>
    <w:rsid w:val="000B58C5"/>
    <w:rsid w:val="000B5F33"/>
    <w:rsid w:val="000B60BC"/>
    <w:rsid w:val="000B6725"/>
    <w:rsid w:val="000B6C70"/>
    <w:rsid w:val="000B702B"/>
    <w:rsid w:val="000B7036"/>
    <w:rsid w:val="000B710F"/>
    <w:rsid w:val="000B7175"/>
    <w:rsid w:val="000B7CE3"/>
    <w:rsid w:val="000B7E83"/>
    <w:rsid w:val="000C0182"/>
    <w:rsid w:val="000C073F"/>
    <w:rsid w:val="000C0CF8"/>
    <w:rsid w:val="000C0E1B"/>
    <w:rsid w:val="000C0F0E"/>
    <w:rsid w:val="000C1061"/>
    <w:rsid w:val="000C1169"/>
    <w:rsid w:val="000C1192"/>
    <w:rsid w:val="000C1379"/>
    <w:rsid w:val="000C1E45"/>
    <w:rsid w:val="000C2363"/>
    <w:rsid w:val="000C23C0"/>
    <w:rsid w:val="000C24D3"/>
    <w:rsid w:val="000C2850"/>
    <w:rsid w:val="000C2CC0"/>
    <w:rsid w:val="000C2DAE"/>
    <w:rsid w:val="000C2DB9"/>
    <w:rsid w:val="000C370F"/>
    <w:rsid w:val="000C38BB"/>
    <w:rsid w:val="000C39F4"/>
    <w:rsid w:val="000C45A6"/>
    <w:rsid w:val="000C45CC"/>
    <w:rsid w:val="000C4D6D"/>
    <w:rsid w:val="000C4E5A"/>
    <w:rsid w:val="000C4F4B"/>
    <w:rsid w:val="000C4F69"/>
    <w:rsid w:val="000C504C"/>
    <w:rsid w:val="000C5221"/>
    <w:rsid w:val="000C5251"/>
    <w:rsid w:val="000C536C"/>
    <w:rsid w:val="000C5488"/>
    <w:rsid w:val="000C566E"/>
    <w:rsid w:val="000C5BB5"/>
    <w:rsid w:val="000C5EDD"/>
    <w:rsid w:val="000C60AF"/>
    <w:rsid w:val="000C6BAC"/>
    <w:rsid w:val="000C6CF1"/>
    <w:rsid w:val="000C6F53"/>
    <w:rsid w:val="000C6FF5"/>
    <w:rsid w:val="000C725F"/>
    <w:rsid w:val="000C77C4"/>
    <w:rsid w:val="000C78C9"/>
    <w:rsid w:val="000C7A20"/>
    <w:rsid w:val="000C7B5C"/>
    <w:rsid w:val="000C7D02"/>
    <w:rsid w:val="000C7E51"/>
    <w:rsid w:val="000CB9B0"/>
    <w:rsid w:val="000D0077"/>
    <w:rsid w:val="000D04BE"/>
    <w:rsid w:val="000D09D9"/>
    <w:rsid w:val="000D0B71"/>
    <w:rsid w:val="000D0B87"/>
    <w:rsid w:val="000D0E26"/>
    <w:rsid w:val="000D0FF3"/>
    <w:rsid w:val="000D141D"/>
    <w:rsid w:val="000D18F6"/>
    <w:rsid w:val="000D197E"/>
    <w:rsid w:val="000D1FD3"/>
    <w:rsid w:val="000D2338"/>
    <w:rsid w:val="000D27D4"/>
    <w:rsid w:val="000D2B8E"/>
    <w:rsid w:val="000D2CC3"/>
    <w:rsid w:val="000D2D77"/>
    <w:rsid w:val="000D323C"/>
    <w:rsid w:val="000D325C"/>
    <w:rsid w:val="000D36CC"/>
    <w:rsid w:val="000D373A"/>
    <w:rsid w:val="000D3A50"/>
    <w:rsid w:val="000D3FED"/>
    <w:rsid w:val="000D41B4"/>
    <w:rsid w:val="000D49D2"/>
    <w:rsid w:val="000D4CA2"/>
    <w:rsid w:val="000D530F"/>
    <w:rsid w:val="000D53BD"/>
    <w:rsid w:val="000D5A9F"/>
    <w:rsid w:val="000D5E95"/>
    <w:rsid w:val="000D6B7E"/>
    <w:rsid w:val="000D6BA9"/>
    <w:rsid w:val="000D7574"/>
    <w:rsid w:val="000D7900"/>
    <w:rsid w:val="000D790D"/>
    <w:rsid w:val="000D79AE"/>
    <w:rsid w:val="000D7B40"/>
    <w:rsid w:val="000D7E6A"/>
    <w:rsid w:val="000DACEF"/>
    <w:rsid w:val="000E0228"/>
    <w:rsid w:val="000E092A"/>
    <w:rsid w:val="000E15A7"/>
    <w:rsid w:val="000E1C1F"/>
    <w:rsid w:val="000E1D02"/>
    <w:rsid w:val="000E256E"/>
    <w:rsid w:val="000E25C2"/>
    <w:rsid w:val="000E2B11"/>
    <w:rsid w:val="000E2C5F"/>
    <w:rsid w:val="000E2CEB"/>
    <w:rsid w:val="000E2D8B"/>
    <w:rsid w:val="000E2ECC"/>
    <w:rsid w:val="000E30DD"/>
    <w:rsid w:val="000E34F3"/>
    <w:rsid w:val="000E39F0"/>
    <w:rsid w:val="000E3BA6"/>
    <w:rsid w:val="000E3DB1"/>
    <w:rsid w:val="000E4447"/>
    <w:rsid w:val="000E46C2"/>
    <w:rsid w:val="000E4764"/>
    <w:rsid w:val="000E509C"/>
    <w:rsid w:val="000E5714"/>
    <w:rsid w:val="000E5F30"/>
    <w:rsid w:val="000E6115"/>
    <w:rsid w:val="000E647C"/>
    <w:rsid w:val="000E6D0A"/>
    <w:rsid w:val="000E70E6"/>
    <w:rsid w:val="000E727F"/>
    <w:rsid w:val="000E73CE"/>
    <w:rsid w:val="000E752D"/>
    <w:rsid w:val="000E75FB"/>
    <w:rsid w:val="000E76E1"/>
    <w:rsid w:val="000E7FB7"/>
    <w:rsid w:val="000F05D7"/>
    <w:rsid w:val="000F084D"/>
    <w:rsid w:val="000F0C95"/>
    <w:rsid w:val="000F1577"/>
    <w:rsid w:val="000F15DE"/>
    <w:rsid w:val="000F1AE3"/>
    <w:rsid w:val="000F1C3A"/>
    <w:rsid w:val="000F1D3C"/>
    <w:rsid w:val="000F255A"/>
    <w:rsid w:val="000F2819"/>
    <w:rsid w:val="000F2B13"/>
    <w:rsid w:val="000F2BB0"/>
    <w:rsid w:val="000F3090"/>
    <w:rsid w:val="000F3333"/>
    <w:rsid w:val="000F38B1"/>
    <w:rsid w:val="000F3A1B"/>
    <w:rsid w:val="000F3E87"/>
    <w:rsid w:val="000F43A1"/>
    <w:rsid w:val="000F4408"/>
    <w:rsid w:val="000F441D"/>
    <w:rsid w:val="000F4509"/>
    <w:rsid w:val="000F475B"/>
    <w:rsid w:val="000F47E4"/>
    <w:rsid w:val="000F4C97"/>
    <w:rsid w:val="000F51B3"/>
    <w:rsid w:val="000F53C7"/>
    <w:rsid w:val="000F55D9"/>
    <w:rsid w:val="000F5932"/>
    <w:rsid w:val="000F59C5"/>
    <w:rsid w:val="000F5CD5"/>
    <w:rsid w:val="000F6249"/>
    <w:rsid w:val="000F67EE"/>
    <w:rsid w:val="000F6810"/>
    <w:rsid w:val="000F70C4"/>
    <w:rsid w:val="000F7337"/>
    <w:rsid w:val="000FB485"/>
    <w:rsid w:val="000FEB50"/>
    <w:rsid w:val="001000E4"/>
    <w:rsid w:val="0010023A"/>
    <w:rsid w:val="0010034B"/>
    <w:rsid w:val="001004B1"/>
    <w:rsid w:val="00100592"/>
    <w:rsid w:val="0010087D"/>
    <w:rsid w:val="0010096C"/>
    <w:rsid w:val="00101D95"/>
    <w:rsid w:val="0010212E"/>
    <w:rsid w:val="00102193"/>
    <w:rsid w:val="00102200"/>
    <w:rsid w:val="00102445"/>
    <w:rsid w:val="00102BA2"/>
    <w:rsid w:val="001031E8"/>
    <w:rsid w:val="001039FA"/>
    <w:rsid w:val="00103B42"/>
    <w:rsid w:val="00103DB2"/>
    <w:rsid w:val="00103E83"/>
    <w:rsid w:val="0010465E"/>
    <w:rsid w:val="0010481A"/>
    <w:rsid w:val="001048A4"/>
    <w:rsid w:val="0010494C"/>
    <w:rsid w:val="00104A48"/>
    <w:rsid w:val="00104E68"/>
    <w:rsid w:val="00105920"/>
    <w:rsid w:val="00105B2E"/>
    <w:rsid w:val="0010626B"/>
    <w:rsid w:val="00106302"/>
    <w:rsid w:val="00106442"/>
    <w:rsid w:val="001064DF"/>
    <w:rsid w:val="0010674A"/>
    <w:rsid w:val="0010683E"/>
    <w:rsid w:val="00106884"/>
    <w:rsid w:val="00106C34"/>
    <w:rsid w:val="00106DD1"/>
    <w:rsid w:val="00107337"/>
    <w:rsid w:val="00107829"/>
    <w:rsid w:val="00107932"/>
    <w:rsid w:val="00110481"/>
    <w:rsid w:val="001104AC"/>
    <w:rsid w:val="001105B3"/>
    <w:rsid w:val="0011072D"/>
    <w:rsid w:val="001107FD"/>
    <w:rsid w:val="00110D8E"/>
    <w:rsid w:val="00111457"/>
    <w:rsid w:val="00111473"/>
    <w:rsid w:val="00111517"/>
    <w:rsid w:val="0011156A"/>
    <w:rsid w:val="001116BF"/>
    <w:rsid w:val="00111888"/>
    <w:rsid w:val="0011197D"/>
    <w:rsid w:val="00111D21"/>
    <w:rsid w:val="00111E19"/>
    <w:rsid w:val="001124F8"/>
    <w:rsid w:val="0011255A"/>
    <w:rsid w:val="001127D2"/>
    <w:rsid w:val="00112850"/>
    <w:rsid w:val="001129C1"/>
    <w:rsid w:val="00113692"/>
    <w:rsid w:val="0011396C"/>
    <w:rsid w:val="00113E6A"/>
    <w:rsid w:val="00113F23"/>
    <w:rsid w:val="00114505"/>
    <w:rsid w:val="00114729"/>
    <w:rsid w:val="00114816"/>
    <w:rsid w:val="00114BC7"/>
    <w:rsid w:val="00114FE3"/>
    <w:rsid w:val="001154E1"/>
    <w:rsid w:val="00115C6C"/>
    <w:rsid w:val="00115EA7"/>
    <w:rsid w:val="00116078"/>
    <w:rsid w:val="00116952"/>
    <w:rsid w:val="00116C53"/>
    <w:rsid w:val="001174C3"/>
    <w:rsid w:val="00117B3C"/>
    <w:rsid w:val="00117BEB"/>
    <w:rsid w:val="001200B8"/>
    <w:rsid w:val="001203E2"/>
    <w:rsid w:val="00120498"/>
    <w:rsid w:val="0012060B"/>
    <w:rsid w:val="001206F7"/>
    <w:rsid w:val="0012087E"/>
    <w:rsid w:val="00120F70"/>
    <w:rsid w:val="0012175B"/>
    <w:rsid w:val="00121CC5"/>
    <w:rsid w:val="00121DB4"/>
    <w:rsid w:val="00121E03"/>
    <w:rsid w:val="0012200B"/>
    <w:rsid w:val="001220B9"/>
    <w:rsid w:val="001224FC"/>
    <w:rsid w:val="00122521"/>
    <w:rsid w:val="00122F9C"/>
    <w:rsid w:val="0012345A"/>
    <w:rsid w:val="00123493"/>
    <w:rsid w:val="00123641"/>
    <w:rsid w:val="00123671"/>
    <w:rsid w:val="001236FB"/>
    <w:rsid w:val="00123BA4"/>
    <w:rsid w:val="001240BC"/>
    <w:rsid w:val="00124499"/>
    <w:rsid w:val="001249B2"/>
    <w:rsid w:val="00124CA8"/>
    <w:rsid w:val="00124E62"/>
    <w:rsid w:val="001252C7"/>
    <w:rsid w:val="001257A2"/>
    <w:rsid w:val="00125818"/>
    <w:rsid w:val="00125CAD"/>
    <w:rsid w:val="00125E34"/>
    <w:rsid w:val="001260D6"/>
    <w:rsid w:val="00126388"/>
    <w:rsid w:val="001264BC"/>
    <w:rsid w:val="001264E8"/>
    <w:rsid w:val="001265C2"/>
    <w:rsid w:val="00126DA1"/>
    <w:rsid w:val="00126E5E"/>
    <w:rsid w:val="001275E9"/>
    <w:rsid w:val="00127883"/>
    <w:rsid w:val="001278C3"/>
    <w:rsid w:val="00130311"/>
    <w:rsid w:val="00130433"/>
    <w:rsid w:val="0013043F"/>
    <w:rsid w:val="00130657"/>
    <w:rsid w:val="00131031"/>
    <w:rsid w:val="001310CB"/>
    <w:rsid w:val="0013121C"/>
    <w:rsid w:val="001313E7"/>
    <w:rsid w:val="00131605"/>
    <w:rsid w:val="00131A6D"/>
    <w:rsid w:val="00131CED"/>
    <w:rsid w:val="0013209C"/>
    <w:rsid w:val="0013252C"/>
    <w:rsid w:val="00132882"/>
    <w:rsid w:val="00132978"/>
    <w:rsid w:val="00132996"/>
    <w:rsid w:val="00132FCD"/>
    <w:rsid w:val="00133080"/>
    <w:rsid w:val="00133820"/>
    <w:rsid w:val="00133A15"/>
    <w:rsid w:val="0013416E"/>
    <w:rsid w:val="00134639"/>
    <w:rsid w:val="001347B7"/>
    <w:rsid w:val="00135359"/>
    <w:rsid w:val="001353F5"/>
    <w:rsid w:val="00135728"/>
    <w:rsid w:val="00135FEB"/>
    <w:rsid w:val="001362FD"/>
    <w:rsid w:val="001363C5"/>
    <w:rsid w:val="001365B8"/>
    <w:rsid w:val="001365BD"/>
    <w:rsid w:val="00136992"/>
    <w:rsid w:val="00136AC4"/>
    <w:rsid w:val="00136D9B"/>
    <w:rsid w:val="0013708E"/>
    <w:rsid w:val="00137B7C"/>
    <w:rsid w:val="00137C6D"/>
    <w:rsid w:val="00137CDF"/>
    <w:rsid w:val="00137F24"/>
    <w:rsid w:val="001405F5"/>
    <w:rsid w:val="001409F8"/>
    <w:rsid w:val="00140EBC"/>
    <w:rsid w:val="00141008"/>
    <w:rsid w:val="001413EC"/>
    <w:rsid w:val="00141EC7"/>
    <w:rsid w:val="00141F6A"/>
    <w:rsid w:val="00142622"/>
    <w:rsid w:val="00142AD9"/>
    <w:rsid w:val="0014300C"/>
    <w:rsid w:val="0014311A"/>
    <w:rsid w:val="001436A2"/>
    <w:rsid w:val="00143898"/>
    <w:rsid w:val="001438E8"/>
    <w:rsid w:val="00143DD3"/>
    <w:rsid w:val="00144004"/>
    <w:rsid w:val="00144238"/>
    <w:rsid w:val="0014443E"/>
    <w:rsid w:val="001448A4"/>
    <w:rsid w:val="00144A20"/>
    <w:rsid w:val="0014510A"/>
    <w:rsid w:val="001456F7"/>
    <w:rsid w:val="001458F0"/>
    <w:rsid w:val="00145920"/>
    <w:rsid w:val="00145A0C"/>
    <w:rsid w:val="001460A4"/>
    <w:rsid w:val="001460AC"/>
    <w:rsid w:val="001466CA"/>
    <w:rsid w:val="00146B33"/>
    <w:rsid w:val="0014700A"/>
    <w:rsid w:val="00147530"/>
    <w:rsid w:val="00147879"/>
    <w:rsid w:val="00147C8F"/>
    <w:rsid w:val="00147CA3"/>
    <w:rsid w:val="00147CA6"/>
    <w:rsid w:val="00150052"/>
    <w:rsid w:val="001506C4"/>
    <w:rsid w:val="0015093A"/>
    <w:rsid w:val="00150C23"/>
    <w:rsid w:val="00150CAD"/>
    <w:rsid w:val="00150F8A"/>
    <w:rsid w:val="00151A2D"/>
    <w:rsid w:val="00151C22"/>
    <w:rsid w:val="00151F88"/>
    <w:rsid w:val="00152160"/>
    <w:rsid w:val="00152281"/>
    <w:rsid w:val="00152423"/>
    <w:rsid w:val="001525A7"/>
    <w:rsid w:val="00152818"/>
    <w:rsid w:val="00152BD4"/>
    <w:rsid w:val="00152C71"/>
    <w:rsid w:val="00152CA4"/>
    <w:rsid w:val="00152EF6"/>
    <w:rsid w:val="001532F6"/>
    <w:rsid w:val="001533EC"/>
    <w:rsid w:val="001539F3"/>
    <w:rsid w:val="00153F72"/>
    <w:rsid w:val="0015422D"/>
    <w:rsid w:val="00154819"/>
    <w:rsid w:val="00154866"/>
    <w:rsid w:val="0015499E"/>
    <w:rsid w:val="00154A12"/>
    <w:rsid w:val="00154DFE"/>
    <w:rsid w:val="001555DE"/>
    <w:rsid w:val="0015561E"/>
    <w:rsid w:val="0015564F"/>
    <w:rsid w:val="00155741"/>
    <w:rsid w:val="001557C6"/>
    <w:rsid w:val="00155922"/>
    <w:rsid w:val="001559CC"/>
    <w:rsid w:val="00155A89"/>
    <w:rsid w:val="0015626E"/>
    <w:rsid w:val="001564DE"/>
    <w:rsid w:val="001566A4"/>
    <w:rsid w:val="00156BA0"/>
    <w:rsid w:val="0015749B"/>
    <w:rsid w:val="00157659"/>
    <w:rsid w:val="0015771D"/>
    <w:rsid w:val="00157733"/>
    <w:rsid w:val="0015779C"/>
    <w:rsid w:val="001577EA"/>
    <w:rsid w:val="00157A77"/>
    <w:rsid w:val="00157B22"/>
    <w:rsid w:val="00157B4F"/>
    <w:rsid w:val="00157D31"/>
    <w:rsid w:val="0016069F"/>
    <w:rsid w:val="00160F71"/>
    <w:rsid w:val="001610BE"/>
    <w:rsid w:val="0016112B"/>
    <w:rsid w:val="0016137F"/>
    <w:rsid w:val="0016147F"/>
    <w:rsid w:val="001616E0"/>
    <w:rsid w:val="00161784"/>
    <w:rsid w:val="0016184B"/>
    <w:rsid w:val="001625B0"/>
    <w:rsid w:val="001627BF"/>
    <w:rsid w:val="0016295E"/>
    <w:rsid w:val="00162D2B"/>
    <w:rsid w:val="00163091"/>
    <w:rsid w:val="0016363C"/>
    <w:rsid w:val="00163B81"/>
    <w:rsid w:val="00163C98"/>
    <w:rsid w:val="00163D25"/>
    <w:rsid w:val="00163D36"/>
    <w:rsid w:val="001642C2"/>
    <w:rsid w:val="00164707"/>
    <w:rsid w:val="00164733"/>
    <w:rsid w:val="00164791"/>
    <w:rsid w:val="00164BB3"/>
    <w:rsid w:val="00165023"/>
    <w:rsid w:val="001650EB"/>
    <w:rsid w:val="00165169"/>
    <w:rsid w:val="001654C2"/>
    <w:rsid w:val="00165796"/>
    <w:rsid w:val="0016596F"/>
    <w:rsid w:val="00165ADC"/>
    <w:rsid w:val="0016620D"/>
    <w:rsid w:val="00166381"/>
    <w:rsid w:val="0016648C"/>
    <w:rsid w:val="001669EC"/>
    <w:rsid w:val="00166ADB"/>
    <w:rsid w:val="00166AF2"/>
    <w:rsid w:val="00166FF8"/>
    <w:rsid w:val="00166FFC"/>
    <w:rsid w:val="0016701A"/>
    <w:rsid w:val="0016709B"/>
    <w:rsid w:val="00167483"/>
    <w:rsid w:val="0016763F"/>
    <w:rsid w:val="0016798E"/>
    <w:rsid w:val="00167D3A"/>
    <w:rsid w:val="001710C9"/>
    <w:rsid w:val="00171624"/>
    <w:rsid w:val="001717CB"/>
    <w:rsid w:val="00171BA6"/>
    <w:rsid w:val="00172D1A"/>
    <w:rsid w:val="00172FC9"/>
    <w:rsid w:val="00173B52"/>
    <w:rsid w:val="00173CFB"/>
    <w:rsid w:val="0017409D"/>
    <w:rsid w:val="0017423E"/>
    <w:rsid w:val="00174485"/>
    <w:rsid w:val="0017451C"/>
    <w:rsid w:val="001746BD"/>
    <w:rsid w:val="001747BB"/>
    <w:rsid w:val="001748F3"/>
    <w:rsid w:val="00174D04"/>
    <w:rsid w:val="00175169"/>
    <w:rsid w:val="0017574B"/>
    <w:rsid w:val="00175A01"/>
    <w:rsid w:val="00175D61"/>
    <w:rsid w:val="00175E94"/>
    <w:rsid w:val="00176043"/>
    <w:rsid w:val="001763FE"/>
    <w:rsid w:val="001766A3"/>
    <w:rsid w:val="001769F5"/>
    <w:rsid w:val="00176A7A"/>
    <w:rsid w:val="00176C05"/>
    <w:rsid w:val="00176C31"/>
    <w:rsid w:val="00176DF8"/>
    <w:rsid w:val="0017707A"/>
    <w:rsid w:val="001774D8"/>
    <w:rsid w:val="00177863"/>
    <w:rsid w:val="001778C6"/>
    <w:rsid w:val="0017797B"/>
    <w:rsid w:val="00177A3E"/>
    <w:rsid w:val="00177D9D"/>
    <w:rsid w:val="00177F7D"/>
    <w:rsid w:val="00180147"/>
    <w:rsid w:val="0018091F"/>
    <w:rsid w:val="001809E9"/>
    <w:rsid w:val="00180FB2"/>
    <w:rsid w:val="00181337"/>
    <w:rsid w:val="00181999"/>
    <w:rsid w:val="00181AF5"/>
    <w:rsid w:val="00181B04"/>
    <w:rsid w:val="00181F35"/>
    <w:rsid w:val="00181FC3"/>
    <w:rsid w:val="0018210E"/>
    <w:rsid w:val="001823E5"/>
    <w:rsid w:val="0018249E"/>
    <w:rsid w:val="0018274E"/>
    <w:rsid w:val="00182BE3"/>
    <w:rsid w:val="001832BC"/>
    <w:rsid w:val="0018338E"/>
    <w:rsid w:val="001835AD"/>
    <w:rsid w:val="00183694"/>
    <w:rsid w:val="0018448B"/>
    <w:rsid w:val="00184577"/>
    <w:rsid w:val="001849B1"/>
    <w:rsid w:val="00185408"/>
    <w:rsid w:val="00185CFF"/>
    <w:rsid w:val="00185E13"/>
    <w:rsid w:val="001863F3"/>
    <w:rsid w:val="00186930"/>
    <w:rsid w:val="00186C29"/>
    <w:rsid w:val="00186F3E"/>
    <w:rsid w:val="00186F40"/>
    <w:rsid w:val="00186F4F"/>
    <w:rsid w:val="00186FE6"/>
    <w:rsid w:val="0018721F"/>
    <w:rsid w:val="00187758"/>
    <w:rsid w:val="00187D02"/>
    <w:rsid w:val="00190511"/>
    <w:rsid w:val="001907B6"/>
    <w:rsid w:val="0019087D"/>
    <w:rsid w:val="001909FA"/>
    <w:rsid w:val="00190BB4"/>
    <w:rsid w:val="00190EE9"/>
    <w:rsid w:val="0019108A"/>
    <w:rsid w:val="00191AC9"/>
    <w:rsid w:val="00191B2C"/>
    <w:rsid w:val="00192080"/>
    <w:rsid w:val="0019242E"/>
    <w:rsid w:val="001925FC"/>
    <w:rsid w:val="00192858"/>
    <w:rsid w:val="00192D5E"/>
    <w:rsid w:val="00192E62"/>
    <w:rsid w:val="00192EF7"/>
    <w:rsid w:val="00193138"/>
    <w:rsid w:val="00193B2E"/>
    <w:rsid w:val="00193D47"/>
    <w:rsid w:val="0019407F"/>
    <w:rsid w:val="001944D3"/>
    <w:rsid w:val="001945CD"/>
    <w:rsid w:val="00194A7C"/>
    <w:rsid w:val="00194AD4"/>
    <w:rsid w:val="00195369"/>
    <w:rsid w:val="00195488"/>
    <w:rsid w:val="00195613"/>
    <w:rsid w:val="001957CB"/>
    <w:rsid w:val="00195C0F"/>
    <w:rsid w:val="001961FA"/>
    <w:rsid w:val="001963F4"/>
    <w:rsid w:val="00196405"/>
    <w:rsid w:val="00196776"/>
    <w:rsid w:val="001968ED"/>
    <w:rsid w:val="00196CF4"/>
    <w:rsid w:val="00196EB0"/>
    <w:rsid w:val="001972FB"/>
    <w:rsid w:val="00197398"/>
    <w:rsid w:val="00197548"/>
    <w:rsid w:val="00197B54"/>
    <w:rsid w:val="00197C5D"/>
    <w:rsid w:val="001A0145"/>
    <w:rsid w:val="001A07B6"/>
    <w:rsid w:val="001A08D1"/>
    <w:rsid w:val="001A0932"/>
    <w:rsid w:val="001A1B89"/>
    <w:rsid w:val="001A20D3"/>
    <w:rsid w:val="001A240C"/>
    <w:rsid w:val="001A2D3C"/>
    <w:rsid w:val="001A2FFD"/>
    <w:rsid w:val="001A3596"/>
    <w:rsid w:val="001A3786"/>
    <w:rsid w:val="001A396A"/>
    <w:rsid w:val="001A39BA"/>
    <w:rsid w:val="001A55E6"/>
    <w:rsid w:val="001A56CF"/>
    <w:rsid w:val="001A5973"/>
    <w:rsid w:val="001A5A97"/>
    <w:rsid w:val="001A5EEC"/>
    <w:rsid w:val="001A5F5D"/>
    <w:rsid w:val="001A61B7"/>
    <w:rsid w:val="001A6C1E"/>
    <w:rsid w:val="001A71F7"/>
    <w:rsid w:val="001A7345"/>
    <w:rsid w:val="001A7795"/>
    <w:rsid w:val="001A7800"/>
    <w:rsid w:val="001A7BE8"/>
    <w:rsid w:val="001A7C53"/>
    <w:rsid w:val="001A7DE1"/>
    <w:rsid w:val="001A7FF1"/>
    <w:rsid w:val="001ACC46"/>
    <w:rsid w:val="001B0453"/>
    <w:rsid w:val="001B0510"/>
    <w:rsid w:val="001B062E"/>
    <w:rsid w:val="001B07F3"/>
    <w:rsid w:val="001B0872"/>
    <w:rsid w:val="001B08AA"/>
    <w:rsid w:val="001B0980"/>
    <w:rsid w:val="001B0F94"/>
    <w:rsid w:val="001B1450"/>
    <w:rsid w:val="001B18F0"/>
    <w:rsid w:val="001B1B36"/>
    <w:rsid w:val="001B26BB"/>
    <w:rsid w:val="001B28B9"/>
    <w:rsid w:val="001B2BE2"/>
    <w:rsid w:val="001B2C8C"/>
    <w:rsid w:val="001B2E19"/>
    <w:rsid w:val="001B2F8D"/>
    <w:rsid w:val="001B30F3"/>
    <w:rsid w:val="001B3536"/>
    <w:rsid w:val="001B35EA"/>
    <w:rsid w:val="001B39A5"/>
    <w:rsid w:val="001B39FD"/>
    <w:rsid w:val="001B42BD"/>
    <w:rsid w:val="001B4473"/>
    <w:rsid w:val="001B45F2"/>
    <w:rsid w:val="001B4636"/>
    <w:rsid w:val="001B4E8C"/>
    <w:rsid w:val="001B5CD6"/>
    <w:rsid w:val="001B606F"/>
    <w:rsid w:val="001B67C9"/>
    <w:rsid w:val="001B69DB"/>
    <w:rsid w:val="001B6BC2"/>
    <w:rsid w:val="001B6D15"/>
    <w:rsid w:val="001B71C2"/>
    <w:rsid w:val="001B7227"/>
    <w:rsid w:val="001B7921"/>
    <w:rsid w:val="001B7983"/>
    <w:rsid w:val="001B7CB3"/>
    <w:rsid w:val="001C038B"/>
    <w:rsid w:val="001C080D"/>
    <w:rsid w:val="001C0C6F"/>
    <w:rsid w:val="001C0D42"/>
    <w:rsid w:val="001C1AD6"/>
    <w:rsid w:val="001C213D"/>
    <w:rsid w:val="001C2F1A"/>
    <w:rsid w:val="001C32EA"/>
    <w:rsid w:val="001C3B24"/>
    <w:rsid w:val="001C3D5A"/>
    <w:rsid w:val="001C43EA"/>
    <w:rsid w:val="001C4B52"/>
    <w:rsid w:val="001C4B90"/>
    <w:rsid w:val="001C4C43"/>
    <w:rsid w:val="001C5063"/>
    <w:rsid w:val="001C511B"/>
    <w:rsid w:val="001C54E2"/>
    <w:rsid w:val="001C6116"/>
    <w:rsid w:val="001C6461"/>
    <w:rsid w:val="001C64A9"/>
    <w:rsid w:val="001C69E5"/>
    <w:rsid w:val="001C6CD4"/>
    <w:rsid w:val="001C6D32"/>
    <w:rsid w:val="001C6D33"/>
    <w:rsid w:val="001C776A"/>
    <w:rsid w:val="001C7805"/>
    <w:rsid w:val="001C784D"/>
    <w:rsid w:val="001C7957"/>
    <w:rsid w:val="001C7BE9"/>
    <w:rsid w:val="001D022D"/>
    <w:rsid w:val="001D02F4"/>
    <w:rsid w:val="001D031A"/>
    <w:rsid w:val="001D0482"/>
    <w:rsid w:val="001D06CF"/>
    <w:rsid w:val="001D0AA8"/>
    <w:rsid w:val="001D0AFB"/>
    <w:rsid w:val="001D0F6A"/>
    <w:rsid w:val="001D1304"/>
    <w:rsid w:val="001D1E4E"/>
    <w:rsid w:val="001D2117"/>
    <w:rsid w:val="001D2292"/>
    <w:rsid w:val="001D297A"/>
    <w:rsid w:val="001D3038"/>
    <w:rsid w:val="001D338C"/>
    <w:rsid w:val="001D33BA"/>
    <w:rsid w:val="001D36B1"/>
    <w:rsid w:val="001D37B2"/>
    <w:rsid w:val="001D399E"/>
    <w:rsid w:val="001D3DFE"/>
    <w:rsid w:val="001D3FC6"/>
    <w:rsid w:val="001D4013"/>
    <w:rsid w:val="001D4919"/>
    <w:rsid w:val="001D4F69"/>
    <w:rsid w:val="001D50D9"/>
    <w:rsid w:val="001D52B5"/>
    <w:rsid w:val="001D56AE"/>
    <w:rsid w:val="001D5714"/>
    <w:rsid w:val="001D5D6F"/>
    <w:rsid w:val="001D5E68"/>
    <w:rsid w:val="001D60C7"/>
    <w:rsid w:val="001D61F4"/>
    <w:rsid w:val="001D64C7"/>
    <w:rsid w:val="001D6D1A"/>
    <w:rsid w:val="001D6ED2"/>
    <w:rsid w:val="001D7073"/>
    <w:rsid w:val="001D7087"/>
    <w:rsid w:val="001D71B2"/>
    <w:rsid w:val="001D7314"/>
    <w:rsid w:val="001D77B0"/>
    <w:rsid w:val="001D7B65"/>
    <w:rsid w:val="001D7D7F"/>
    <w:rsid w:val="001D7D91"/>
    <w:rsid w:val="001E02F6"/>
    <w:rsid w:val="001E06C1"/>
    <w:rsid w:val="001E09CE"/>
    <w:rsid w:val="001E14B6"/>
    <w:rsid w:val="001E1988"/>
    <w:rsid w:val="001E19B7"/>
    <w:rsid w:val="001E1BBA"/>
    <w:rsid w:val="001E1DAA"/>
    <w:rsid w:val="001E1EAC"/>
    <w:rsid w:val="001E26FF"/>
    <w:rsid w:val="001E304F"/>
    <w:rsid w:val="001E333E"/>
    <w:rsid w:val="001E34F6"/>
    <w:rsid w:val="001E35D3"/>
    <w:rsid w:val="001E3744"/>
    <w:rsid w:val="001E37B2"/>
    <w:rsid w:val="001E3C02"/>
    <w:rsid w:val="001E3D16"/>
    <w:rsid w:val="001E4350"/>
    <w:rsid w:val="001E47FA"/>
    <w:rsid w:val="001E4C46"/>
    <w:rsid w:val="001E4E77"/>
    <w:rsid w:val="001E4EB5"/>
    <w:rsid w:val="001E5043"/>
    <w:rsid w:val="001E534F"/>
    <w:rsid w:val="001E577C"/>
    <w:rsid w:val="001E586A"/>
    <w:rsid w:val="001E58FE"/>
    <w:rsid w:val="001E5C15"/>
    <w:rsid w:val="001E651D"/>
    <w:rsid w:val="001E67D1"/>
    <w:rsid w:val="001E6A7D"/>
    <w:rsid w:val="001E6AF4"/>
    <w:rsid w:val="001E6BAE"/>
    <w:rsid w:val="001E6BB6"/>
    <w:rsid w:val="001E6DE1"/>
    <w:rsid w:val="001E7688"/>
    <w:rsid w:val="001E7756"/>
    <w:rsid w:val="001F0736"/>
    <w:rsid w:val="001F08BC"/>
    <w:rsid w:val="001F0AE1"/>
    <w:rsid w:val="001F0BAA"/>
    <w:rsid w:val="001F0C85"/>
    <w:rsid w:val="001F10DD"/>
    <w:rsid w:val="001F188A"/>
    <w:rsid w:val="001F1A9F"/>
    <w:rsid w:val="001F1BEC"/>
    <w:rsid w:val="001F1D8F"/>
    <w:rsid w:val="001F209A"/>
    <w:rsid w:val="001F21E8"/>
    <w:rsid w:val="001F22C9"/>
    <w:rsid w:val="001F2711"/>
    <w:rsid w:val="001F27E9"/>
    <w:rsid w:val="001F2D4F"/>
    <w:rsid w:val="001F382D"/>
    <w:rsid w:val="001F389B"/>
    <w:rsid w:val="001F3EA7"/>
    <w:rsid w:val="001F407F"/>
    <w:rsid w:val="001F4883"/>
    <w:rsid w:val="001F505C"/>
    <w:rsid w:val="001F5A1D"/>
    <w:rsid w:val="001F5A95"/>
    <w:rsid w:val="001F60DD"/>
    <w:rsid w:val="001F6A95"/>
    <w:rsid w:val="001F6B7A"/>
    <w:rsid w:val="001F6D28"/>
    <w:rsid w:val="001F7776"/>
    <w:rsid w:val="001F78D3"/>
    <w:rsid w:val="001F78F5"/>
    <w:rsid w:val="001F7B21"/>
    <w:rsid w:val="001F7C73"/>
    <w:rsid w:val="001F7EBC"/>
    <w:rsid w:val="0020021B"/>
    <w:rsid w:val="00200C28"/>
    <w:rsid w:val="00201047"/>
    <w:rsid w:val="00201190"/>
    <w:rsid w:val="002013E2"/>
    <w:rsid w:val="002014AF"/>
    <w:rsid w:val="00201653"/>
    <w:rsid w:val="002016A1"/>
    <w:rsid w:val="0020199C"/>
    <w:rsid w:val="00201EE7"/>
    <w:rsid w:val="0020220E"/>
    <w:rsid w:val="0020276B"/>
    <w:rsid w:val="002027AA"/>
    <w:rsid w:val="00202B6C"/>
    <w:rsid w:val="00202D19"/>
    <w:rsid w:val="00202E7E"/>
    <w:rsid w:val="00203244"/>
    <w:rsid w:val="0020327C"/>
    <w:rsid w:val="0020329A"/>
    <w:rsid w:val="00203764"/>
    <w:rsid w:val="002037E0"/>
    <w:rsid w:val="002039FB"/>
    <w:rsid w:val="00204102"/>
    <w:rsid w:val="0020420E"/>
    <w:rsid w:val="0020507E"/>
    <w:rsid w:val="002054D2"/>
    <w:rsid w:val="0020597E"/>
    <w:rsid w:val="00205AF5"/>
    <w:rsid w:val="00205CD3"/>
    <w:rsid w:val="00205DA4"/>
    <w:rsid w:val="0020639C"/>
    <w:rsid w:val="0020698B"/>
    <w:rsid w:val="002069B2"/>
    <w:rsid w:val="002069E4"/>
    <w:rsid w:val="002078C3"/>
    <w:rsid w:val="0020791C"/>
    <w:rsid w:val="00207EBB"/>
    <w:rsid w:val="0021042C"/>
    <w:rsid w:val="002104EE"/>
    <w:rsid w:val="00210982"/>
    <w:rsid w:val="002110A4"/>
    <w:rsid w:val="0021168F"/>
    <w:rsid w:val="0021170D"/>
    <w:rsid w:val="00211A3E"/>
    <w:rsid w:val="00211B7B"/>
    <w:rsid w:val="00211E43"/>
    <w:rsid w:val="00212193"/>
    <w:rsid w:val="00212313"/>
    <w:rsid w:val="002124FC"/>
    <w:rsid w:val="002128B2"/>
    <w:rsid w:val="002128F1"/>
    <w:rsid w:val="00212A14"/>
    <w:rsid w:val="00213134"/>
    <w:rsid w:val="00214238"/>
    <w:rsid w:val="002144AC"/>
    <w:rsid w:val="002144CE"/>
    <w:rsid w:val="002148A5"/>
    <w:rsid w:val="002148E8"/>
    <w:rsid w:val="00214B25"/>
    <w:rsid w:val="00214BD2"/>
    <w:rsid w:val="00214D4C"/>
    <w:rsid w:val="00214D4D"/>
    <w:rsid w:val="00214DA9"/>
    <w:rsid w:val="00214DC3"/>
    <w:rsid w:val="002153EF"/>
    <w:rsid w:val="0021554E"/>
    <w:rsid w:val="00215585"/>
    <w:rsid w:val="00215CFB"/>
    <w:rsid w:val="002161BB"/>
    <w:rsid w:val="0021622F"/>
    <w:rsid w:val="002167CD"/>
    <w:rsid w:val="00216945"/>
    <w:rsid w:val="00216B65"/>
    <w:rsid w:val="00216D0E"/>
    <w:rsid w:val="00216FC8"/>
    <w:rsid w:val="00217338"/>
    <w:rsid w:val="00217415"/>
    <w:rsid w:val="00217603"/>
    <w:rsid w:val="002176DF"/>
    <w:rsid w:val="00217769"/>
    <w:rsid w:val="00217A8D"/>
    <w:rsid w:val="00217C52"/>
    <w:rsid w:val="00217E75"/>
    <w:rsid w:val="002201CB"/>
    <w:rsid w:val="00220403"/>
    <w:rsid w:val="00220C5D"/>
    <w:rsid w:val="00220D19"/>
    <w:rsid w:val="00220E13"/>
    <w:rsid w:val="0022101E"/>
    <w:rsid w:val="00221169"/>
    <w:rsid w:val="002216EA"/>
    <w:rsid w:val="00221AD1"/>
    <w:rsid w:val="00221D15"/>
    <w:rsid w:val="00222689"/>
    <w:rsid w:val="00222A5B"/>
    <w:rsid w:val="00222AAE"/>
    <w:rsid w:val="00222B10"/>
    <w:rsid w:val="002231DA"/>
    <w:rsid w:val="00223218"/>
    <w:rsid w:val="00223261"/>
    <w:rsid w:val="00223F23"/>
    <w:rsid w:val="002240B3"/>
    <w:rsid w:val="0022410C"/>
    <w:rsid w:val="00224A4B"/>
    <w:rsid w:val="00224D99"/>
    <w:rsid w:val="00225090"/>
    <w:rsid w:val="0022574B"/>
    <w:rsid w:val="00225A26"/>
    <w:rsid w:val="00225BE7"/>
    <w:rsid w:val="00225FA0"/>
    <w:rsid w:val="002261B4"/>
    <w:rsid w:val="00226310"/>
    <w:rsid w:val="00226529"/>
    <w:rsid w:val="00226A02"/>
    <w:rsid w:val="00226B3A"/>
    <w:rsid w:val="00226B54"/>
    <w:rsid w:val="0022722C"/>
    <w:rsid w:val="0022765F"/>
    <w:rsid w:val="00227B09"/>
    <w:rsid w:val="00227FB9"/>
    <w:rsid w:val="0022B7FC"/>
    <w:rsid w:val="0022BB17"/>
    <w:rsid w:val="0023186E"/>
    <w:rsid w:val="0023192E"/>
    <w:rsid w:val="00231C5E"/>
    <w:rsid w:val="00231FFA"/>
    <w:rsid w:val="00232511"/>
    <w:rsid w:val="0023252A"/>
    <w:rsid w:val="00232955"/>
    <w:rsid w:val="00232CEA"/>
    <w:rsid w:val="002335A8"/>
    <w:rsid w:val="00233B0C"/>
    <w:rsid w:val="002344EF"/>
    <w:rsid w:val="00235AAC"/>
    <w:rsid w:val="00235C31"/>
    <w:rsid w:val="00235C46"/>
    <w:rsid w:val="00235DA7"/>
    <w:rsid w:val="002369FF"/>
    <w:rsid w:val="00236CB0"/>
    <w:rsid w:val="00236D3F"/>
    <w:rsid w:val="00237236"/>
    <w:rsid w:val="00237E51"/>
    <w:rsid w:val="00237FF7"/>
    <w:rsid w:val="00240073"/>
    <w:rsid w:val="0024046D"/>
    <w:rsid w:val="00240475"/>
    <w:rsid w:val="00240DBE"/>
    <w:rsid w:val="00241AE4"/>
    <w:rsid w:val="00241FE0"/>
    <w:rsid w:val="00242490"/>
    <w:rsid w:val="00242E0E"/>
    <w:rsid w:val="00242E80"/>
    <w:rsid w:val="00242E8C"/>
    <w:rsid w:val="0024352F"/>
    <w:rsid w:val="0024371A"/>
    <w:rsid w:val="00244052"/>
    <w:rsid w:val="002440B7"/>
    <w:rsid w:val="002445A1"/>
    <w:rsid w:val="002447F5"/>
    <w:rsid w:val="00245A25"/>
    <w:rsid w:val="00245B7D"/>
    <w:rsid w:val="00245C9D"/>
    <w:rsid w:val="00245DE3"/>
    <w:rsid w:val="00245EEC"/>
    <w:rsid w:val="00245F3C"/>
    <w:rsid w:val="00246220"/>
    <w:rsid w:val="002466C2"/>
    <w:rsid w:val="0024757D"/>
    <w:rsid w:val="00247686"/>
    <w:rsid w:val="00250000"/>
    <w:rsid w:val="00250166"/>
    <w:rsid w:val="00250973"/>
    <w:rsid w:val="00250B46"/>
    <w:rsid w:val="00250C56"/>
    <w:rsid w:val="00251288"/>
    <w:rsid w:val="00251341"/>
    <w:rsid w:val="002518D3"/>
    <w:rsid w:val="00251A33"/>
    <w:rsid w:val="00252174"/>
    <w:rsid w:val="00252398"/>
    <w:rsid w:val="0025295D"/>
    <w:rsid w:val="00252A84"/>
    <w:rsid w:val="00252B67"/>
    <w:rsid w:val="00252F0B"/>
    <w:rsid w:val="00253003"/>
    <w:rsid w:val="002537F8"/>
    <w:rsid w:val="00253945"/>
    <w:rsid w:val="0025396C"/>
    <w:rsid w:val="00253BDA"/>
    <w:rsid w:val="00253D2A"/>
    <w:rsid w:val="00253FB5"/>
    <w:rsid w:val="00254C1F"/>
    <w:rsid w:val="00254E5A"/>
    <w:rsid w:val="00254FC4"/>
    <w:rsid w:val="0025562C"/>
    <w:rsid w:val="00255674"/>
    <w:rsid w:val="00255713"/>
    <w:rsid w:val="00255EA1"/>
    <w:rsid w:val="002563FA"/>
    <w:rsid w:val="00256796"/>
    <w:rsid w:val="00256967"/>
    <w:rsid w:val="00256D8A"/>
    <w:rsid w:val="00256F98"/>
    <w:rsid w:val="00257125"/>
    <w:rsid w:val="00257502"/>
    <w:rsid w:val="00257582"/>
    <w:rsid w:val="002575AE"/>
    <w:rsid w:val="0025761D"/>
    <w:rsid w:val="002576E8"/>
    <w:rsid w:val="00257818"/>
    <w:rsid w:val="00257B2A"/>
    <w:rsid w:val="00257D8E"/>
    <w:rsid w:val="0025DE36"/>
    <w:rsid w:val="00260667"/>
    <w:rsid w:val="00260AA3"/>
    <w:rsid w:val="00260AB2"/>
    <w:rsid w:val="00260B7D"/>
    <w:rsid w:val="00260BF7"/>
    <w:rsid w:val="00260FE7"/>
    <w:rsid w:val="0026178E"/>
    <w:rsid w:val="00261DA3"/>
    <w:rsid w:val="00261E0B"/>
    <w:rsid w:val="00261E5B"/>
    <w:rsid w:val="0026263F"/>
    <w:rsid w:val="00262688"/>
    <w:rsid w:val="00262A24"/>
    <w:rsid w:val="0026323F"/>
    <w:rsid w:val="0026336C"/>
    <w:rsid w:val="00263901"/>
    <w:rsid w:val="00263D6A"/>
    <w:rsid w:val="002641AA"/>
    <w:rsid w:val="0026431C"/>
    <w:rsid w:val="002643D9"/>
    <w:rsid w:val="00264D32"/>
    <w:rsid w:val="002652EF"/>
    <w:rsid w:val="002653A7"/>
    <w:rsid w:val="00265434"/>
    <w:rsid w:val="002657B8"/>
    <w:rsid w:val="00265B93"/>
    <w:rsid w:val="002661CD"/>
    <w:rsid w:val="002662BF"/>
    <w:rsid w:val="0026648A"/>
    <w:rsid w:val="002664A3"/>
    <w:rsid w:val="0026662F"/>
    <w:rsid w:val="002666EB"/>
    <w:rsid w:val="002667FB"/>
    <w:rsid w:val="002668D7"/>
    <w:rsid w:val="00266F61"/>
    <w:rsid w:val="002676FB"/>
    <w:rsid w:val="002679B4"/>
    <w:rsid w:val="00267ACC"/>
    <w:rsid w:val="00267C7B"/>
    <w:rsid w:val="0027061B"/>
    <w:rsid w:val="002707EC"/>
    <w:rsid w:val="00270A48"/>
    <w:rsid w:val="00270C93"/>
    <w:rsid w:val="00270E70"/>
    <w:rsid w:val="00271598"/>
    <w:rsid w:val="00271674"/>
    <w:rsid w:val="00271969"/>
    <w:rsid w:val="00272169"/>
    <w:rsid w:val="0027255B"/>
    <w:rsid w:val="002725FA"/>
    <w:rsid w:val="00273446"/>
    <w:rsid w:val="00273B44"/>
    <w:rsid w:val="0027404A"/>
    <w:rsid w:val="0027414C"/>
    <w:rsid w:val="00274188"/>
    <w:rsid w:val="002742C7"/>
    <w:rsid w:val="00274492"/>
    <w:rsid w:val="00274ED8"/>
    <w:rsid w:val="00275158"/>
    <w:rsid w:val="002751C2"/>
    <w:rsid w:val="00275308"/>
    <w:rsid w:val="00275B49"/>
    <w:rsid w:val="00275CC9"/>
    <w:rsid w:val="002774FD"/>
    <w:rsid w:val="00277907"/>
    <w:rsid w:val="00277B28"/>
    <w:rsid w:val="0027AD45"/>
    <w:rsid w:val="0027EEB6"/>
    <w:rsid w:val="00280133"/>
    <w:rsid w:val="00280344"/>
    <w:rsid w:val="002804EE"/>
    <w:rsid w:val="002806BB"/>
    <w:rsid w:val="00280B19"/>
    <w:rsid w:val="00280BE2"/>
    <w:rsid w:val="00280D50"/>
    <w:rsid w:val="00280F91"/>
    <w:rsid w:val="00281204"/>
    <w:rsid w:val="00281205"/>
    <w:rsid w:val="002815BA"/>
    <w:rsid w:val="002815BE"/>
    <w:rsid w:val="00281755"/>
    <w:rsid w:val="00281ED1"/>
    <w:rsid w:val="002822DE"/>
    <w:rsid w:val="00282813"/>
    <w:rsid w:val="00282BA9"/>
    <w:rsid w:val="0028300E"/>
    <w:rsid w:val="0028305C"/>
    <w:rsid w:val="002833D5"/>
    <w:rsid w:val="0028369A"/>
    <w:rsid w:val="002839A2"/>
    <w:rsid w:val="00283C8E"/>
    <w:rsid w:val="00283D9A"/>
    <w:rsid w:val="00284630"/>
    <w:rsid w:val="00284712"/>
    <w:rsid w:val="00284AD7"/>
    <w:rsid w:val="00284C82"/>
    <w:rsid w:val="00284D58"/>
    <w:rsid w:val="00284EC1"/>
    <w:rsid w:val="00284FA9"/>
    <w:rsid w:val="0028520A"/>
    <w:rsid w:val="0028528D"/>
    <w:rsid w:val="00285343"/>
    <w:rsid w:val="0028539B"/>
    <w:rsid w:val="00285A44"/>
    <w:rsid w:val="00285B98"/>
    <w:rsid w:val="002864D1"/>
    <w:rsid w:val="00286DA0"/>
    <w:rsid w:val="00286F35"/>
    <w:rsid w:val="0028706F"/>
    <w:rsid w:val="002872D0"/>
    <w:rsid w:val="00287556"/>
    <w:rsid w:val="002878F9"/>
    <w:rsid w:val="00290521"/>
    <w:rsid w:val="0029058E"/>
    <w:rsid w:val="00290868"/>
    <w:rsid w:val="0029088E"/>
    <w:rsid w:val="00290B01"/>
    <w:rsid w:val="00290DDE"/>
    <w:rsid w:val="00290FA5"/>
    <w:rsid w:val="002911E8"/>
    <w:rsid w:val="002913EA"/>
    <w:rsid w:val="00291648"/>
    <w:rsid w:val="00291A6A"/>
    <w:rsid w:val="00291D58"/>
    <w:rsid w:val="0029230D"/>
    <w:rsid w:val="002927AD"/>
    <w:rsid w:val="002929AA"/>
    <w:rsid w:val="00292A9D"/>
    <w:rsid w:val="00293411"/>
    <w:rsid w:val="0029345E"/>
    <w:rsid w:val="002939C8"/>
    <w:rsid w:val="00293DD7"/>
    <w:rsid w:val="00293EAF"/>
    <w:rsid w:val="002940B6"/>
    <w:rsid w:val="00294161"/>
    <w:rsid w:val="00294C96"/>
    <w:rsid w:val="0029574D"/>
    <w:rsid w:val="002959B7"/>
    <w:rsid w:val="00295AF2"/>
    <w:rsid w:val="00295C52"/>
    <w:rsid w:val="00295EE4"/>
    <w:rsid w:val="002960C0"/>
    <w:rsid w:val="00296586"/>
    <w:rsid w:val="002966DF"/>
    <w:rsid w:val="0029673E"/>
    <w:rsid w:val="00296C20"/>
    <w:rsid w:val="00296FD0"/>
    <w:rsid w:val="002970EF"/>
    <w:rsid w:val="00297A64"/>
    <w:rsid w:val="00297CDE"/>
    <w:rsid w:val="0029BB5D"/>
    <w:rsid w:val="002A00B2"/>
    <w:rsid w:val="002A0475"/>
    <w:rsid w:val="002A0F4E"/>
    <w:rsid w:val="002A140F"/>
    <w:rsid w:val="002A15E4"/>
    <w:rsid w:val="002A168C"/>
    <w:rsid w:val="002A1FCB"/>
    <w:rsid w:val="002A290E"/>
    <w:rsid w:val="002A2D7C"/>
    <w:rsid w:val="002A3623"/>
    <w:rsid w:val="002A38EC"/>
    <w:rsid w:val="002A38EE"/>
    <w:rsid w:val="002A3A2E"/>
    <w:rsid w:val="002A3C72"/>
    <w:rsid w:val="002A4032"/>
    <w:rsid w:val="002A4795"/>
    <w:rsid w:val="002A4FED"/>
    <w:rsid w:val="002A55B3"/>
    <w:rsid w:val="002A617F"/>
    <w:rsid w:val="002A6521"/>
    <w:rsid w:val="002A69A2"/>
    <w:rsid w:val="002A74FE"/>
    <w:rsid w:val="002A7E76"/>
    <w:rsid w:val="002A7F21"/>
    <w:rsid w:val="002B00A7"/>
    <w:rsid w:val="002B01F2"/>
    <w:rsid w:val="002B0209"/>
    <w:rsid w:val="002B0692"/>
    <w:rsid w:val="002B0DB5"/>
    <w:rsid w:val="002B11E9"/>
    <w:rsid w:val="002B1BA3"/>
    <w:rsid w:val="002B1DAB"/>
    <w:rsid w:val="002B2113"/>
    <w:rsid w:val="002B2501"/>
    <w:rsid w:val="002B2880"/>
    <w:rsid w:val="002B31B4"/>
    <w:rsid w:val="002B31F1"/>
    <w:rsid w:val="002B3748"/>
    <w:rsid w:val="002B3788"/>
    <w:rsid w:val="002B3855"/>
    <w:rsid w:val="002B38DB"/>
    <w:rsid w:val="002B3975"/>
    <w:rsid w:val="002B39AF"/>
    <w:rsid w:val="002B3D5D"/>
    <w:rsid w:val="002B3DC7"/>
    <w:rsid w:val="002B47E0"/>
    <w:rsid w:val="002B4C53"/>
    <w:rsid w:val="002B4C9A"/>
    <w:rsid w:val="002B4FF5"/>
    <w:rsid w:val="002B503B"/>
    <w:rsid w:val="002B5135"/>
    <w:rsid w:val="002B5141"/>
    <w:rsid w:val="002B539A"/>
    <w:rsid w:val="002B588B"/>
    <w:rsid w:val="002B5AA2"/>
    <w:rsid w:val="002B5B0A"/>
    <w:rsid w:val="002B5BF5"/>
    <w:rsid w:val="002B5DB3"/>
    <w:rsid w:val="002B64CF"/>
    <w:rsid w:val="002B68AF"/>
    <w:rsid w:val="002B6B11"/>
    <w:rsid w:val="002B6C0D"/>
    <w:rsid w:val="002B71E7"/>
    <w:rsid w:val="002B72EE"/>
    <w:rsid w:val="002B7410"/>
    <w:rsid w:val="002B777B"/>
    <w:rsid w:val="002B7A44"/>
    <w:rsid w:val="002B7BF4"/>
    <w:rsid w:val="002C0BDD"/>
    <w:rsid w:val="002C10CF"/>
    <w:rsid w:val="002C1311"/>
    <w:rsid w:val="002C16A1"/>
    <w:rsid w:val="002C1796"/>
    <w:rsid w:val="002C1B12"/>
    <w:rsid w:val="002C1F42"/>
    <w:rsid w:val="002C1FA1"/>
    <w:rsid w:val="002C29FE"/>
    <w:rsid w:val="002C2B6C"/>
    <w:rsid w:val="002C2D9F"/>
    <w:rsid w:val="002C3048"/>
    <w:rsid w:val="002C31FB"/>
    <w:rsid w:val="002C326D"/>
    <w:rsid w:val="002C3485"/>
    <w:rsid w:val="002C382F"/>
    <w:rsid w:val="002C389B"/>
    <w:rsid w:val="002C3929"/>
    <w:rsid w:val="002C405E"/>
    <w:rsid w:val="002C40BC"/>
    <w:rsid w:val="002C40FF"/>
    <w:rsid w:val="002C41F6"/>
    <w:rsid w:val="002C4896"/>
    <w:rsid w:val="002C4CE6"/>
    <w:rsid w:val="002C4D1D"/>
    <w:rsid w:val="002C52E3"/>
    <w:rsid w:val="002C538A"/>
    <w:rsid w:val="002C53DB"/>
    <w:rsid w:val="002C56EC"/>
    <w:rsid w:val="002C581B"/>
    <w:rsid w:val="002C5E55"/>
    <w:rsid w:val="002C5F5D"/>
    <w:rsid w:val="002C621B"/>
    <w:rsid w:val="002C6993"/>
    <w:rsid w:val="002C7054"/>
    <w:rsid w:val="002C7056"/>
    <w:rsid w:val="002C7675"/>
    <w:rsid w:val="002C78D9"/>
    <w:rsid w:val="002C7D4E"/>
    <w:rsid w:val="002D003F"/>
    <w:rsid w:val="002D0796"/>
    <w:rsid w:val="002D1197"/>
    <w:rsid w:val="002D1724"/>
    <w:rsid w:val="002D17D7"/>
    <w:rsid w:val="002D1C87"/>
    <w:rsid w:val="002D1EE1"/>
    <w:rsid w:val="002D2133"/>
    <w:rsid w:val="002D22EB"/>
    <w:rsid w:val="002D2685"/>
    <w:rsid w:val="002D2981"/>
    <w:rsid w:val="002D2B93"/>
    <w:rsid w:val="002D2D27"/>
    <w:rsid w:val="002D2F45"/>
    <w:rsid w:val="002D3387"/>
    <w:rsid w:val="002D3963"/>
    <w:rsid w:val="002D3BD2"/>
    <w:rsid w:val="002D41CF"/>
    <w:rsid w:val="002D4BD3"/>
    <w:rsid w:val="002D5BE2"/>
    <w:rsid w:val="002D6654"/>
    <w:rsid w:val="002D6903"/>
    <w:rsid w:val="002D6AE8"/>
    <w:rsid w:val="002D6C5A"/>
    <w:rsid w:val="002D71C1"/>
    <w:rsid w:val="002D7A83"/>
    <w:rsid w:val="002D7AFE"/>
    <w:rsid w:val="002D7C2B"/>
    <w:rsid w:val="002D7D95"/>
    <w:rsid w:val="002D7F86"/>
    <w:rsid w:val="002E024A"/>
    <w:rsid w:val="002E0510"/>
    <w:rsid w:val="002E0727"/>
    <w:rsid w:val="002E072D"/>
    <w:rsid w:val="002E075C"/>
    <w:rsid w:val="002E0D70"/>
    <w:rsid w:val="002E0EFC"/>
    <w:rsid w:val="002E120A"/>
    <w:rsid w:val="002E12EB"/>
    <w:rsid w:val="002E161D"/>
    <w:rsid w:val="002E18FC"/>
    <w:rsid w:val="002E1A16"/>
    <w:rsid w:val="002E1B63"/>
    <w:rsid w:val="002E2546"/>
    <w:rsid w:val="002E2578"/>
    <w:rsid w:val="002E25F2"/>
    <w:rsid w:val="002E27B2"/>
    <w:rsid w:val="002E2915"/>
    <w:rsid w:val="002E2AD8"/>
    <w:rsid w:val="002E2CF6"/>
    <w:rsid w:val="002E388A"/>
    <w:rsid w:val="002E3CD4"/>
    <w:rsid w:val="002E4219"/>
    <w:rsid w:val="002E4688"/>
    <w:rsid w:val="002E468B"/>
    <w:rsid w:val="002E48BF"/>
    <w:rsid w:val="002E4B17"/>
    <w:rsid w:val="002E4B24"/>
    <w:rsid w:val="002E4C3D"/>
    <w:rsid w:val="002E5123"/>
    <w:rsid w:val="002E51D0"/>
    <w:rsid w:val="002E5A3E"/>
    <w:rsid w:val="002E5A52"/>
    <w:rsid w:val="002E5F96"/>
    <w:rsid w:val="002E6183"/>
    <w:rsid w:val="002E6337"/>
    <w:rsid w:val="002E64BA"/>
    <w:rsid w:val="002E6520"/>
    <w:rsid w:val="002E6531"/>
    <w:rsid w:val="002E67C1"/>
    <w:rsid w:val="002E6B08"/>
    <w:rsid w:val="002E6C17"/>
    <w:rsid w:val="002E702B"/>
    <w:rsid w:val="002E7076"/>
    <w:rsid w:val="002E7361"/>
    <w:rsid w:val="002E756B"/>
    <w:rsid w:val="002E7BBC"/>
    <w:rsid w:val="002F0139"/>
    <w:rsid w:val="002F067A"/>
    <w:rsid w:val="002F07DD"/>
    <w:rsid w:val="002F0DF9"/>
    <w:rsid w:val="002F0EBC"/>
    <w:rsid w:val="002F0FC6"/>
    <w:rsid w:val="002F11FE"/>
    <w:rsid w:val="002F12F8"/>
    <w:rsid w:val="002F13B8"/>
    <w:rsid w:val="002F1532"/>
    <w:rsid w:val="002F16C7"/>
    <w:rsid w:val="002F1C1C"/>
    <w:rsid w:val="002F1C9E"/>
    <w:rsid w:val="002F207E"/>
    <w:rsid w:val="002F2B4B"/>
    <w:rsid w:val="002F2EA2"/>
    <w:rsid w:val="002F42CE"/>
    <w:rsid w:val="002F498F"/>
    <w:rsid w:val="002F49E8"/>
    <w:rsid w:val="002F4A2A"/>
    <w:rsid w:val="002F4CD3"/>
    <w:rsid w:val="002F51A8"/>
    <w:rsid w:val="002F539E"/>
    <w:rsid w:val="002F551A"/>
    <w:rsid w:val="002F5981"/>
    <w:rsid w:val="002F5A8D"/>
    <w:rsid w:val="002F655B"/>
    <w:rsid w:val="002F65EE"/>
    <w:rsid w:val="002F671F"/>
    <w:rsid w:val="002F6B65"/>
    <w:rsid w:val="002F6E8E"/>
    <w:rsid w:val="002F6FEB"/>
    <w:rsid w:val="002F75FD"/>
    <w:rsid w:val="002F763F"/>
    <w:rsid w:val="002F77C6"/>
    <w:rsid w:val="003000E9"/>
    <w:rsid w:val="0030097A"/>
    <w:rsid w:val="00300CDE"/>
    <w:rsid w:val="0030123A"/>
    <w:rsid w:val="00301C35"/>
    <w:rsid w:val="00302245"/>
    <w:rsid w:val="00302627"/>
    <w:rsid w:val="0030275B"/>
    <w:rsid w:val="00302DEA"/>
    <w:rsid w:val="00302FB1"/>
    <w:rsid w:val="0030324B"/>
    <w:rsid w:val="00303407"/>
    <w:rsid w:val="00303468"/>
    <w:rsid w:val="00303528"/>
    <w:rsid w:val="00303678"/>
    <w:rsid w:val="0030377E"/>
    <w:rsid w:val="003037A3"/>
    <w:rsid w:val="0030392F"/>
    <w:rsid w:val="00303A33"/>
    <w:rsid w:val="0030443A"/>
    <w:rsid w:val="00304654"/>
    <w:rsid w:val="003046C1"/>
    <w:rsid w:val="003053EC"/>
    <w:rsid w:val="003055F9"/>
    <w:rsid w:val="003060A2"/>
    <w:rsid w:val="0030633B"/>
    <w:rsid w:val="003066F5"/>
    <w:rsid w:val="00307674"/>
    <w:rsid w:val="003079A6"/>
    <w:rsid w:val="00310557"/>
    <w:rsid w:val="00310BD7"/>
    <w:rsid w:val="00311698"/>
    <w:rsid w:val="00311FDE"/>
    <w:rsid w:val="0031210C"/>
    <w:rsid w:val="0031216D"/>
    <w:rsid w:val="00312798"/>
    <w:rsid w:val="00312C92"/>
    <w:rsid w:val="00312CDC"/>
    <w:rsid w:val="00312EA6"/>
    <w:rsid w:val="003132A7"/>
    <w:rsid w:val="00313571"/>
    <w:rsid w:val="003139ED"/>
    <w:rsid w:val="00313A63"/>
    <w:rsid w:val="00313D12"/>
    <w:rsid w:val="00314065"/>
    <w:rsid w:val="003144D2"/>
    <w:rsid w:val="00314A9E"/>
    <w:rsid w:val="003151A4"/>
    <w:rsid w:val="00315455"/>
    <w:rsid w:val="00316DCF"/>
    <w:rsid w:val="0031700A"/>
    <w:rsid w:val="0031711F"/>
    <w:rsid w:val="003174EC"/>
    <w:rsid w:val="003175F0"/>
    <w:rsid w:val="00317720"/>
    <w:rsid w:val="00317CC0"/>
    <w:rsid w:val="00320B63"/>
    <w:rsid w:val="00320DB2"/>
    <w:rsid w:val="00321663"/>
    <w:rsid w:val="00321B0F"/>
    <w:rsid w:val="00321B46"/>
    <w:rsid w:val="00321DB7"/>
    <w:rsid w:val="00321E9A"/>
    <w:rsid w:val="00322045"/>
    <w:rsid w:val="003224AB"/>
    <w:rsid w:val="00322920"/>
    <w:rsid w:val="00322B0D"/>
    <w:rsid w:val="00323E0E"/>
    <w:rsid w:val="00323ED2"/>
    <w:rsid w:val="0032405B"/>
    <w:rsid w:val="00324862"/>
    <w:rsid w:val="00324BA7"/>
    <w:rsid w:val="00324C4C"/>
    <w:rsid w:val="0032504A"/>
    <w:rsid w:val="00325A48"/>
    <w:rsid w:val="00325EBB"/>
    <w:rsid w:val="0032626D"/>
    <w:rsid w:val="00326492"/>
    <w:rsid w:val="00326705"/>
    <w:rsid w:val="00326D5D"/>
    <w:rsid w:val="00326D83"/>
    <w:rsid w:val="00326F1C"/>
    <w:rsid w:val="00326F48"/>
    <w:rsid w:val="00327196"/>
    <w:rsid w:val="00327284"/>
    <w:rsid w:val="0032729B"/>
    <w:rsid w:val="00327998"/>
    <w:rsid w:val="00327E86"/>
    <w:rsid w:val="0033022E"/>
    <w:rsid w:val="0033072A"/>
    <w:rsid w:val="00330E68"/>
    <w:rsid w:val="00331030"/>
    <w:rsid w:val="00331089"/>
    <w:rsid w:val="00331111"/>
    <w:rsid w:val="003314B8"/>
    <w:rsid w:val="003321DA"/>
    <w:rsid w:val="00332408"/>
    <w:rsid w:val="00332722"/>
    <w:rsid w:val="00332872"/>
    <w:rsid w:val="003328F3"/>
    <w:rsid w:val="00332EAF"/>
    <w:rsid w:val="003331F0"/>
    <w:rsid w:val="003333B9"/>
    <w:rsid w:val="00333431"/>
    <w:rsid w:val="003336E8"/>
    <w:rsid w:val="003337CB"/>
    <w:rsid w:val="003338B9"/>
    <w:rsid w:val="00333912"/>
    <w:rsid w:val="00333ADC"/>
    <w:rsid w:val="00333CF7"/>
    <w:rsid w:val="003342DD"/>
    <w:rsid w:val="003345B4"/>
    <w:rsid w:val="003346E6"/>
    <w:rsid w:val="00334B4F"/>
    <w:rsid w:val="00334DB0"/>
    <w:rsid w:val="00334F37"/>
    <w:rsid w:val="0033533A"/>
    <w:rsid w:val="003363D4"/>
    <w:rsid w:val="00336554"/>
    <w:rsid w:val="00336898"/>
    <w:rsid w:val="00336DE8"/>
    <w:rsid w:val="00337028"/>
    <w:rsid w:val="0033736E"/>
    <w:rsid w:val="00337ECD"/>
    <w:rsid w:val="003401B7"/>
    <w:rsid w:val="00340280"/>
    <w:rsid w:val="0034045C"/>
    <w:rsid w:val="003409AF"/>
    <w:rsid w:val="003410E4"/>
    <w:rsid w:val="00341596"/>
    <w:rsid w:val="00341906"/>
    <w:rsid w:val="00341F4E"/>
    <w:rsid w:val="00342970"/>
    <w:rsid w:val="00342FDD"/>
    <w:rsid w:val="003437E5"/>
    <w:rsid w:val="00343E83"/>
    <w:rsid w:val="003441E7"/>
    <w:rsid w:val="0034457E"/>
    <w:rsid w:val="00344824"/>
    <w:rsid w:val="00344AAA"/>
    <w:rsid w:val="00344D54"/>
    <w:rsid w:val="00344F4F"/>
    <w:rsid w:val="00344F97"/>
    <w:rsid w:val="0034564C"/>
    <w:rsid w:val="00345709"/>
    <w:rsid w:val="003457D5"/>
    <w:rsid w:val="003458B6"/>
    <w:rsid w:val="0034591A"/>
    <w:rsid w:val="00345B47"/>
    <w:rsid w:val="00345ECE"/>
    <w:rsid w:val="00346275"/>
    <w:rsid w:val="0034634A"/>
    <w:rsid w:val="003465F3"/>
    <w:rsid w:val="003467D8"/>
    <w:rsid w:val="003474CB"/>
    <w:rsid w:val="00347707"/>
    <w:rsid w:val="00347865"/>
    <w:rsid w:val="003495C1"/>
    <w:rsid w:val="0034B608"/>
    <w:rsid w:val="0035049A"/>
    <w:rsid w:val="003509AA"/>
    <w:rsid w:val="00350AC1"/>
    <w:rsid w:val="00350CF7"/>
    <w:rsid w:val="0035105C"/>
    <w:rsid w:val="00352094"/>
    <w:rsid w:val="00352469"/>
    <w:rsid w:val="00352809"/>
    <w:rsid w:val="0035285A"/>
    <w:rsid w:val="00352F31"/>
    <w:rsid w:val="0035374D"/>
    <w:rsid w:val="00353D30"/>
    <w:rsid w:val="00354B2D"/>
    <w:rsid w:val="00354E92"/>
    <w:rsid w:val="0035522E"/>
    <w:rsid w:val="003558CD"/>
    <w:rsid w:val="00355B8A"/>
    <w:rsid w:val="00355C10"/>
    <w:rsid w:val="00355C20"/>
    <w:rsid w:val="00356177"/>
    <w:rsid w:val="00356414"/>
    <w:rsid w:val="00356707"/>
    <w:rsid w:val="00356C94"/>
    <w:rsid w:val="0035737A"/>
    <w:rsid w:val="0035767E"/>
    <w:rsid w:val="00357C1F"/>
    <w:rsid w:val="00357C98"/>
    <w:rsid w:val="00357E3D"/>
    <w:rsid w:val="0036091F"/>
    <w:rsid w:val="00360A6C"/>
    <w:rsid w:val="0036105C"/>
    <w:rsid w:val="00361864"/>
    <w:rsid w:val="00361CA7"/>
    <w:rsid w:val="00362165"/>
    <w:rsid w:val="003621A2"/>
    <w:rsid w:val="00362260"/>
    <w:rsid w:val="003623D5"/>
    <w:rsid w:val="003625A4"/>
    <w:rsid w:val="00362A96"/>
    <w:rsid w:val="003635F0"/>
    <w:rsid w:val="00363D5E"/>
    <w:rsid w:val="00363F33"/>
    <w:rsid w:val="00363F4E"/>
    <w:rsid w:val="00364412"/>
    <w:rsid w:val="003649FA"/>
    <w:rsid w:val="00364C00"/>
    <w:rsid w:val="00364CF9"/>
    <w:rsid w:val="00365794"/>
    <w:rsid w:val="00365AB7"/>
    <w:rsid w:val="00365DDE"/>
    <w:rsid w:val="00365F81"/>
    <w:rsid w:val="00366074"/>
    <w:rsid w:val="00366136"/>
    <w:rsid w:val="00366B3B"/>
    <w:rsid w:val="00366BD8"/>
    <w:rsid w:val="00366C90"/>
    <w:rsid w:val="00367009"/>
    <w:rsid w:val="00367338"/>
    <w:rsid w:val="00367B8F"/>
    <w:rsid w:val="00367B98"/>
    <w:rsid w:val="00367C6D"/>
    <w:rsid w:val="00367CCB"/>
    <w:rsid w:val="00367CD6"/>
    <w:rsid w:val="003703CF"/>
    <w:rsid w:val="00370699"/>
    <w:rsid w:val="00370807"/>
    <w:rsid w:val="00370C78"/>
    <w:rsid w:val="00372195"/>
    <w:rsid w:val="0037233C"/>
    <w:rsid w:val="0037263F"/>
    <w:rsid w:val="00372CE7"/>
    <w:rsid w:val="00372DF3"/>
    <w:rsid w:val="00372F16"/>
    <w:rsid w:val="003730A3"/>
    <w:rsid w:val="0037323D"/>
    <w:rsid w:val="003732ED"/>
    <w:rsid w:val="00373786"/>
    <w:rsid w:val="0037381D"/>
    <w:rsid w:val="00373A26"/>
    <w:rsid w:val="00373CD0"/>
    <w:rsid w:val="00373E9E"/>
    <w:rsid w:val="0037405E"/>
    <w:rsid w:val="003743D7"/>
    <w:rsid w:val="00374409"/>
    <w:rsid w:val="003745CD"/>
    <w:rsid w:val="00374863"/>
    <w:rsid w:val="00374973"/>
    <w:rsid w:val="003761EB"/>
    <w:rsid w:val="003764AD"/>
    <w:rsid w:val="00376803"/>
    <w:rsid w:val="00376B05"/>
    <w:rsid w:val="00376D85"/>
    <w:rsid w:val="003776C3"/>
    <w:rsid w:val="00377CBE"/>
    <w:rsid w:val="00380151"/>
    <w:rsid w:val="00380164"/>
    <w:rsid w:val="00380199"/>
    <w:rsid w:val="0038059E"/>
    <w:rsid w:val="00381192"/>
    <w:rsid w:val="003812CA"/>
    <w:rsid w:val="00381A59"/>
    <w:rsid w:val="003828C7"/>
    <w:rsid w:val="00382C19"/>
    <w:rsid w:val="00383201"/>
    <w:rsid w:val="00383795"/>
    <w:rsid w:val="00383977"/>
    <w:rsid w:val="00384148"/>
    <w:rsid w:val="003847FA"/>
    <w:rsid w:val="00384C53"/>
    <w:rsid w:val="003850AF"/>
    <w:rsid w:val="00385420"/>
    <w:rsid w:val="003855EB"/>
    <w:rsid w:val="003858AA"/>
    <w:rsid w:val="003858FB"/>
    <w:rsid w:val="00385C83"/>
    <w:rsid w:val="00385C9A"/>
    <w:rsid w:val="00385D5B"/>
    <w:rsid w:val="00385D8E"/>
    <w:rsid w:val="00386562"/>
    <w:rsid w:val="00386842"/>
    <w:rsid w:val="003868F6"/>
    <w:rsid w:val="003873DF"/>
    <w:rsid w:val="00387467"/>
    <w:rsid w:val="0038789B"/>
    <w:rsid w:val="00387B8E"/>
    <w:rsid w:val="0038DF59"/>
    <w:rsid w:val="00390701"/>
    <w:rsid w:val="00390928"/>
    <w:rsid w:val="00390B0F"/>
    <w:rsid w:val="00390BC4"/>
    <w:rsid w:val="00390DCD"/>
    <w:rsid w:val="00390EAF"/>
    <w:rsid w:val="003913DF"/>
    <w:rsid w:val="003918A2"/>
    <w:rsid w:val="003919BD"/>
    <w:rsid w:val="00391B27"/>
    <w:rsid w:val="00391BA8"/>
    <w:rsid w:val="00391D50"/>
    <w:rsid w:val="00391F4A"/>
    <w:rsid w:val="00391FAC"/>
    <w:rsid w:val="00391FAD"/>
    <w:rsid w:val="003927EB"/>
    <w:rsid w:val="003928A7"/>
    <w:rsid w:val="003928C5"/>
    <w:rsid w:val="00392B37"/>
    <w:rsid w:val="00392B75"/>
    <w:rsid w:val="00393194"/>
    <w:rsid w:val="003939F8"/>
    <w:rsid w:val="00393C9B"/>
    <w:rsid w:val="00393D2A"/>
    <w:rsid w:val="00394274"/>
    <w:rsid w:val="003943DE"/>
    <w:rsid w:val="00394EAC"/>
    <w:rsid w:val="00394F8B"/>
    <w:rsid w:val="003950B8"/>
    <w:rsid w:val="00395191"/>
    <w:rsid w:val="003955D4"/>
    <w:rsid w:val="00395635"/>
    <w:rsid w:val="0039568F"/>
    <w:rsid w:val="00395783"/>
    <w:rsid w:val="00395840"/>
    <w:rsid w:val="00395A4E"/>
    <w:rsid w:val="0039600B"/>
    <w:rsid w:val="0039674B"/>
    <w:rsid w:val="00396887"/>
    <w:rsid w:val="00396A10"/>
    <w:rsid w:val="00396C28"/>
    <w:rsid w:val="00396D7B"/>
    <w:rsid w:val="00396DA0"/>
    <w:rsid w:val="00396E38"/>
    <w:rsid w:val="00397B38"/>
    <w:rsid w:val="00397FFD"/>
    <w:rsid w:val="00398DEF"/>
    <w:rsid w:val="003A04E3"/>
    <w:rsid w:val="003A1772"/>
    <w:rsid w:val="003A1847"/>
    <w:rsid w:val="003A1D0B"/>
    <w:rsid w:val="003A1F10"/>
    <w:rsid w:val="003A2137"/>
    <w:rsid w:val="003A23BE"/>
    <w:rsid w:val="003A23CE"/>
    <w:rsid w:val="003A24B8"/>
    <w:rsid w:val="003A24CB"/>
    <w:rsid w:val="003A2990"/>
    <w:rsid w:val="003A2A15"/>
    <w:rsid w:val="003A2B70"/>
    <w:rsid w:val="003A3324"/>
    <w:rsid w:val="003A35E3"/>
    <w:rsid w:val="003A3733"/>
    <w:rsid w:val="003A39F3"/>
    <w:rsid w:val="003A3F1E"/>
    <w:rsid w:val="003A43A6"/>
    <w:rsid w:val="003A447B"/>
    <w:rsid w:val="003A4501"/>
    <w:rsid w:val="003A4968"/>
    <w:rsid w:val="003A4998"/>
    <w:rsid w:val="003A50B6"/>
    <w:rsid w:val="003A51DB"/>
    <w:rsid w:val="003A51F5"/>
    <w:rsid w:val="003A5A8C"/>
    <w:rsid w:val="003A5D59"/>
    <w:rsid w:val="003A6750"/>
    <w:rsid w:val="003A6A4E"/>
    <w:rsid w:val="003A6E35"/>
    <w:rsid w:val="003A72E3"/>
    <w:rsid w:val="003A72F7"/>
    <w:rsid w:val="003A768C"/>
    <w:rsid w:val="003A7EB8"/>
    <w:rsid w:val="003A7F9E"/>
    <w:rsid w:val="003AF402"/>
    <w:rsid w:val="003B0A82"/>
    <w:rsid w:val="003B0EE4"/>
    <w:rsid w:val="003B13B3"/>
    <w:rsid w:val="003B165A"/>
    <w:rsid w:val="003B19E7"/>
    <w:rsid w:val="003B1B4D"/>
    <w:rsid w:val="003B1C04"/>
    <w:rsid w:val="003B20BC"/>
    <w:rsid w:val="003B21DA"/>
    <w:rsid w:val="003B2473"/>
    <w:rsid w:val="003B2A2F"/>
    <w:rsid w:val="003B2DC0"/>
    <w:rsid w:val="003B2F86"/>
    <w:rsid w:val="003B2FBB"/>
    <w:rsid w:val="003B2FD0"/>
    <w:rsid w:val="003B3312"/>
    <w:rsid w:val="003B35DB"/>
    <w:rsid w:val="003B3886"/>
    <w:rsid w:val="003B3A0C"/>
    <w:rsid w:val="003B3BF7"/>
    <w:rsid w:val="003B406D"/>
    <w:rsid w:val="003B4A70"/>
    <w:rsid w:val="003B5202"/>
    <w:rsid w:val="003B53B5"/>
    <w:rsid w:val="003B54A2"/>
    <w:rsid w:val="003B5766"/>
    <w:rsid w:val="003B5BBC"/>
    <w:rsid w:val="003B5CC4"/>
    <w:rsid w:val="003B6612"/>
    <w:rsid w:val="003B66AA"/>
    <w:rsid w:val="003B6C8B"/>
    <w:rsid w:val="003B6FD5"/>
    <w:rsid w:val="003B7012"/>
    <w:rsid w:val="003B7234"/>
    <w:rsid w:val="003B7618"/>
    <w:rsid w:val="003B7892"/>
    <w:rsid w:val="003B7C5C"/>
    <w:rsid w:val="003B7C6E"/>
    <w:rsid w:val="003B7EB0"/>
    <w:rsid w:val="003C0176"/>
    <w:rsid w:val="003C01EC"/>
    <w:rsid w:val="003C0607"/>
    <w:rsid w:val="003C0D59"/>
    <w:rsid w:val="003C0F31"/>
    <w:rsid w:val="003C1180"/>
    <w:rsid w:val="003C126B"/>
    <w:rsid w:val="003C1461"/>
    <w:rsid w:val="003C1579"/>
    <w:rsid w:val="003C176E"/>
    <w:rsid w:val="003C1A09"/>
    <w:rsid w:val="003C1B51"/>
    <w:rsid w:val="003C21E4"/>
    <w:rsid w:val="003C22D8"/>
    <w:rsid w:val="003C23C6"/>
    <w:rsid w:val="003C2505"/>
    <w:rsid w:val="003C302F"/>
    <w:rsid w:val="003C30B5"/>
    <w:rsid w:val="003C3157"/>
    <w:rsid w:val="003C34D0"/>
    <w:rsid w:val="003C3852"/>
    <w:rsid w:val="003C38C6"/>
    <w:rsid w:val="003C3D7A"/>
    <w:rsid w:val="003C5454"/>
    <w:rsid w:val="003C5869"/>
    <w:rsid w:val="003C5A1A"/>
    <w:rsid w:val="003C5A46"/>
    <w:rsid w:val="003C5CC7"/>
    <w:rsid w:val="003C6089"/>
    <w:rsid w:val="003C6090"/>
    <w:rsid w:val="003C625F"/>
    <w:rsid w:val="003C6326"/>
    <w:rsid w:val="003C64C0"/>
    <w:rsid w:val="003C6764"/>
    <w:rsid w:val="003C6779"/>
    <w:rsid w:val="003C679F"/>
    <w:rsid w:val="003C6DAB"/>
    <w:rsid w:val="003C73A2"/>
    <w:rsid w:val="003C750D"/>
    <w:rsid w:val="003C757D"/>
    <w:rsid w:val="003C783E"/>
    <w:rsid w:val="003C7BF7"/>
    <w:rsid w:val="003C7CBE"/>
    <w:rsid w:val="003C7F09"/>
    <w:rsid w:val="003C7F39"/>
    <w:rsid w:val="003D0588"/>
    <w:rsid w:val="003D05F9"/>
    <w:rsid w:val="003D0C88"/>
    <w:rsid w:val="003D0E65"/>
    <w:rsid w:val="003D1004"/>
    <w:rsid w:val="003D1A15"/>
    <w:rsid w:val="003D1FE7"/>
    <w:rsid w:val="003D24A2"/>
    <w:rsid w:val="003D2A68"/>
    <w:rsid w:val="003D2A75"/>
    <w:rsid w:val="003D2E5D"/>
    <w:rsid w:val="003D34D5"/>
    <w:rsid w:val="003D3971"/>
    <w:rsid w:val="003D3BFE"/>
    <w:rsid w:val="003D3DF7"/>
    <w:rsid w:val="003D4047"/>
    <w:rsid w:val="003D40D1"/>
    <w:rsid w:val="003D48B7"/>
    <w:rsid w:val="003D4BDB"/>
    <w:rsid w:val="003D561C"/>
    <w:rsid w:val="003D62D8"/>
    <w:rsid w:val="003D63F4"/>
    <w:rsid w:val="003D6871"/>
    <w:rsid w:val="003D6A52"/>
    <w:rsid w:val="003D6C42"/>
    <w:rsid w:val="003D6E76"/>
    <w:rsid w:val="003D6F9C"/>
    <w:rsid w:val="003D7C6C"/>
    <w:rsid w:val="003E000B"/>
    <w:rsid w:val="003E053B"/>
    <w:rsid w:val="003E0845"/>
    <w:rsid w:val="003E0AAE"/>
    <w:rsid w:val="003E0DBC"/>
    <w:rsid w:val="003E0E08"/>
    <w:rsid w:val="003E1AE9"/>
    <w:rsid w:val="003E1F04"/>
    <w:rsid w:val="003E23EF"/>
    <w:rsid w:val="003E31FE"/>
    <w:rsid w:val="003E35A9"/>
    <w:rsid w:val="003E3D65"/>
    <w:rsid w:val="003E422E"/>
    <w:rsid w:val="003E4456"/>
    <w:rsid w:val="003E452B"/>
    <w:rsid w:val="003E496D"/>
    <w:rsid w:val="003E4B70"/>
    <w:rsid w:val="003E4BB0"/>
    <w:rsid w:val="003E50B2"/>
    <w:rsid w:val="003E5266"/>
    <w:rsid w:val="003E5641"/>
    <w:rsid w:val="003E56FD"/>
    <w:rsid w:val="003E5C6F"/>
    <w:rsid w:val="003E605A"/>
    <w:rsid w:val="003E634C"/>
    <w:rsid w:val="003E639C"/>
    <w:rsid w:val="003E6966"/>
    <w:rsid w:val="003E6AB0"/>
    <w:rsid w:val="003E6B8B"/>
    <w:rsid w:val="003E6CC1"/>
    <w:rsid w:val="003E78AD"/>
    <w:rsid w:val="003E7CA5"/>
    <w:rsid w:val="003E7D1F"/>
    <w:rsid w:val="003E7DED"/>
    <w:rsid w:val="003E7E40"/>
    <w:rsid w:val="003ED37C"/>
    <w:rsid w:val="003F00F5"/>
    <w:rsid w:val="003F01EA"/>
    <w:rsid w:val="003F035B"/>
    <w:rsid w:val="003F056D"/>
    <w:rsid w:val="003F083E"/>
    <w:rsid w:val="003F0A39"/>
    <w:rsid w:val="003F1114"/>
    <w:rsid w:val="003F1389"/>
    <w:rsid w:val="003F150E"/>
    <w:rsid w:val="003F1F16"/>
    <w:rsid w:val="003F1F2E"/>
    <w:rsid w:val="003F1FC4"/>
    <w:rsid w:val="003F1FDD"/>
    <w:rsid w:val="003F2379"/>
    <w:rsid w:val="003F242F"/>
    <w:rsid w:val="003F26D0"/>
    <w:rsid w:val="003F2A9F"/>
    <w:rsid w:val="003F3062"/>
    <w:rsid w:val="003F35FA"/>
    <w:rsid w:val="003F3854"/>
    <w:rsid w:val="003F392E"/>
    <w:rsid w:val="003F3A8B"/>
    <w:rsid w:val="003F3AEC"/>
    <w:rsid w:val="003F3F2D"/>
    <w:rsid w:val="003F3FD0"/>
    <w:rsid w:val="003F4401"/>
    <w:rsid w:val="003F468C"/>
    <w:rsid w:val="003F49BF"/>
    <w:rsid w:val="003F4A8F"/>
    <w:rsid w:val="003F4F60"/>
    <w:rsid w:val="003F4F81"/>
    <w:rsid w:val="003F4FD8"/>
    <w:rsid w:val="003F552C"/>
    <w:rsid w:val="003F5E03"/>
    <w:rsid w:val="003F5F94"/>
    <w:rsid w:val="003F6805"/>
    <w:rsid w:val="003F69D9"/>
    <w:rsid w:val="003F6C58"/>
    <w:rsid w:val="003F6E5E"/>
    <w:rsid w:val="003F78F3"/>
    <w:rsid w:val="003F7C4F"/>
    <w:rsid w:val="004002ED"/>
    <w:rsid w:val="00400563"/>
    <w:rsid w:val="004008FB"/>
    <w:rsid w:val="00400B17"/>
    <w:rsid w:val="00400C31"/>
    <w:rsid w:val="00400D8B"/>
    <w:rsid w:val="00400F49"/>
    <w:rsid w:val="00401E00"/>
    <w:rsid w:val="00402301"/>
    <w:rsid w:val="00403253"/>
    <w:rsid w:val="00403369"/>
    <w:rsid w:val="00403398"/>
    <w:rsid w:val="00403461"/>
    <w:rsid w:val="004034E2"/>
    <w:rsid w:val="00403789"/>
    <w:rsid w:val="00403990"/>
    <w:rsid w:val="00403A5F"/>
    <w:rsid w:val="00403A65"/>
    <w:rsid w:val="00403F45"/>
    <w:rsid w:val="0040426F"/>
    <w:rsid w:val="0040456A"/>
    <w:rsid w:val="00404855"/>
    <w:rsid w:val="00404BA8"/>
    <w:rsid w:val="00404BB9"/>
    <w:rsid w:val="00404CFC"/>
    <w:rsid w:val="00404F0A"/>
    <w:rsid w:val="00405220"/>
    <w:rsid w:val="00405583"/>
    <w:rsid w:val="00405D91"/>
    <w:rsid w:val="00405DC6"/>
    <w:rsid w:val="00405F49"/>
    <w:rsid w:val="00406337"/>
    <w:rsid w:val="004063FF"/>
    <w:rsid w:val="004064A3"/>
    <w:rsid w:val="00406A90"/>
    <w:rsid w:val="00406B5D"/>
    <w:rsid w:val="00406E97"/>
    <w:rsid w:val="00407A9C"/>
    <w:rsid w:val="00407C23"/>
    <w:rsid w:val="00407DC1"/>
    <w:rsid w:val="00407FDD"/>
    <w:rsid w:val="00410012"/>
    <w:rsid w:val="00410F5F"/>
    <w:rsid w:val="0041124D"/>
    <w:rsid w:val="004114B6"/>
    <w:rsid w:val="0041188F"/>
    <w:rsid w:val="004119C6"/>
    <w:rsid w:val="00411F79"/>
    <w:rsid w:val="00412937"/>
    <w:rsid w:val="00412D6D"/>
    <w:rsid w:val="0041312C"/>
    <w:rsid w:val="00413381"/>
    <w:rsid w:val="004133DB"/>
    <w:rsid w:val="00413400"/>
    <w:rsid w:val="004136DA"/>
    <w:rsid w:val="00413777"/>
    <w:rsid w:val="00413880"/>
    <w:rsid w:val="004138DA"/>
    <w:rsid w:val="00413A21"/>
    <w:rsid w:val="00413AB5"/>
    <w:rsid w:val="00413F20"/>
    <w:rsid w:val="00414211"/>
    <w:rsid w:val="0041433D"/>
    <w:rsid w:val="004145D3"/>
    <w:rsid w:val="00415361"/>
    <w:rsid w:val="004157B9"/>
    <w:rsid w:val="00415923"/>
    <w:rsid w:val="004159A7"/>
    <w:rsid w:val="00415C6C"/>
    <w:rsid w:val="00416561"/>
    <w:rsid w:val="00416A8F"/>
    <w:rsid w:val="00416AEF"/>
    <w:rsid w:val="00416EEA"/>
    <w:rsid w:val="00416F81"/>
    <w:rsid w:val="00417144"/>
    <w:rsid w:val="004174A4"/>
    <w:rsid w:val="004174C7"/>
    <w:rsid w:val="00417710"/>
    <w:rsid w:val="00417987"/>
    <w:rsid w:val="00420026"/>
    <w:rsid w:val="0042014C"/>
    <w:rsid w:val="0042015A"/>
    <w:rsid w:val="004203AB"/>
    <w:rsid w:val="00420C3C"/>
    <w:rsid w:val="00420CC2"/>
    <w:rsid w:val="004211C9"/>
    <w:rsid w:val="004212D0"/>
    <w:rsid w:val="00421446"/>
    <w:rsid w:val="00421549"/>
    <w:rsid w:val="00421818"/>
    <w:rsid w:val="00421932"/>
    <w:rsid w:val="00421A4B"/>
    <w:rsid w:val="00421E71"/>
    <w:rsid w:val="004222CF"/>
    <w:rsid w:val="00422499"/>
    <w:rsid w:val="0042292B"/>
    <w:rsid w:val="004230B4"/>
    <w:rsid w:val="004235C8"/>
    <w:rsid w:val="004236D4"/>
    <w:rsid w:val="00423A4C"/>
    <w:rsid w:val="00423ACE"/>
    <w:rsid w:val="00423BE3"/>
    <w:rsid w:val="00423DF8"/>
    <w:rsid w:val="00424542"/>
    <w:rsid w:val="00424566"/>
    <w:rsid w:val="004247A7"/>
    <w:rsid w:val="0042498A"/>
    <w:rsid w:val="00424B13"/>
    <w:rsid w:val="004252C5"/>
    <w:rsid w:val="00425418"/>
    <w:rsid w:val="004256F4"/>
    <w:rsid w:val="004257A0"/>
    <w:rsid w:val="00425A33"/>
    <w:rsid w:val="00425C42"/>
    <w:rsid w:val="00425C7F"/>
    <w:rsid w:val="00426072"/>
    <w:rsid w:val="004268FC"/>
    <w:rsid w:val="00426C44"/>
    <w:rsid w:val="00426C8B"/>
    <w:rsid w:val="0042780F"/>
    <w:rsid w:val="004278C2"/>
    <w:rsid w:val="004279C9"/>
    <w:rsid w:val="00427FA8"/>
    <w:rsid w:val="004308B6"/>
    <w:rsid w:val="00430A4A"/>
    <w:rsid w:val="00430D0B"/>
    <w:rsid w:val="00430D80"/>
    <w:rsid w:val="00430E84"/>
    <w:rsid w:val="00431005"/>
    <w:rsid w:val="00431055"/>
    <w:rsid w:val="00431082"/>
    <w:rsid w:val="00431552"/>
    <w:rsid w:val="004315BB"/>
    <w:rsid w:val="00431619"/>
    <w:rsid w:val="0043163C"/>
    <w:rsid w:val="00431A2B"/>
    <w:rsid w:val="00432046"/>
    <w:rsid w:val="00432124"/>
    <w:rsid w:val="004324EC"/>
    <w:rsid w:val="00432637"/>
    <w:rsid w:val="00432859"/>
    <w:rsid w:val="00432B92"/>
    <w:rsid w:val="00432D5F"/>
    <w:rsid w:val="00432F6C"/>
    <w:rsid w:val="0043319D"/>
    <w:rsid w:val="00433372"/>
    <w:rsid w:val="0043374D"/>
    <w:rsid w:val="00434B3B"/>
    <w:rsid w:val="00434C90"/>
    <w:rsid w:val="00434E9B"/>
    <w:rsid w:val="00434EFA"/>
    <w:rsid w:val="004351C3"/>
    <w:rsid w:val="00435382"/>
    <w:rsid w:val="0043549A"/>
    <w:rsid w:val="00435501"/>
    <w:rsid w:val="004358C3"/>
    <w:rsid w:val="004359D1"/>
    <w:rsid w:val="00435CC8"/>
    <w:rsid w:val="00435D5D"/>
    <w:rsid w:val="00436042"/>
    <w:rsid w:val="0043661D"/>
    <w:rsid w:val="004369D6"/>
    <w:rsid w:val="00436CF9"/>
    <w:rsid w:val="00436E01"/>
    <w:rsid w:val="004371D8"/>
    <w:rsid w:val="004378BB"/>
    <w:rsid w:val="00437A77"/>
    <w:rsid w:val="00437CAF"/>
    <w:rsid w:val="00437DB9"/>
    <w:rsid w:val="00437EB2"/>
    <w:rsid w:val="00440641"/>
    <w:rsid w:val="00440847"/>
    <w:rsid w:val="00440B45"/>
    <w:rsid w:val="00440BBA"/>
    <w:rsid w:val="004416C3"/>
    <w:rsid w:val="004416DC"/>
    <w:rsid w:val="00441714"/>
    <w:rsid w:val="00441DA1"/>
    <w:rsid w:val="0044220A"/>
    <w:rsid w:val="00442964"/>
    <w:rsid w:val="00442BC4"/>
    <w:rsid w:val="00443547"/>
    <w:rsid w:val="00443EF4"/>
    <w:rsid w:val="00444460"/>
    <w:rsid w:val="004448CD"/>
    <w:rsid w:val="004449DC"/>
    <w:rsid w:val="00444A9E"/>
    <w:rsid w:val="00444CD2"/>
    <w:rsid w:val="00444FB4"/>
    <w:rsid w:val="004452B2"/>
    <w:rsid w:val="00445A84"/>
    <w:rsid w:val="00445CF5"/>
    <w:rsid w:val="004463F6"/>
    <w:rsid w:val="0044646B"/>
    <w:rsid w:val="0044666E"/>
    <w:rsid w:val="004467BD"/>
    <w:rsid w:val="0044687A"/>
    <w:rsid w:val="00446B9C"/>
    <w:rsid w:val="00447345"/>
    <w:rsid w:val="004473B2"/>
    <w:rsid w:val="00447844"/>
    <w:rsid w:val="0044798F"/>
    <w:rsid w:val="00447ABF"/>
    <w:rsid w:val="00447ADD"/>
    <w:rsid w:val="00447C90"/>
    <w:rsid w:val="00447CCE"/>
    <w:rsid w:val="00447CDC"/>
    <w:rsid w:val="00447E7B"/>
    <w:rsid w:val="004502EE"/>
    <w:rsid w:val="004503F7"/>
    <w:rsid w:val="0045043F"/>
    <w:rsid w:val="004510ED"/>
    <w:rsid w:val="004511D6"/>
    <w:rsid w:val="004513DA"/>
    <w:rsid w:val="00451620"/>
    <w:rsid w:val="004518F8"/>
    <w:rsid w:val="00451F9B"/>
    <w:rsid w:val="004521BA"/>
    <w:rsid w:val="00452445"/>
    <w:rsid w:val="00452B69"/>
    <w:rsid w:val="00452C9B"/>
    <w:rsid w:val="00452ED9"/>
    <w:rsid w:val="00453167"/>
    <w:rsid w:val="0045370C"/>
    <w:rsid w:val="0045399D"/>
    <w:rsid w:val="00453AB9"/>
    <w:rsid w:val="00453C5B"/>
    <w:rsid w:val="00454419"/>
    <w:rsid w:val="004544A3"/>
    <w:rsid w:val="00454784"/>
    <w:rsid w:val="004547B0"/>
    <w:rsid w:val="00454876"/>
    <w:rsid w:val="00454C9B"/>
    <w:rsid w:val="00454FDD"/>
    <w:rsid w:val="004553F6"/>
    <w:rsid w:val="0045571B"/>
    <w:rsid w:val="00455874"/>
    <w:rsid w:val="00455BC6"/>
    <w:rsid w:val="00455E39"/>
    <w:rsid w:val="00455EF8"/>
    <w:rsid w:val="004565AA"/>
    <w:rsid w:val="004570A1"/>
    <w:rsid w:val="00457AB4"/>
    <w:rsid w:val="00457D64"/>
    <w:rsid w:val="00457E50"/>
    <w:rsid w:val="004600F6"/>
    <w:rsid w:val="0046023D"/>
    <w:rsid w:val="00460380"/>
    <w:rsid w:val="0046046A"/>
    <w:rsid w:val="00460908"/>
    <w:rsid w:val="00460B26"/>
    <w:rsid w:val="00460C01"/>
    <w:rsid w:val="00461431"/>
    <w:rsid w:val="004616D8"/>
    <w:rsid w:val="00461955"/>
    <w:rsid w:val="00461A70"/>
    <w:rsid w:val="00461B2D"/>
    <w:rsid w:val="00461E9A"/>
    <w:rsid w:val="00462132"/>
    <w:rsid w:val="004624C1"/>
    <w:rsid w:val="00462BDC"/>
    <w:rsid w:val="00462DF4"/>
    <w:rsid w:val="00463088"/>
    <w:rsid w:val="0046347B"/>
    <w:rsid w:val="00463669"/>
    <w:rsid w:val="00463C3C"/>
    <w:rsid w:val="00463DBB"/>
    <w:rsid w:val="00464858"/>
    <w:rsid w:val="00464BE6"/>
    <w:rsid w:val="00465338"/>
    <w:rsid w:val="00465467"/>
    <w:rsid w:val="00465493"/>
    <w:rsid w:val="004659BB"/>
    <w:rsid w:val="00465F3C"/>
    <w:rsid w:val="00466017"/>
    <w:rsid w:val="0046653D"/>
    <w:rsid w:val="004669A7"/>
    <w:rsid w:val="004669BA"/>
    <w:rsid w:val="00466BAA"/>
    <w:rsid w:val="0046719C"/>
    <w:rsid w:val="0046755A"/>
    <w:rsid w:val="00467621"/>
    <w:rsid w:val="0046773A"/>
    <w:rsid w:val="0046790D"/>
    <w:rsid w:val="004679D8"/>
    <w:rsid w:val="00467A4E"/>
    <w:rsid w:val="00467B1E"/>
    <w:rsid w:val="00467FDC"/>
    <w:rsid w:val="0047015F"/>
    <w:rsid w:val="00470C0D"/>
    <w:rsid w:val="00470F83"/>
    <w:rsid w:val="00471418"/>
    <w:rsid w:val="004716C6"/>
    <w:rsid w:val="0047186E"/>
    <w:rsid w:val="00472051"/>
    <w:rsid w:val="00472D3B"/>
    <w:rsid w:val="00472F3E"/>
    <w:rsid w:val="0047304F"/>
    <w:rsid w:val="004736EA"/>
    <w:rsid w:val="00473705"/>
    <w:rsid w:val="00473CE2"/>
    <w:rsid w:val="00473D3A"/>
    <w:rsid w:val="0047407E"/>
    <w:rsid w:val="0047439E"/>
    <w:rsid w:val="0047448A"/>
    <w:rsid w:val="00474521"/>
    <w:rsid w:val="004748D2"/>
    <w:rsid w:val="00474B43"/>
    <w:rsid w:val="00474B5C"/>
    <w:rsid w:val="00474DE4"/>
    <w:rsid w:val="004754CE"/>
    <w:rsid w:val="00475648"/>
    <w:rsid w:val="00475827"/>
    <w:rsid w:val="00475B67"/>
    <w:rsid w:val="00475C0E"/>
    <w:rsid w:val="0047620D"/>
    <w:rsid w:val="00476B6F"/>
    <w:rsid w:val="00476D55"/>
    <w:rsid w:val="0047730A"/>
    <w:rsid w:val="00477504"/>
    <w:rsid w:val="004776B5"/>
    <w:rsid w:val="004802A8"/>
    <w:rsid w:val="00480341"/>
    <w:rsid w:val="0048056A"/>
    <w:rsid w:val="00480722"/>
    <w:rsid w:val="004810FA"/>
    <w:rsid w:val="00481228"/>
    <w:rsid w:val="00481844"/>
    <w:rsid w:val="00481E60"/>
    <w:rsid w:val="00481FC3"/>
    <w:rsid w:val="00482341"/>
    <w:rsid w:val="00482500"/>
    <w:rsid w:val="004825B3"/>
    <w:rsid w:val="004828A8"/>
    <w:rsid w:val="00482D58"/>
    <w:rsid w:val="00482E2E"/>
    <w:rsid w:val="00482EF1"/>
    <w:rsid w:val="004831FB"/>
    <w:rsid w:val="0048338E"/>
    <w:rsid w:val="00483C9C"/>
    <w:rsid w:val="00483E24"/>
    <w:rsid w:val="00483EC1"/>
    <w:rsid w:val="004845E2"/>
    <w:rsid w:val="004848BA"/>
    <w:rsid w:val="00484C3F"/>
    <w:rsid w:val="00484D71"/>
    <w:rsid w:val="00484E1E"/>
    <w:rsid w:val="00484E63"/>
    <w:rsid w:val="00485271"/>
    <w:rsid w:val="004852F8"/>
    <w:rsid w:val="004858A4"/>
    <w:rsid w:val="00485912"/>
    <w:rsid w:val="00486183"/>
    <w:rsid w:val="004862D0"/>
    <w:rsid w:val="004862FB"/>
    <w:rsid w:val="0048635B"/>
    <w:rsid w:val="00486439"/>
    <w:rsid w:val="004868D7"/>
    <w:rsid w:val="00486A29"/>
    <w:rsid w:val="00486BDC"/>
    <w:rsid w:val="0048732A"/>
    <w:rsid w:val="004873E3"/>
    <w:rsid w:val="004878D4"/>
    <w:rsid w:val="00487956"/>
    <w:rsid w:val="00487DD2"/>
    <w:rsid w:val="00487FFB"/>
    <w:rsid w:val="004902A2"/>
    <w:rsid w:val="004903EB"/>
    <w:rsid w:val="00490435"/>
    <w:rsid w:val="00490469"/>
    <w:rsid w:val="00490510"/>
    <w:rsid w:val="004906D3"/>
    <w:rsid w:val="00490B38"/>
    <w:rsid w:val="00490FCE"/>
    <w:rsid w:val="00491044"/>
    <w:rsid w:val="00491124"/>
    <w:rsid w:val="00491343"/>
    <w:rsid w:val="0049199D"/>
    <w:rsid w:val="00491C4E"/>
    <w:rsid w:val="00491C8B"/>
    <w:rsid w:val="00491D2A"/>
    <w:rsid w:val="00491F09"/>
    <w:rsid w:val="0049249B"/>
    <w:rsid w:val="00492552"/>
    <w:rsid w:val="00492931"/>
    <w:rsid w:val="00492FC5"/>
    <w:rsid w:val="00493051"/>
    <w:rsid w:val="004930BF"/>
    <w:rsid w:val="00493450"/>
    <w:rsid w:val="0049348B"/>
    <w:rsid w:val="004937DF"/>
    <w:rsid w:val="00493820"/>
    <w:rsid w:val="00493F2D"/>
    <w:rsid w:val="00494212"/>
    <w:rsid w:val="004942E2"/>
    <w:rsid w:val="004943F3"/>
    <w:rsid w:val="00494511"/>
    <w:rsid w:val="0049469A"/>
    <w:rsid w:val="004948D1"/>
    <w:rsid w:val="00494B54"/>
    <w:rsid w:val="00494FAD"/>
    <w:rsid w:val="004956F4"/>
    <w:rsid w:val="00495A95"/>
    <w:rsid w:val="00495B3F"/>
    <w:rsid w:val="00495D0C"/>
    <w:rsid w:val="00495D8E"/>
    <w:rsid w:val="00495F72"/>
    <w:rsid w:val="0049615A"/>
    <w:rsid w:val="004963D8"/>
    <w:rsid w:val="004967AD"/>
    <w:rsid w:val="00496D60"/>
    <w:rsid w:val="00496DC2"/>
    <w:rsid w:val="00496F6B"/>
    <w:rsid w:val="0049764E"/>
    <w:rsid w:val="00497FA6"/>
    <w:rsid w:val="00499DD2"/>
    <w:rsid w:val="004A0147"/>
    <w:rsid w:val="004A036F"/>
    <w:rsid w:val="004A045B"/>
    <w:rsid w:val="004A0B55"/>
    <w:rsid w:val="004A0BC3"/>
    <w:rsid w:val="004A147F"/>
    <w:rsid w:val="004A1A8E"/>
    <w:rsid w:val="004A1B5B"/>
    <w:rsid w:val="004A1C81"/>
    <w:rsid w:val="004A1E15"/>
    <w:rsid w:val="004A2520"/>
    <w:rsid w:val="004A26AE"/>
    <w:rsid w:val="004A291E"/>
    <w:rsid w:val="004A29D2"/>
    <w:rsid w:val="004A2B75"/>
    <w:rsid w:val="004A2C1B"/>
    <w:rsid w:val="004A33ED"/>
    <w:rsid w:val="004A37E0"/>
    <w:rsid w:val="004A39AC"/>
    <w:rsid w:val="004A4478"/>
    <w:rsid w:val="004A45C8"/>
    <w:rsid w:val="004A47B9"/>
    <w:rsid w:val="004A4E36"/>
    <w:rsid w:val="004A4EC1"/>
    <w:rsid w:val="004A4F0C"/>
    <w:rsid w:val="004A505F"/>
    <w:rsid w:val="004A5C64"/>
    <w:rsid w:val="004A5E1C"/>
    <w:rsid w:val="004A6200"/>
    <w:rsid w:val="004A639F"/>
    <w:rsid w:val="004A6798"/>
    <w:rsid w:val="004A6BCE"/>
    <w:rsid w:val="004A7194"/>
    <w:rsid w:val="004A7A6C"/>
    <w:rsid w:val="004B057B"/>
    <w:rsid w:val="004B0685"/>
    <w:rsid w:val="004B0F5D"/>
    <w:rsid w:val="004B0FCD"/>
    <w:rsid w:val="004B1801"/>
    <w:rsid w:val="004B1851"/>
    <w:rsid w:val="004B1D06"/>
    <w:rsid w:val="004B2190"/>
    <w:rsid w:val="004B2470"/>
    <w:rsid w:val="004B25D4"/>
    <w:rsid w:val="004B2ADD"/>
    <w:rsid w:val="004B2C98"/>
    <w:rsid w:val="004B2D20"/>
    <w:rsid w:val="004B31B2"/>
    <w:rsid w:val="004B3245"/>
    <w:rsid w:val="004B3765"/>
    <w:rsid w:val="004B3965"/>
    <w:rsid w:val="004B3F5C"/>
    <w:rsid w:val="004B3F65"/>
    <w:rsid w:val="004B413A"/>
    <w:rsid w:val="004B4229"/>
    <w:rsid w:val="004B44C8"/>
    <w:rsid w:val="004B4DA7"/>
    <w:rsid w:val="004B4DF9"/>
    <w:rsid w:val="004B50AC"/>
    <w:rsid w:val="004B5388"/>
    <w:rsid w:val="004B598B"/>
    <w:rsid w:val="004B5A4C"/>
    <w:rsid w:val="004B64A9"/>
    <w:rsid w:val="004B64F1"/>
    <w:rsid w:val="004B672C"/>
    <w:rsid w:val="004B67F7"/>
    <w:rsid w:val="004B6945"/>
    <w:rsid w:val="004B6AAC"/>
    <w:rsid w:val="004B72BB"/>
    <w:rsid w:val="004B7485"/>
    <w:rsid w:val="004B7868"/>
    <w:rsid w:val="004B7C09"/>
    <w:rsid w:val="004B7C9D"/>
    <w:rsid w:val="004C0649"/>
    <w:rsid w:val="004C12FD"/>
    <w:rsid w:val="004C1514"/>
    <w:rsid w:val="004C166F"/>
    <w:rsid w:val="004C1DC8"/>
    <w:rsid w:val="004C1FE2"/>
    <w:rsid w:val="004C22FF"/>
    <w:rsid w:val="004C23D9"/>
    <w:rsid w:val="004C2453"/>
    <w:rsid w:val="004C2D86"/>
    <w:rsid w:val="004C3451"/>
    <w:rsid w:val="004C353C"/>
    <w:rsid w:val="004C3DB4"/>
    <w:rsid w:val="004C487F"/>
    <w:rsid w:val="004C4C77"/>
    <w:rsid w:val="004C4DF2"/>
    <w:rsid w:val="004C4F89"/>
    <w:rsid w:val="004C53DA"/>
    <w:rsid w:val="004C5DFA"/>
    <w:rsid w:val="004C632F"/>
    <w:rsid w:val="004C6355"/>
    <w:rsid w:val="004C771F"/>
    <w:rsid w:val="004C7A74"/>
    <w:rsid w:val="004C7C96"/>
    <w:rsid w:val="004D0058"/>
    <w:rsid w:val="004D00EA"/>
    <w:rsid w:val="004D0499"/>
    <w:rsid w:val="004D09ED"/>
    <w:rsid w:val="004D0A15"/>
    <w:rsid w:val="004D0B91"/>
    <w:rsid w:val="004D1066"/>
    <w:rsid w:val="004D16CB"/>
    <w:rsid w:val="004D192D"/>
    <w:rsid w:val="004D2498"/>
    <w:rsid w:val="004D2818"/>
    <w:rsid w:val="004D29EF"/>
    <w:rsid w:val="004D2B6F"/>
    <w:rsid w:val="004D303D"/>
    <w:rsid w:val="004D3437"/>
    <w:rsid w:val="004D3A4B"/>
    <w:rsid w:val="004D3C12"/>
    <w:rsid w:val="004D3C8A"/>
    <w:rsid w:val="004D4964"/>
    <w:rsid w:val="004D4D21"/>
    <w:rsid w:val="004D4EA7"/>
    <w:rsid w:val="004D51E1"/>
    <w:rsid w:val="004D52AA"/>
    <w:rsid w:val="004D62FA"/>
    <w:rsid w:val="004D6932"/>
    <w:rsid w:val="004D6A1C"/>
    <w:rsid w:val="004D7144"/>
    <w:rsid w:val="004D735E"/>
    <w:rsid w:val="004D74F8"/>
    <w:rsid w:val="004D7A66"/>
    <w:rsid w:val="004E0306"/>
    <w:rsid w:val="004E0888"/>
    <w:rsid w:val="004E0C28"/>
    <w:rsid w:val="004E1039"/>
    <w:rsid w:val="004E110B"/>
    <w:rsid w:val="004E1287"/>
    <w:rsid w:val="004E163C"/>
    <w:rsid w:val="004E17EB"/>
    <w:rsid w:val="004E197D"/>
    <w:rsid w:val="004E19C3"/>
    <w:rsid w:val="004E1C72"/>
    <w:rsid w:val="004E1DCC"/>
    <w:rsid w:val="004E23F2"/>
    <w:rsid w:val="004E25F6"/>
    <w:rsid w:val="004E268C"/>
    <w:rsid w:val="004E2C4F"/>
    <w:rsid w:val="004E2F77"/>
    <w:rsid w:val="004E2F8F"/>
    <w:rsid w:val="004E319F"/>
    <w:rsid w:val="004E33F7"/>
    <w:rsid w:val="004E34C4"/>
    <w:rsid w:val="004E35C5"/>
    <w:rsid w:val="004E37B5"/>
    <w:rsid w:val="004E3C12"/>
    <w:rsid w:val="004E3F46"/>
    <w:rsid w:val="004E40E3"/>
    <w:rsid w:val="004E437C"/>
    <w:rsid w:val="004E48B5"/>
    <w:rsid w:val="004E48BA"/>
    <w:rsid w:val="004E4AC1"/>
    <w:rsid w:val="004E4B07"/>
    <w:rsid w:val="004E4E30"/>
    <w:rsid w:val="004E5431"/>
    <w:rsid w:val="004E5593"/>
    <w:rsid w:val="004E55A0"/>
    <w:rsid w:val="004E5655"/>
    <w:rsid w:val="004E5A23"/>
    <w:rsid w:val="004E60DD"/>
    <w:rsid w:val="004E6127"/>
    <w:rsid w:val="004E6728"/>
    <w:rsid w:val="004E79BC"/>
    <w:rsid w:val="004E79CF"/>
    <w:rsid w:val="004E7B48"/>
    <w:rsid w:val="004E7CA3"/>
    <w:rsid w:val="004EA95B"/>
    <w:rsid w:val="004F0031"/>
    <w:rsid w:val="004F06C3"/>
    <w:rsid w:val="004F0C4C"/>
    <w:rsid w:val="004F0D0C"/>
    <w:rsid w:val="004F0DF6"/>
    <w:rsid w:val="004F0E95"/>
    <w:rsid w:val="004F1105"/>
    <w:rsid w:val="004F113E"/>
    <w:rsid w:val="004F144C"/>
    <w:rsid w:val="004F14D8"/>
    <w:rsid w:val="004F21EC"/>
    <w:rsid w:val="004F2397"/>
    <w:rsid w:val="004F2EC5"/>
    <w:rsid w:val="004F33A1"/>
    <w:rsid w:val="004F37FE"/>
    <w:rsid w:val="004F3ABE"/>
    <w:rsid w:val="004F3E05"/>
    <w:rsid w:val="004F42A2"/>
    <w:rsid w:val="004F5421"/>
    <w:rsid w:val="004F5578"/>
    <w:rsid w:val="004F6509"/>
    <w:rsid w:val="004F6687"/>
    <w:rsid w:val="004F6A32"/>
    <w:rsid w:val="004F6B48"/>
    <w:rsid w:val="004F6FFF"/>
    <w:rsid w:val="004F7362"/>
    <w:rsid w:val="004F74D7"/>
    <w:rsid w:val="004F783E"/>
    <w:rsid w:val="004F7D7A"/>
    <w:rsid w:val="004F7E64"/>
    <w:rsid w:val="00500047"/>
    <w:rsid w:val="00500FA4"/>
    <w:rsid w:val="005010EC"/>
    <w:rsid w:val="005014AC"/>
    <w:rsid w:val="00501621"/>
    <w:rsid w:val="0050171A"/>
    <w:rsid w:val="00501D3D"/>
    <w:rsid w:val="0050213B"/>
    <w:rsid w:val="00502442"/>
    <w:rsid w:val="0050271D"/>
    <w:rsid w:val="0050275C"/>
    <w:rsid w:val="0050276C"/>
    <w:rsid w:val="0050279B"/>
    <w:rsid w:val="00502E29"/>
    <w:rsid w:val="0050307E"/>
    <w:rsid w:val="0050308B"/>
    <w:rsid w:val="00503228"/>
    <w:rsid w:val="00503E06"/>
    <w:rsid w:val="00504640"/>
    <w:rsid w:val="00504A82"/>
    <w:rsid w:val="00505641"/>
    <w:rsid w:val="00505742"/>
    <w:rsid w:val="00505A31"/>
    <w:rsid w:val="005060B8"/>
    <w:rsid w:val="005063CA"/>
    <w:rsid w:val="0050643A"/>
    <w:rsid w:val="00506487"/>
    <w:rsid w:val="005067E9"/>
    <w:rsid w:val="00506E17"/>
    <w:rsid w:val="005073D2"/>
    <w:rsid w:val="00507420"/>
    <w:rsid w:val="00507A46"/>
    <w:rsid w:val="00507A95"/>
    <w:rsid w:val="00507AAF"/>
    <w:rsid w:val="00507AD8"/>
    <w:rsid w:val="00507E86"/>
    <w:rsid w:val="00507F37"/>
    <w:rsid w:val="00507FC6"/>
    <w:rsid w:val="00510492"/>
    <w:rsid w:val="0051068E"/>
    <w:rsid w:val="00510944"/>
    <w:rsid w:val="00510A02"/>
    <w:rsid w:val="005115DF"/>
    <w:rsid w:val="00511D82"/>
    <w:rsid w:val="00512022"/>
    <w:rsid w:val="0051229F"/>
    <w:rsid w:val="00512502"/>
    <w:rsid w:val="00512D5C"/>
    <w:rsid w:val="00513257"/>
    <w:rsid w:val="00513439"/>
    <w:rsid w:val="005135BA"/>
    <w:rsid w:val="005137E3"/>
    <w:rsid w:val="00513F01"/>
    <w:rsid w:val="005149D5"/>
    <w:rsid w:val="00514BA5"/>
    <w:rsid w:val="00514BD2"/>
    <w:rsid w:val="00514EEC"/>
    <w:rsid w:val="005150AB"/>
    <w:rsid w:val="00515744"/>
    <w:rsid w:val="005157E5"/>
    <w:rsid w:val="00515D44"/>
    <w:rsid w:val="0051610F"/>
    <w:rsid w:val="005162DB"/>
    <w:rsid w:val="005164BF"/>
    <w:rsid w:val="00516B3C"/>
    <w:rsid w:val="00516C5F"/>
    <w:rsid w:val="00516E33"/>
    <w:rsid w:val="00516E7C"/>
    <w:rsid w:val="00516EA1"/>
    <w:rsid w:val="00517083"/>
    <w:rsid w:val="00517615"/>
    <w:rsid w:val="00517910"/>
    <w:rsid w:val="00517B14"/>
    <w:rsid w:val="00517D36"/>
    <w:rsid w:val="00517E15"/>
    <w:rsid w:val="00520614"/>
    <w:rsid w:val="005206E1"/>
    <w:rsid w:val="00520740"/>
    <w:rsid w:val="0052083D"/>
    <w:rsid w:val="00520C88"/>
    <w:rsid w:val="00521162"/>
    <w:rsid w:val="0052116B"/>
    <w:rsid w:val="0052188B"/>
    <w:rsid w:val="00521A9A"/>
    <w:rsid w:val="00521CEE"/>
    <w:rsid w:val="00521F34"/>
    <w:rsid w:val="00521FD0"/>
    <w:rsid w:val="00522026"/>
    <w:rsid w:val="0052238A"/>
    <w:rsid w:val="005227AA"/>
    <w:rsid w:val="0052294A"/>
    <w:rsid w:val="00522FE6"/>
    <w:rsid w:val="00523177"/>
    <w:rsid w:val="005231E8"/>
    <w:rsid w:val="00523A07"/>
    <w:rsid w:val="00523E72"/>
    <w:rsid w:val="005240D9"/>
    <w:rsid w:val="0052426A"/>
    <w:rsid w:val="0052451E"/>
    <w:rsid w:val="00524551"/>
    <w:rsid w:val="005247EA"/>
    <w:rsid w:val="00524A2E"/>
    <w:rsid w:val="00524B5B"/>
    <w:rsid w:val="00524B82"/>
    <w:rsid w:val="00524F4C"/>
    <w:rsid w:val="00524FC0"/>
    <w:rsid w:val="00525087"/>
    <w:rsid w:val="0052565E"/>
    <w:rsid w:val="00525661"/>
    <w:rsid w:val="005257D3"/>
    <w:rsid w:val="00525C20"/>
    <w:rsid w:val="00525C51"/>
    <w:rsid w:val="00525CC3"/>
    <w:rsid w:val="00525F99"/>
    <w:rsid w:val="00526319"/>
    <w:rsid w:val="0052645E"/>
    <w:rsid w:val="00526662"/>
    <w:rsid w:val="00526E06"/>
    <w:rsid w:val="00526EF4"/>
    <w:rsid w:val="00527422"/>
    <w:rsid w:val="005274FC"/>
    <w:rsid w:val="005277C9"/>
    <w:rsid w:val="005278E0"/>
    <w:rsid w:val="00527915"/>
    <w:rsid w:val="00527B49"/>
    <w:rsid w:val="00527E0A"/>
    <w:rsid w:val="00530242"/>
    <w:rsid w:val="00530889"/>
    <w:rsid w:val="005309AC"/>
    <w:rsid w:val="00530A07"/>
    <w:rsid w:val="00530A08"/>
    <w:rsid w:val="00530A58"/>
    <w:rsid w:val="00530C80"/>
    <w:rsid w:val="00530D42"/>
    <w:rsid w:val="00530F63"/>
    <w:rsid w:val="005314B3"/>
    <w:rsid w:val="00531752"/>
    <w:rsid w:val="0053197F"/>
    <w:rsid w:val="00531D3F"/>
    <w:rsid w:val="00531FED"/>
    <w:rsid w:val="00532021"/>
    <w:rsid w:val="0053229B"/>
    <w:rsid w:val="0053239F"/>
    <w:rsid w:val="005326FB"/>
    <w:rsid w:val="00532770"/>
    <w:rsid w:val="00532BDD"/>
    <w:rsid w:val="0053306D"/>
    <w:rsid w:val="005334B1"/>
    <w:rsid w:val="0053391E"/>
    <w:rsid w:val="00533DE4"/>
    <w:rsid w:val="00533FB6"/>
    <w:rsid w:val="0053444E"/>
    <w:rsid w:val="0053456B"/>
    <w:rsid w:val="00534786"/>
    <w:rsid w:val="00534E36"/>
    <w:rsid w:val="00534F73"/>
    <w:rsid w:val="00535294"/>
    <w:rsid w:val="005357DA"/>
    <w:rsid w:val="005358D4"/>
    <w:rsid w:val="005358D7"/>
    <w:rsid w:val="00535CB3"/>
    <w:rsid w:val="00535CEA"/>
    <w:rsid w:val="005368BD"/>
    <w:rsid w:val="005368DF"/>
    <w:rsid w:val="00536B34"/>
    <w:rsid w:val="00536C48"/>
    <w:rsid w:val="00536E42"/>
    <w:rsid w:val="005372BC"/>
    <w:rsid w:val="0053767D"/>
    <w:rsid w:val="005379D6"/>
    <w:rsid w:val="00537A0C"/>
    <w:rsid w:val="00537A29"/>
    <w:rsid w:val="00537BD9"/>
    <w:rsid w:val="0053F57B"/>
    <w:rsid w:val="00540258"/>
    <w:rsid w:val="0054069C"/>
    <w:rsid w:val="00541133"/>
    <w:rsid w:val="0054116C"/>
    <w:rsid w:val="0054131F"/>
    <w:rsid w:val="00541587"/>
    <w:rsid w:val="00541F93"/>
    <w:rsid w:val="005421E4"/>
    <w:rsid w:val="00542CBF"/>
    <w:rsid w:val="00543505"/>
    <w:rsid w:val="00543894"/>
    <w:rsid w:val="00543CD2"/>
    <w:rsid w:val="00543D53"/>
    <w:rsid w:val="00543EF6"/>
    <w:rsid w:val="00544301"/>
    <w:rsid w:val="0054435A"/>
    <w:rsid w:val="00544396"/>
    <w:rsid w:val="005445CC"/>
    <w:rsid w:val="0054498B"/>
    <w:rsid w:val="00544C8A"/>
    <w:rsid w:val="00544E83"/>
    <w:rsid w:val="0054573C"/>
    <w:rsid w:val="00545814"/>
    <w:rsid w:val="00545985"/>
    <w:rsid w:val="00545D13"/>
    <w:rsid w:val="00545F9B"/>
    <w:rsid w:val="00546014"/>
    <w:rsid w:val="0054602E"/>
    <w:rsid w:val="0054612F"/>
    <w:rsid w:val="005468A4"/>
    <w:rsid w:val="0054705B"/>
    <w:rsid w:val="00547102"/>
    <w:rsid w:val="0054797A"/>
    <w:rsid w:val="00547AAC"/>
    <w:rsid w:val="00547E39"/>
    <w:rsid w:val="005505DB"/>
    <w:rsid w:val="00550863"/>
    <w:rsid w:val="00550CB9"/>
    <w:rsid w:val="00551583"/>
    <w:rsid w:val="005517F3"/>
    <w:rsid w:val="0055191E"/>
    <w:rsid w:val="00551BC3"/>
    <w:rsid w:val="00551FFE"/>
    <w:rsid w:val="005520D9"/>
    <w:rsid w:val="00552748"/>
    <w:rsid w:val="005527BA"/>
    <w:rsid w:val="00552C12"/>
    <w:rsid w:val="00552C9F"/>
    <w:rsid w:val="00552D6B"/>
    <w:rsid w:val="00552DF9"/>
    <w:rsid w:val="005533FE"/>
    <w:rsid w:val="00553918"/>
    <w:rsid w:val="005539A8"/>
    <w:rsid w:val="00553CB3"/>
    <w:rsid w:val="00553F4D"/>
    <w:rsid w:val="005540B4"/>
    <w:rsid w:val="005542D9"/>
    <w:rsid w:val="005543F0"/>
    <w:rsid w:val="00555273"/>
    <w:rsid w:val="005552A2"/>
    <w:rsid w:val="005558BC"/>
    <w:rsid w:val="00555B10"/>
    <w:rsid w:val="00555E9F"/>
    <w:rsid w:val="00556485"/>
    <w:rsid w:val="005574B6"/>
    <w:rsid w:val="005576F6"/>
    <w:rsid w:val="00557759"/>
    <w:rsid w:val="00557AFD"/>
    <w:rsid w:val="00557E09"/>
    <w:rsid w:val="0055A5DD"/>
    <w:rsid w:val="00560055"/>
    <w:rsid w:val="005601F8"/>
    <w:rsid w:val="0056052D"/>
    <w:rsid w:val="00560625"/>
    <w:rsid w:val="00560681"/>
    <w:rsid w:val="005606E7"/>
    <w:rsid w:val="00560AF8"/>
    <w:rsid w:val="00560FC4"/>
    <w:rsid w:val="0056167E"/>
    <w:rsid w:val="005616EE"/>
    <w:rsid w:val="00561EAB"/>
    <w:rsid w:val="005625E9"/>
    <w:rsid w:val="00562608"/>
    <w:rsid w:val="00562823"/>
    <w:rsid w:val="00562B6B"/>
    <w:rsid w:val="00562FFF"/>
    <w:rsid w:val="005637AC"/>
    <w:rsid w:val="00563A8B"/>
    <w:rsid w:val="00564151"/>
    <w:rsid w:val="005641BA"/>
    <w:rsid w:val="00564781"/>
    <w:rsid w:val="005647CD"/>
    <w:rsid w:val="005647E9"/>
    <w:rsid w:val="00564BD8"/>
    <w:rsid w:val="00564C60"/>
    <w:rsid w:val="00565299"/>
    <w:rsid w:val="005652EE"/>
    <w:rsid w:val="005655D1"/>
    <w:rsid w:val="005655F7"/>
    <w:rsid w:val="0056576E"/>
    <w:rsid w:val="00565BF9"/>
    <w:rsid w:val="00565C33"/>
    <w:rsid w:val="00565CC8"/>
    <w:rsid w:val="005660D6"/>
    <w:rsid w:val="005663F1"/>
    <w:rsid w:val="00566BD7"/>
    <w:rsid w:val="00567186"/>
    <w:rsid w:val="005675C9"/>
    <w:rsid w:val="00567878"/>
    <w:rsid w:val="00567CB3"/>
    <w:rsid w:val="00567DBF"/>
    <w:rsid w:val="00567EB9"/>
    <w:rsid w:val="005700C4"/>
    <w:rsid w:val="0057037B"/>
    <w:rsid w:val="00570467"/>
    <w:rsid w:val="00570602"/>
    <w:rsid w:val="0057070F"/>
    <w:rsid w:val="00571921"/>
    <w:rsid w:val="00571D3F"/>
    <w:rsid w:val="00571D81"/>
    <w:rsid w:val="00572154"/>
    <w:rsid w:val="0057242E"/>
    <w:rsid w:val="00572500"/>
    <w:rsid w:val="005725D9"/>
    <w:rsid w:val="00572AA3"/>
    <w:rsid w:val="00572C38"/>
    <w:rsid w:val="00572E97"/>
    <w:rsid w:val="00572FD5"/>
    <w:rsid w:val="00573613"/>
    <w:rsid w:val="0057369A"/>
    <w:rsid w:val="005736FA"/>
    <w:rsid w:val="00573716"/>
    <w:rsid w:val="00573A1A"/>
    <w:rsid w:val="00573A9D"/>
    <w:rsid w:val="00573E85"/>
    <w:rsid w:val="00573E8C"/>
    <w:rsid w:val="00573F2F"/>
    <w:rsid w:val="0057409C"/>
    <w:rsid w:val="005740F5"/>
    <w:rsid w:val="005744E0"/>
    <w:rsid w:val="0057450F"/>
    <w:rsid w:val="00574856"/>
    <w:rsid w:val="00574C5E"/>
    <w:rsid w:val="00574F4D"/>
    <w:rsid w:val="005751BA"/>
    <w:rsid w:val="00575279"/>
    <w:rsid w:val="00575520"/>
    <w:rsid w:val="00575575"/>
    <w:rsid w:val="00575AF9"/>
    <w:rsid w:val="00575D41"/>
    <w:rsid w:val="00575E47"/>
    <w:rsid w:val="00575EB2"/>
    <w:rsid w:val="00576242"/>
    <w:rsid w:val="00576251"/>
    <w:rsid w:val="00576E35"/>
    <w:rsid w:val="005771A9"/>
    <w:rsid w:val="00577308"/>
    <w:rsid w:val="00577BD7"/>
    <w:rsid w:val="00577CA8"/>
    <w:rsid w:val="00578495"/>
    <w:rsid w:val="00580097"/>
    <w:rsid w:val="005801D8"/>
    <w:rsid w:val="005811F9"/>
    <w:rsid w:val="005818A1"/>
    <w:rsid w:val="00582023"/>
    <w:rsid w:val="00582236"/>
    <w:rsid w:val="00582A96"/>
    <w:rsid w:val="00582AF4"/>
    <w:rsid w:val="00582C59"/>
    <w:rsid w:val="00583005"/>
    <w:rsid w:val="00583036"/>
    <w:rsid w:val="00583441"/>
    <w:rsid w:val="005834E0"/>
    <w:rsid w:val="00583579"/>
    <w:rsid w:val="005836E9"/>
    <w:rsid w:val="005838FF"/>
    <w:rsid w:val="00583977"/>
    <w:rsid w:val="00583BFB"/>
    <w:rsid w:val="00584A37"/>
    <w:rsid w:val="00584DEF"/>
    <w:rsid w:val="0058514F"/>
    <w:rsid w:val="005852C7"/>
    <w:rsid w:val="005854A5"/>
    <w:rsid w:val="005858AB"/>
    <w:rsid w:val="005864EA"/>
    <w:rsid w:val="0058668C"/>
    <w:rsid w:val="00586910"/>
    <w:rsid w:val="00586B95"/>
    <w:rsid w:val="00586F2F"/>
    <w:rsid w:val="00586F7B"/>
    <w:rsid w:val="0058717B"/>
    <w:rsid w:val="00587217"/>
    <w:rsid w:val="005874A6"/>
    <w:rsid w:val="00587BAB"/>
    <w:rsid w:val="0058FDF0"/>
    <w:rsid w:val="0059070F"/>
    <w:rsid w:val="00590B42"/>
    <w:rsid w:val="00590E11"/>
    <w:rsid w:val="0059109F"/>
    <w:rsid w:val="0059137B"/>
    <w:rsid w:val="0059147B"/>
    <w:rsid w:val="00591487"/>
    <w:rsid w:val="005916D0"/>
    <w:rsid w:val="00591907"/>
    <w:rsid w:val="00591A62"/>
    <w:rsid w:val="00591C5C"/>
    <w:rsid w:val="00591E55"/>
    <w:rsid w:val="0059237F"/>
    <w:rsid w:val="00592B76"/>
    <w:rsid w:val="00592DBE"/>
    <w:rsid w:val="00592EAC"/>
    <w:rsid w:val="00592F7C"/>
    <w:rsid w:val="00593259"/>
    <w:rsid w:val="00593467"/>
    <w:rsid w:val="00593633"/>
    <w:rsid w:val="00593778"/>
    <w:rsid w:val="00593A9B"/>
    <w:rsid w:val="00594CA7"/>
    <w:rsid w:val="00594E43"/>
    <w:rsid w:val="00595111"/>
    <w:rsid w:val="00595467"/>
    <w:rsid w:val="00595BDC"/>
    <w:rsid w:val="00595EB9"/>
    <w:rsid w:val="005968E1"/>
    <w:rsid w:val="00596A52"/>
    <w:rsid w:val="00596A97"/>
    <w:rsid w:val="0059734C"/>
    <w:rsid w:val="00597606"/>
    <w:rsid w:val="00597807"/>
    <w:rsid w:val="00597B52"/>
    <w:rsid w:val="00597C8E"/>
    <w:rsid w:val="00597EB4"/>
    <w:rsid w:val="005A01DA"/>
    <w:rsid w:val="005A028F"/>
    <w:rsid w:val="005A03DC"/>
    <w:rsid w:val="005A0DB3"/>
    <w:rsid w:val="005A171A"/>
    <w:rsid w:val="005A194F"/>
    <w:rsid w:val="005A1BE9"/>
    <w:rsid w:val="005A228A"/>
    <w:rsid w:val="005A2310"/>
    <w:rsid w:val="005A250C"/>
    <w:rsid w:val="005A271A"/>
    <w:rsid w:val="005A27EC"/>
    <w:rsid w:val="005A2C18"/>
    <w:rsid w:val="005A2C3D"/>
    <w:rsid w:val="005A2C76"/>
    <w:rsid w:val="005A2F0E"/>
    <w:rsid w:val="005A3306"/>
    <w:rsid w:val="005A3377"/>
    <w:rsid w:val="005A3436"/>
    <w:rsid w:val="005A379E"/>
    <w:rsid w:val="005A37B6"/>
    <w:rsid w:val="005A380A"/>
    <w:rsid w:val="005A3D11"/>
    <w:rsid w:val="005A3ECF"/>
    <w:rsid w:val="005A4186"/>
    <w:rsid w:val="005A443A"/>
    <w:rsid w:val="005A44A9"/>
    <w:rsid w:val="005A5077"/>
    <w:rsid w:val="005A54E1"/>
    <w:rsid w:val="005A55BA"/>
    <w:rsid w:val="005A5C18"/>
    <w:rsid w:val="005A648F"/>
    <w:rsid w:val="005A691D"/>
    <w:rsid w:val="005A6A1D"/>
    <w:rsid w:val="005A6A23"/>
    <w:rsid w:val="005A6ACB"/>
    <w:rsid w:val="005A6CAD"/>
    <w:rsid w:val="005A6E57"/>
    <w:rsid w:val="005A6FE2"/>
    <w:rsid w:val="005A7A49"/>
    <w:rsid w:val="005A7FEE"/>
    <w:rsid w:val="005B01F2"/>
    <w:rsid w:val="005B0614"/>
    <w:rsid w:val="005B068D"/>
    <w:rsid w:val="005B06B2"/>
    <w:rsid w:val="005B06FA"/>
    <w:rsid w:val="005B07FC"/>
    <w:rsid w:val="005B0927"/>
    <w:rsid w:val="005B0A2B"/>
    <w:rsid w:val="005B0CD7"/>
    <w:rsid w:val="005B105B"/>
    <w:rsid w:val="005B10F1"/>
    <w:rsid w:val="005B129F"/>
    <w:rsid w:val="005B12B0"/>
    <w:rsid w:val="005B12DD"/>
    <w:rsid w:val="005B1669"/>
    <w:rsid w:val="005B194D"/>
    <w:rsid w:val="005B1993"/>
    <w:rsid w:val="005B1D78"/>
    <w:rsid w:val="005B2558"/>
    <w:rsid w:val="005B2CE8"/>
    <w:rsid w:val="005B2E83"/>
    <w:rsid w:val="005B316E"/>
    <w:rsid w:val="005B3239"/>
    <w:rsid w:val="005B3645"/>
    <w:rsid w:val="005B3C86"/>
    <w:rsid w:val="005B3D46"/>
    <w:rsid w:val="005B3E0A"/>
    <w:rsid w:val="005B3E50"/>
    <w:rsid w:val="005B3FA2"/>
    <w:rsid w:val="005B40B5"/>
    <w:rsid w:val="005B4493"/>
    <w:rsid w:val="005B455F"/>
    <w:rsid w:val="005B4789"/>
    <w:rsid w:val="005B4AE8"/>
    <w:rsid w:val="005B4E4F"/>
    <w:rsid w:val="005B4E9E"/>
    <w:rsid w:val="005B558B"/>
    <w:rsid w:val="005B61BA"/>
    <w:rsid w:val="005B653F"/>
    <w:rsid w:val="005B6560"/>
    <w:rsid w:val="005B732B"/>
    <w:rsid w:val="005B73ED"/>
    <w:rsid w:val="005B7B42"/>
    <w:rsid w:val="005B7C56"/>
    <w:rsid w:val="005B88F9"/>
    <w:rsid w:val="005C02E5"/>
    <w:rsid w:val="005C05F6"/>
    <w:rsid w:val="005C06A1"/>
    <w:rsid w:val="005C06F2"/>
    <w:rsid w:val="005C0C19"/>
    <w:rsid w:val="005C0CA4"/>
    <w:rsid w:val="005C0EC2"/>
    <w:rsid w:val="005C140B"/>
    <w:rsid w:val="005C1456"/>
    <w:rsid w:val="005C14FC"/>
    <w:rsid w:val="005C175E"/>
    <w:rsid w:val="005C193A"/>
    <w:rsid w:val="005C1AAB"/>
    <w:rsid w:val="005C2AF4"/>
    <w:rsid w:val="005C2B76"/>
    <w:rsid w:val="005C2B7A"/>
    <w:rsid w:val="005C2FC2"/>
    <w:rsid w:val="005C3127"/>
    <w:rsid w:val="005C347F"/>
    <w:rsid w:val="005C366B"/>
    <w:rsid w:val="005C4616"/>
    <w:rsid w:val="005C4640"/>
    <w:rsid w:val="005C46CB"/>
    <w:rsid w:val="005C4A87"/>
    <w:rsid w:val="005C4B52"/>
    <w:rsid w:val="005C4D52"/>
    <w:rsid w:val="005C500E"/>
    <w:rsid w:val="005C5DC2"/>
    <w:rsid w:val="005C5FB3"/>
    <w:rsid w:val="005C6108"/>
    <w:rsid w:val="005C6148"/>
    <w:rsid w:val="005C6285"/>
    <w:rsid w:val="005C63A5"/>
    <w:rsid w:val="005C64B2"/>
    <w:rsid w:val="005C653A"/>
    <w:rsid w:val="005C66A2"/>
    <w:rsid w:val="005C6724"/>
    <w:rsid w:val="005C75DE"/>
    <w:rsid w:val="005C7652"/>
    <w:rsid w:val="005D0529"/>
    <w:rsid w:val="005D05E7"/>
    <w:rsid w:val="005D071C"/>
    <w:rsid w:val="005D07B5"/>
    <w:rsid w:val="005D1187"/>
    <w:rsid w:val="005D11F0"/>
    <w:rsid w:val="005D122C"/>
    <w:rsid w:val="005D1451"/>
    <w:rsid w:val="005D1573"/>
    <w:rsid w:val="005D162C"/>
    <w:rsid w:val="005D1808"/>
    <w:rsid w:val="005D1A82"/>
    <w:rsid w:val="005D1FA1"/>
    <w:rsid w:val="005D2050"/>
    <w:rsid w:val="005D20BD"/>
    <w:rsid w:val="005D21AB"/>
    <w:rsid w:val="005D22DB"/>
    <w:rsid w:val="005D245A"/>
    <w:rsid w:val="005D2965"/>
    <w:rsid w:val="005D29A8"/>
    <w:rsid w:val="005D2D3C"/>
    <w:rsid w:val="005D36EB"/>
    <w:rsid w:val="005D426B"/>
    <w:rsid w:val="005D4988"/>
    <w:rsid w:val="005D4A2C"/>
    <w:rsid w:val="005D4B84"/>
    <w:rsid w:val="005D4BB6"/>
    <w:rsid w:val="005D4C27"/>
    <w:rsid w:val="005D5223"/>
    <w:rsid w:val="005D55EE"/>
    <w:rsid w:val="005D561D"/>
    <w:rsid w:val="005D5E56"/>
    <w:rsid w:val="005D6228"/>
    <w:rsid w:val="005D685D"/>
    <w:rsid w:val="005D6946"/>
    <w:rsid w:val="005D6B14"/>
    <w:rsid w:val="005D6BCE"/>
    <w:rsid w:val="005D70CE"/>
    <w:rsid w:val="005D74E7"/>
    <w:rsid w:val="005D7A0A"/>
    <w:rsid w:val="005D7EB4"/>
    <w:rsid w:val="005D7ED6"/>
    <w:rsid w:val="005E009D"/>
    <w:rsid w:val="005E00E8"/>
    <w:rsid w:val="005E0203"/>
    <w:rsid w:val="005E03C8"/>
    <w:rsid w:val="005E04B7"/>
    <w:rsid w:val="005E06C6"/>
    <w:rsid w:val="005E07B6"/>
    <w:rsid w:val="005E0CAF"/>
    <w:rsid w:val="005E12B2"/>
    <w:rsid w:val="005E2311"/>
    <w:rsid w:val="005E2385"/>
    <w:rsid w:val="005E26F7"/>
    <w:rsid w:val="005E2B05"/>
    <w:rsid w:val="005E2D3E"/>
    <w:rsid w:val="005E2EFC"/>
    <w:rsid w:val="005E2F3C"/>
    <w:rsid w:val="005E3061"/>
    <w:rsid w:val="005E32B4"/>
    <w:rsid w:val="005E34E7"/>
    <w:rsid w:val="005E358E"/>
    <w:rsid w:val="005E35B4"/>
    <w:rsid w:val="005E4115"/>
    <w:rsid w:val="005E4355"/>
    <w:rsid w:val="005E452D"/>
    <w:rsid w:val="005E46AC"/>
    <w:rsid w:val="005E4D28"/>
    <w:rsid w:val="005E503F"/>
    <w:rsid w:val="005E507B"/>
    <w:rsid w:val="005E590A"/>
    <w:rsid w:val="005E59CD"/>
    <w:rsid w:val="005E5A63"/>
    <w:rsid w:val="005E5AFA"/>
    <w:rsid w:val="005E5D5C"/>
    <w:rsid w:val="005E5E70"/>
    <w:rsid w:val="005E62B0"/>
    <w:rsid w:val="005E654D"/>
    <w:rsid w:val="005E6669"/>
    <w:rsid w:val="005E68B7"/>
    <w:rsid w:val="005E6C3A"/>
    <w:rsid w:val="005E718F"/>
    <w:rsid w:val="005E71C4"/>
    <w:rsid w:val="005E7E40"/>
    <w:rsid w:val="005E7ECD"/>
    <w:rsid w:val="005F0172"/>
    <w:rsid w:val="005F0190"/>
    <w:rsid w:val="005F0568"/>
    <w:rsid w:val="005F127E"/>
    <w:rsid w:val="005F1448"/>
    <w:rsid w:val="005F17E0"/>
    <w:rsid w:val="005F1F30"/>
    <w:rsid w:val="005F2365"/>
    <w:rsid w:val="005F27A2"/>
    <w:rsid w:val="005F2BA9"/>
    <w:rsid w:val="005F2C88"/>
    <w:rsid w:val="005F2CCC"/>
    <w:rsid w:val="005F36A7"/>
    <w:rsid w:val="005F3717"/>
    <w:rsid w:val="005F3C00"/>
    <w:rsid w:val="005F4159"/>
    <w:rsid w:val="005F44C8"/>
    <w:rsid w:val="005F4558"/>
    <w:rsid w:val="005F4624"/>
    <w:rsid w:val="005F4BC2"/>
    <w:rsid w:val="005F543B"/>
    <w:rsid w:val="005F5503"/>
    <w:rsid w:val="005F581A"/>
    <w:rsid w:val="005F5905"/>
    <w:rsid w:val="005F5954"/>
    <w:rsid w:val="005F5B7A"/>
    <w:rsid w:val="005F5DD1"/>
    <w:rsid w:val="005F616D"/>
    <w:rsid w:val="005F6593"/>
    <w:rsid w:val="005F6F03"/>
    <w:rsid w:val="005F6FAA"/>
    <w:rsid w:val="005F701D"/>
    <w:rsid w:val="005F718F"/>
    <w:rsid w:val="005F757B"/>
    <w:rsid w:val="005F77ED"/>
    <w:rsid w:val="005F7C99"/>
    <w:rsid w:val="005F7E21"/>
    <w:rsid w:val="005F7EF9"/>
    <w:rsid w:val="005FAF68"/>
    <w:rsid w:val="0060005F"/>
    <w:rsid w:val="006001A3"/>
    <w:rsid w:val="006002AF"/>
    <w:rsid w:val="00600675"/>
    <w:rsid w:val="00600A2F"/>
    <w:rsid w:val="00600E89"/>
    <w:rsid w:val="00601096"/>
    <w:rsid w:val="00601743"/>
    <w:rsid w:val="00601EF2"/>
    <w:rsid w:val="00602893"/>
    <w:rsid w:val="00602E05"/>
    <w:rsid w:val="006031DB"/>
    <w:rsid w:val="00603234"/>
    <w:rsid w:val="00603324"/>
    <w:rsid w:val="00603371"/>
    <w:rsid w:val="0060342C"/>
    <w:rsid w:val="006034B3"/>
    <w:rsid w:val="00603966"/>
    <w:rsid w:val="00603E99"/>
    <w:rsid w:val="0060402C"/>
    <w:rsid w:val="0060424A"/>
    <w:rsid w:val="006043F0"/>
    <w:rsid w:val="0060441F"/>
    <w:rsid w:val="0060471A"/>
    <w:rsid w:val="006047B6"/>
    <w:rsid w:val="00604B94"/>
    <w:rsid w:val="00604E88"/>
    <w:rsid w:val="006056AA"/>
    <w:rsid w:val="00605927"/>
    <w:rsid w:val="00605F1D"/>
    <w:rsid w:val="00605F8C"/>
    <w:rsid w:val="00606085"/>
    <w:rsid w:val="00606164"/>
    <w:rsid w:val="006062DC"/>
    <w:rsid w:val="00606E2D"/>
    <w:rsid w:val="0060704A"/>
    <w:rsid w:val="00607266"/>
    <w:rsid w:val="006078F1"/>
    <w:rsid w:val="0060799E"/>
    <w:rsid w:val="00607C25"/>
    <w:rsid w:val="0061042C"/>
    <w:rsid w:val="006108DB"/>
    <w:rsid w:val="00610E6F"/>
    <w:rsid w:val="00611AF4"/>
    <w:rsid w:val="00611E55"/>
    <w:rsid w:val="00611F46"/>
    <w:rsid w:val="0061203D"/>
    <w:rsid w:val="006120FC"/>
    <w:rsid w:val="00612135"/>
    <w:rsid w:val="00612326"/>
    <w:rsid w:val="006125C8"/>
    <w:rsid w:val="00612B9D"/>
    <w:rsid w:val="0061370E"/>
    <w:rsid w:val="00613769"/>
    <w:rsid w:val="006139C5"/>
    <w:rsid w:val="00613AE0"/>
    <w:rsid w:val="00613CE8"/>
    <w:rsid w:val="0061449B"/>
    <w:rsid w:val="006144C3"/>
    <w:rsid w:val="006145F9"/>
    <w:rsid w:val="00614C31"/>
    <w:rsid w:val="0061507E"/>
    <w:rsid w:val="00615240"/>
    <w:rsid w:val="00615AEF"/>
    <w:rsid w:val="00615F82"/>
    <w:rsid w:val="0061626C"/>
    <w:rsid w:val="006167BF"/>
    <w:rsid w:val="00616BEB"/>
    <w:rsid w:val="00616CF1"/>
    <w:rsid w:val="00616CF6"/>
    <w:rsid w:val="00616F1D"/>
    <w:rsid w:val="00616FCE"/>
    <w:rsid w:val="006171A7"/>
    <w:rsid w:val="0061738B"/>
    <w:rsid w:val="006178F3"/>
    <w:rsid w:val="00617BCD"/>
    <w:rsid w:val="00617E28"/>
    <w:rsid w:val="00617E3C"/>
    <w:rsid w:val="00617F28"/>
    <w:rsid w:val="0061CC09"/>
    <w:rsid w:val="00620761"/>
    <w:rsid w:val="00620956"/>
    <w:rsid w:val="006209DD"/>
    <w:rsid w:val="00620B53"/>
    <w:rsid w:val="00620F63"/>
    <w:rsid w:val="006210BF"/>
    <w:rsid w:val="00621213"/>
    <w:rsid w:val="00621400"/>
    <w:rsid w:val="00621BDB"/>
    <w:rsid w:val="00621C04"/>
    <w:rsid w:val="006221C4"/>
    <w:rsid w:val="00622CA0"/>
    <w:rsid w:val="00622FCB"/>
    <w:rsid w:val="0062349B"/>
    <w:rsid w:val="0062358B"/>
    <w:rsid w:val="00623EED"/>
    <w:rsid w:val="00624D4D"/>
    <w:rsid w:val="006250D1"/>
    <w:rsid w:val="006251E3"/>
    <w:rsid w:val="0062537A"/>
    <w:rsid w:val="006259A4"/>
    <w:rsid w:val="00625D74"/>
    <w:rsid w:val="006262D1"/>
    <w:rsid w:val="006264F4"/>
    <w:rsid w:val="006267AC"/>
    <w:rsid w:val="0062690E"/>
    <w:rsid w:val="00626D1A"/>
    <w:rsid w:val="00626E98"/>
    <w:rsid w:val="0062715E"/>
    <w:rsid w:val="00627169"/>
    <w:rsid w:val="0062750D"/>
    <w:rsid w:val="0062798C"/>
    <w:rsid w:val="00627FE1"/>
    <w:rsid w:val="0063033F"/>
    <w:rsid w:val="006303C6"/>
    <w:rsid w:val="00630473"/>
    <w:rsid w:val="00630477"/>
    <w:rsid w:val="00630A9F"/>
    <w:rsid w:val="00630B84"/>
    <w:rsid w:val="00630DA0"/>
    <w:rsid w:val="00630EAC"/>
    <w:rsid w:val="00630EFE"/>
    <w:rsid w:val="00631047"/>
    <w:rsid w:val="00631763"/>
    <w:rsid w:val="00631A63"/>
    <w:rsid w:val="00631E54"/>
    <w:rsid w:val="00631EC0"/>
    <w:rsid w:val="00631EDC"/>
    <w:rsid w:val="00631F04"/>
    <w:rsid w:val="0063246B"/>
    <w:rsid w:val="00632937"/>
    <w:rsid w:val="00632AFA"/>
    <w:rsid w:val="00632B07"/>
    <w:rsid w:val="00632C8F"/>
    <w:rsid w:val="00632DB0"/>
    <w:rsid w:val="0063316B"/>
    <w:rsid w:val="0063339E"/>
    <w:rsid w:val="00633418"/>
    <w:rsid w:val="00633483"/>
    <w:rsid w:val="00633795"/>
    <w:rsid w:val="006338B6"/>
    <w:rsid w:val="00634112"/>
    <w:rsid w:val="0063475D"/>
    <w:rsid w:val="0063489E"/>
    <w:rsid w:val="00634A4E"/>
    <w:rsid w:val="00634A69"/>
    <w:rsid w:val="00634DC4"/>
    <w:rsid w:val="0063524D"/>
    <w:rsid w:val="006355BE"/>
    <w:rsid w:val="006356C4"/>
    <w:rsid w:val="00635735"/>
    <w:rsid w:val="00635DC5"/>
    <w:rsid w:val="006360EC"/>
    <w:rsid w:val="00636213"/>
    <w:rsid w:val="00636355"/>
    <w:rsid w:val="006365CA"/>
    <w:rsid w:val="006365DF"/>
    <w:rsid w:val="006367DC"/>
    <w:rsid w:val="00637ABE"/>
    <w:rsid w:val="00637E18"/>
    <w:rsid w:val="00637F0B"/>
    <w:rsid w:val="00640117"/>
    <w:rsid w:val="00640468"/>
    <w:rsid w:val="006404F5"/>
    <w:rsid w:val="0064050B"/>
    <w:rsid w:val="00640A30"/>
    <w:rsid w:val="00640C2A"/>
    <w:rsid w:val="0064157B"/>
    <w:rsid w:val="00642017"/>
    <w:rsid w:val="006421FD"/>
    <w:rsid w:val="0064278F"/>
    <w:rsid w:val="006427C8"/>
    <w:rsid w:val="00642BB4"/>
    <w:rsid w:val="00642BC6"/>
    <w:rsid w:val="00642DC3"/>
    <w:rsid w:val="00642E7D"/>
    <w:rsid w:val="00642EFE"/>
    <w:rsid w:val="00643097"/>
    <w:rsid w:val="006431FD"/>
    <w:rsid w:val="00643351"/>
    <w:rsid w:val="006434A2"/>
    <w:rsid w:val="00643A0F"/>
    <w:rsid w:val="00643A82"/>
    <w:rsid w:val="00643EB8"/>
    <w:rsid w:val="00643F99"/>
    <w:rsid w:val="00643FE0"/>
    <w:rsid w:val="0064412D"/>
    <w:rsid w:val="006447D9"/>
    <w:rsid w:val="00644E1B"/>
    <w:rsid w:val="006453AD"/>
    <w:rsid w:val="00645484"/>
    <w:rsid w:val="00645517"/>
    <w:rsid w:val="00645FF6"/>
    <w:rsid w:val="00646645"/>
    <w:rsid w:val="0064690B"/>
    <w:rsid w:val="00646930"/>
    <w:rsid w:val="00646ECC"/>
    <w:rsid w:val="0064719E"/>
    <w:rsid w:val="00647A06"/>
    <w:rsid w:val="00647A1F"/>
    <w:rsid w:val="00647BAC"/>
    <w:rsid w:val="00647D91"/>
    <w:rsid w:val="00647F0B"/>
    <w:rsid w:val="0064A465"/>
    <w:rsid w:val="0064ABD0"/>
    <w:rsid w:val="0065085B"/>
    <w:rsid w:val="006509A2"/>
    <w:rsid w:val="00650DA6"/>
    <w:rsid w:val="00651032"/>
    <w:rsid w:val="006516E0"/>
    <w:rsid w:val="006516F7"/>
    <w:rsid w:val="006518F5"/>
    <w:rsid w:val="006519F3"/>
    <w:rsid w:val="00651A81"/>
    <w:rsid w:val="00651AEA"/>
    <w:rsid w:val="00651CF4"/>
    <w:rsid w:val="0065235F"/>
    <w:rsid w:val="006523FF"/>
    <w:rsid w:val="006526F3"/>
    <w:rsid w:val="00652711"/>
    <w:rsid w:val="00652901"/>
    <w:rsid w:val="00652AAE"/>
    <w:rsid w:val="006532D3"/>
    <w:rsid w:val="0065351F"/>
    <w:rsid w:val="00653551"/>
    <w:rsid w:val="00653702"/>
    <w:rsid w:val="00653AFE"/>
    <w:rsid w:val="00653BBE"/>
    <w:rsid w:val="00653D9E"/>
    <w:rsid w:val="00653EA3"/>
    <w:rsid w:val="006540A7"/>
    <w:rsid w:val="00654158"/>
    <w:rsid w:val="00654745"/>
    <w:rsid w:val="00654921"/>
    <w:rsid w:val="00654EDF"/>
    <w:rsid w:val="006553CF"/>
    <w:rsid w:val="00655907"/>
    <w:rsid w:val="0065594F"/>
    <w:rsid w:val="00656000"/>
    <w:rsid w:val="00656091"/>
    <w:rsid w:val="00656B2C"/>
    <w:rsid w:val="006572E1"/>
    <w:rsid w:val="00657B68"/>
    <w:rsid w:val="0065F008"/>
    <w:rsid w:val="00660DD2"/>
    <w:rsid w:val="006614D0"/>
    <w:rsid w:val="00661CF1"/>
    <w:rsid w:val="00661F5B"/>
    <w:rsid w:val="00662368"/>
    <w:rsid w:val="006626CE"/>
    <w:rsid w:val="0066300A"/>
    <w:rsid w:val="00663566"/>
    <w:rsid w:val="0066390C"/>
    <w:rsid w:val="00663A96"/>
    <w:rsid w:val="00663A9E"/>
    <w:rsid w:val="00663CAE"/>
    <w:rsid w:val="00664040"/>
    <w:rsid w:val="00664499"/>
    <w:rsid w:val="00664A2E"/>
    <w:rsid w:val="00664BC2"/>
    <w:rsid w:val="00665034"/>
    <w:rsid w:val="00665163"/>
    <w:rsid w:val="00665716"/>
    <w:rsid w:val="0066584E"/>
    <w:rsid w:val="006658F1"/>
    <w:rsid w:val="00665939"/>
    <w:rsid w:val="00665A57"/>
    <w:rsid w:val="00665BF1"/>
    <w:rsid w:val="00665DBD"/>
    <w:rsid w:val="00666516"/>
    <w:rsid w:val="0066676B"/>
    <w:rsid w:val="00666A40"/>
    <w:rsid w:val="00666E83"/>
    <w:rsid w:val="006670AC"/>
    <w:rsid w:val="0066735C"/>
    <w:rsid w:val="006673D3"/>
    <w:rsid w:val="00667467"/>
    <w:rsid w:val="0066793B"/>
    <w:rsid w:val="00667B5A"/>
    <w:rsid w:val="006700F2"/>
    <w:rsid w:val="00670132"/>
    <w:rsid w:val="00670221"/>
    <w:rsid w:val="006702AC"/>
    <w:rsid w:val="00670432"/>
    <w:rsid w:val="00670619"/>
    <w:rsid w:val="006709A6"/>
    <w:rsid w:val="0067109B"/>
    <w:rsid w:val="006710B0"/>
    <w:rsid w:val="0067158E"/>
    <w:rsid w:val="00671641"/>
    <w:rsid w:val="00671799"/>
    <w:rsid w:val="00671899"/>
    <w:rsid w:val="006718F8"/>
    <w:rsid w:val="0067192C"/>
    <w:rsid w:val="00671B70"/>
    <w:rsid w:val="00671C69"/>
    <w:rsid w:val="00672F89"/>
    <w:rsid w:val="006733FA"/>
    <w:rsid w:val="00673743"/>
    <w:rsid w:val="00673A20"/>
    <w:rsid w:val="00673D05"/>
    <w:rsid w:val="00673E79"/>
    <w:rsid w:val="00673EB0"/>
    <w:rsid w:val="006744EA"/>
    <w:rsid w:val="00674531"/>
    <w:rsid w:val="00674687"/>
    <w:rsid w:val="0067500A"/>
    <w:rsid w:val="00675465"/>
    <w:rsid w:val="006755F0"/>
    <w:rsid w:val="00676181"/>
    <w:rsid w:val="006763E0"/>
    <w:rsid w:val="006770A4"/>
    <w:rsid w:val="0067730A"/>
    <w:rsid w:val="006779FC"/>
    <w:rsid w:val="00677C97"/>
    <w:rsid w:val="00680033"/>
    <w:rsid w:val="00680628"/>
    <w:rsid w:val="00680699"/>
    <w:rsid w:val="00680AFA"/>
    <w:rsid w:val="00680C2B"/>
    <w:rsid w:val="00680E11"/>
    <w:rsid w:val="006811BB"/>
    <w:rsid w:val="00681653"/>
    <w:rsid w:val="00681833"/>
    <w:rsid w:val="00681984"/>
    <w:rsid w:val="006819C0"/>
    <w:rsid w:val="00681C2F"/>
    <w:rsid w:val="00682376"/>
    <w:rsid w:val="006825A1"/>
    <w:rsid w:val="00682BE3"/>
    <w:rsid w:val="0068310B"/>
    <w:rsid w:val="0068365D"/>
    <w:rsid w:val="00683C4E"/>
    <w:rsid w:val="00683CC0"/>
    <w:rsid w:val="00683D66"/>
    <w:rsid w:val="00684087"/>
    <w:rsid w:val="006848FE"/>
    <w:rsid w:val="00684AC7"/>
    <w:rsid w:val="00684B47"/>
    <w:rsid w:val="00684FD8"/>
    <w:rsid w:val="00685104"/>
    <w:rsid w:val="00685214"/>
    <w:rsid w:val="0068554A"/>
    <w:rsid w:val="0068562E"/>
    <w:rsid w:val="006862FF"/>
    <w:rsid w:val="006863F6"/>
    <w:rsid w:val="0068642F"/>
    <w:rsid w:val="0068694F"/>
    <w:rsid w:val="00686C8A"/>
    <w:rsid w:val="00686D29"/>
    <w:rsid w:val="00686D8C"/>
    <w:rsid w:val="00686ED4"/>
    <w:rsid w:val="00687272"/>
    <w:rsid w:val="0068756D"/>
    <w:rsid w:val="00687A2B"/>
    <w:rsid w:val="00687A7C"/>
    <w:rsid w:val="00687D9B"/>
    <w:rsid w:val="00690243"/>
    <w:rsid w:val="006904AB"/>
    <w:rsid w:val="0069052A"/>
    <w:rsid w:val="00690561"/>
    <w:rsid w:val="006906E1"/>
    <w:rsid w:val="006907BF"/>
    <w:rsid w:val="00690CC8"/>
    <w:rsid w:val="00690E81"/>
    <w:rsid w:val="0069119E"/>
    <w:rsid w:val="00691384"/>
    <w:rsid w:val="00691B65"/>
    <w:rsid w:val="00691DAB"/>
    <w:rsid w:val="00692032"/>
    <w:rsid w:val="006920BD"/>
    <w:rsid w:val="0069214D"/>
    <w:rsid w:val="00692189"/>
    <w:rsid w:val="00692329"/>
    <w:rsid w:val="006925EB"/>
    <w:rsid w:val="00693127"/>
    <w:rsid w:val="006935B7"/>
    <w:rsid w:val="00693673"/>
    <w:rsid w:val="00693B6A"/>
    <w:rsid w:val="006952F1"/>
    <w:rsid w:val="00695762"/>
    <w:rsid w:val="00695809"/>
    <w:rsid w:val="00695B2E"/>
    <w:rsid w:val="00695C8F"/>
    <w:rsid w:val="00695E0E"/>
    <w:rsid w:val="006962EB"/>
    <w:rsid w:val="00696BD0"/>
    <w:rsid w:val="00696C97"/>
    <w:rsid w:val="006A059E"/>
    <w:rsid w:val="006A05F5"/>
    <w:rsid w:val="006A079A"/>
    <w:rsid w:val="006A0A96"/>
    <w:rsid w:val="006A2599"/>
    <w:rsid w:val="006A260F"/>
    <w:rsid w:val="006A2648"/>
    <w:rsid w:val="006A2941"/>
    <w:rsid w:val="006A2C8C"/>
    <w:rsid w:val="006A2DCF"/>
    <w:rsid w:val="006A2F09"/>
    <w:rsid w:val="006A3627"/>
    <w:rsid w:val="006A36C7"/>
    <w:rsid w:val="006A374D"/>
    <w:rsid w:val="006A3764"/>
    <w:rsid w:val="006A3DB4"/>
    <w:rsid w:val="006A3EB2"/>
    <w:rsid w:val="006A40D4"/>
    <w:rsid w:val="006A4494"/>
    <w:rsid w:val="006A4599"/>
    <w:rsid w:val="006A4C39"/>
    <w:rsid w:val="006A50B6"/>
    <w:rsid w:val="006A5393"/>
    <w:rsid w:val="006A53F5"/>
    <w:rsid w:val="006A5499"/>
    <w:rsid w:val="006A5823"/>
    <w:rsid w:val="006A598C"/>
    <w:rsid w:val="006A5A98"/>
    <w:rsid w:val="006A5D34"/>
    <w:rsid w:val="006A646D"/>
    <w:rsid w:val="006A68B0"/>
    <w:rsid w:val="006A6A82"/>
    <w:rsid w:val="006A6C17"/>
    <w:rsid w:val="006A6E59"/>
    <w:rsid w:val="006A7167"/>
    <w:rsid w:val="006A75AC"/>
    <w:rsid w:val="006A7D61"/>
    <w:rsid w:val="006A7F46"/>
    <w:rsid w:val="006B0461"/>
    <w:rsid w:val="006B05F6"/>
    <w:rsid w:val="006B060E"/>
    <w:rsid w:val="006B0971"/>
    <w:rsid w:val="006B0993"/>
    <w:rsid w:val="006B09BE"/>
    <w:rsid w:val="006B0CA9"/>
    <w:rsid w:val="006B0FC4"/>
    <w:rsid w:val="006B0FD3"/>
    <w:rsid w:val="006B101C"/>
    <w:rsid w:val="006B105E"/>
    <w:rsid w:val="006B11AD"/>
    <w:rsid w:val="006B1612"/>
    <w:rsid w:val="006B1776"/>
    <w:rsid w:val="006B1ED2"/>
    <w:rsid w:val="006B2086"/>
    <w:rsid w:val="006B2648"/>
    <w:rsid w:val="006B28A5"/>
    <w:rsid w:val="006B2BBD"/>
    <w:rsid w:val="006B2C54"/>
    <w:rsid w:val="006B2D6D"/>
    <w:rsid w:val="006B2F2D"/>
    <w:rsid w:val="006B33A3"/>
    <w:rsid w:val="006B3470"/>
    <w:rsid w:val="006B36F9"/>
    <w:rsid w:val="006B3703"/>
    <w:rsid w:val="006B384E"/>
    <w:rsid w:val="006B3C05"/>
    <w:rsid w:val="006B4594"/>
    <w:rsid w:val="006B4720"/>
    <w:rsid w:val="006B4CE3"/>
    <w:rsid w:val="006B4D3C"/>
    <w:rsid w:val="006B4E42"/>
    <w:rsid w:val="006B5649"/>
    <w:rsid w:val="006B56B3"/>
    <w:rsid w:val="006B58D7"/>
    <w:rsid w:val="006B5A7D"/>
    <w:rsid w:val="006B5B40"/>
    <w:rsid w:val="006B5BDD"/>
    <w:rsid w:val="006B5DD1"/>
    <w:rsid w:val="006B65F6"/>
    <w:rsid w:val="006B6FED"/>
    <w:rsid w:val="006B718B"/>
    <w:rsid w:val="006B74B5"/>
    <w:rsid w:val="006B7553"/>
    <w:rsid w:val="006B758D"/>
    <w:rsid w:val="006B76CF"/>
    <w:rsid w:val="006B79C4"/>
    <w:rsid w:val="006B7CC2"/>
    <w:rsid w:val="006B7F4D"/>
    <w:rsid w:val="006B8312"/>
    <w:rsid w:val="006C022D"/>
    <w:rsid w:val="006C06D3"/>
    <w:rsid w:val="006C07C7"/>
    <w:rsid w:val="006C0A37"/>
    <w:rsid w:val="006C0C74"/>
    <w:rsid w:val="006C0E38"/>
    <w:rsid w:val="006C11B2"/>
    <w:rsid w:val="006C1B54"/>
    <w:rsid w:val="006C1DB8"/>
    <w:rsid w:val="006C21DE"/>
    <w:rsid w:val="006C28BE"/>
    <w:rsid w:val="006C316E"/>
    <w:rsid w:val="006C33AE"/>
    <w:rsid w:val="006C36B3"/>
    <w:rsid w:val="006C3804"/>
    <w:rsid w:val="006C39B8"/>
    <w:rsid w:val="006C3CE1"/>
    <w:rsid w:val="006C4017"/>
    <w:rsid w:val="006C424F"/>
    <w:rsid w:val="006C45D2"/>
    <w:rsid w:val="006C4C2F"/>
    <w:rsid w:val="006C4C8E"/>
    <w:rsid w:val="006C4F11"/>
    <w:rsid w:val="006C541F"/>
    <w:rsid w:val="006C559D"/>
    <w:rsid w:val="006C561E"/>
    <w:rsid w:val="006C5CF8"/>
    <w:rsid w:val="006C5D17"/>
    <w:rsid w:val="006C5FDA"/>
    <w:rsid w:val="006C65BF"/>
    <w:rsid w:val="006C6AE3"/>
    <w:rsid w:val="006C6CDD"/>
    <w:rsid w:val="006C7653"/>
    <w:rsid w:val="006C7964"/>
    <w:rsid w:val="006C7CBD"/>
    <w:rsid w:val="006C7E72"/>
    <w:rsid w:val="006C7F75"/>
    <w:rsid w:val="006D01A5"/>
    <w:rsid w:val="006D0809"/>
    <w:rsid w:val="006D0B46"/>
    <w:rsid w:val="006D0CC8"/>
    <w:rsid w:val="006D0FE4"/>
    <w:rsid w:val="006D106E"/>
    <w:rsid w:val="006D129F"/>
    <w:rsid w:val="006D1478"/>
    <w:rsid w:val="006D15F9"/>
    <w:rsid w:val="006D19F5"/>
    <w:rsid w:val="006D1D1A"/>
    <w:rsid w:val="006D2003"/>
    <w:rsid w:val="006D2018"/>
    <w:rsid w:val="006D2434"/>
    <w:rsid w:val="006D2884"/>
    <w:rsid w:val="006D2F3F"/>
    <w:rsid w:val="006D37F2"/>
    <w:rsid w:val="006D3877"/>
    <w:rsid w:val="006D395D"/>
    <w:rsid w:val="006D3F18"/>
    <w:rsid w:val="006D4001"/>
    <w:rsid w:val="006D489E"/>
    <w:rsid w:val="006D4C9F"/>
    <w:rsid w:val="006D5230"/>
    <w:rsid w:val="006D58BB"/>
    <w:rsid w:val="006D5B28"/>
    <w:rsid w:val="006D5B68"/>
    <w:rsid w:val="006D5D3E"/>
    <w:rsid w:val="006D5D62"/>
    <w:rsid w:val="006D611C"/>
    <w:rsid w:val="006D61B5"/>
    <w:rsid w:val="006D65D7"/>
    <w:rsid w:val="006D678F"/>
    <w:rsid w:val="006D6EFD"/>
    <w:rsid w:val="006D6FAF"/>
    <w:rsid w:val="006D7087"/>
    <w:rsid w:val="006D7139"/>
    <w:rsid w:val="006D7295"/>
    <w:rsid w:val="006D73D9"/>
    <w:rsid w:val="006D7E1B"/>
    <w:rsid w:val="006E07E0"/>
    <w:rsid w:val="006E07ED"/>
    <w:rsid w:val="006E09FA"/>
    <w:rsid w:val="006E0A02"/>
    <w:rsid w:val="006E0E9B"/>
    <w:rsid w:val="006E1241"/>
    <w:rsid w:val="006E1A9D"/>
    <w:rsid w:val="006E1AC0"/>
    <w:rsid w:val="006E1B77"/>
    <w:rsid w:val="006E2C55"/>
    <w:rsid w:val="006E300F"/>
    <w:rsid w:val="006E3A6C"/>
    <w:rsid w:val="006E3AF8"/>
    <w:rsid w:val="006E3B10"/>
    <w:rsid w:val="006E3DD8"/>
    <w:rsid w:val="006E3E56"/>
    <w:rsid w:val="006E3EB4"/>
    <w:rsid w:val="006E4715"/>
    <w:rsid w:val="006E4AA2"/>
    <w:rsid w:val="006E4DE2"/>
    <w:rsid w:val="006E54A5"/>
    <w:rsid w:val="006E585A"/>
    <w:rsid w:val="006E5878"/>
    <w:rsid w:val="006E592E"/>
    <w:rsid w:val="006E5F46"/>
    <w:rsid w:val="006E600A"/>
    <w:rsid w:val="006E626E"/>
    <w:rsid w:val="006E6A35"/>
    <w:rsid w:val="006E6E75"/>
    <w:rsid w:val="006E70EC"/>
    <w:rsid w:val="006E744D"/>
    <w:rsid w:val="006E7514"/>
    <w:rsid w:val="006E7966"/>
    <w:rsid w:val="006E79F2"/>
    <w:rsid w:val="006ECDA4"/>
    <w:rsid w:val="006EF854"/>
    <w:rsid w:val="006F002F"/>
    <w:rsid w:val="006F0304"/>
    <w:rsid w:val="006F050F"/>
    <w:rsid w:val="006F0B67"/>
    <w:rsid w:val="006F0DD3"/>
    <w:rsid w:val="006F0EA0"/>
    <w:rsid w:val="006F0FD2"/>
    <w:rsid w:val="006F19E3"/>
    <w:rsid w:val="006F2F1F"/>
    <w:rsid w:val="006F324B"/>
    <w:rsid w:val="006F330F"/>
    <w:rsid w:val="006F33CA"/>
    <w:rsid w:val="006F35CB"/>
    <w:rsid w:val="006F4152"/>
    <w:rsid w:val="006F41F6"/>
    <w:rsid w:val="006F43D7"/>
    <w:rsid w:val="006F440B"/>
    <w:rsid w:val="006F444F"/>
    <w:rsid w:val="006F48AF"/>
    <w:rsid w:val="006F4A27"/>
    <w:rsid w:val="006F4DE0"/>
    <w:rsid w:val="006F5AFD"/>
    <w:rsid w:val="006F5CD6"/>
    <w:rsid w:val="006F6336"/>
    <w:rsid w:val="006F6665"/>
    <w:rsid w:val="006F6887"/>
    <w:rsid w:val="006F6916"/>
    <w:rsid w:val="006F69B9"/>
    <w:rsid w:val="006F7F10"/>
    <w:rsid w:val="0070115B"/>
    <w:rsid w:val="00701839"/>
    <w:rsid w:val="00701985"/>
    <w:rsid w:val="00701B53"/>
    <w:rsid w:val="00701C53"/>
    <w:rsid w:val="0070206B"/>
    <w:rsid w:val="0070291A"/>
    <w:rsid w:val="007029D7"/>
    <w:rsid w:val="00702A80"/>
    <w:rsid w:val="00702DF1"/>
    <w:rsid w:val="0070318D"/>
    <w:rsid w:val="007032CD"/>
    <w:rsid w:val="00703711"/>
    <w:rsid w:val="00703CF4"/>
    <w:rsid w:val="00704299"/>
    <w:rsid w:val="00704352"/>
    <w:rsid w:val="007044C5"/>
    <w:rsid w:val="00704C57"/>
    <w:rsid w:val="00704D7E"/>
    <w:rsid w:val="007051BA"/>
    <w:rsid w:val="007055B7"/>
    <w:rsid w:val="0070571E"/>
    <w:rsid w:val="007057AB"/>
    <w:rsid w:val="0070595D"/>
    <w:rsid w:val="00705DFE"/>
    <w:rsid w:val="0070632E"/>
    <w:rsid w:val="0070652C"/>
    <w:rsid w:val="00706721"/>
    <w:rsid w:val="007067A4"/>
    <w:rsid w:val="00706AEA"/>
    <w:rsid w:val="00706B07"/>
    <w:rsid w:val="00706CA8"/>
    <w:rsid w:val="00706D03"/>
    <w:rsid w:val="00706D27"/>
    <w:rsid w:val="00706FC4"/>
    <w:rsid w:val="0070700A"/>
    <w:rsid w:val="007071DE"/>
    <w:rsid w:val="00707340"/>
    <w:rsid w:val="007074B7"/>
    <w:rsid w:val="00707614"/>
    <w:rsid w:val="00707C2E"/>
    <w:rsid w:val="00707C74"/>
    <w:rsid w:val="00707F91"/>
    <w:rsid w:val="0070C2B1"/>
    <w:rsid w:val="0071074C"/>
    <w:rsid w:val="0071084A"/>
    <w:rsid w:val="0071084B"/>
    <w:rsid w:val="00710890"/>
    <w:rsid w:val="00710898"/>
    <w:rsid w:val="00710BDE"/>
    <w:rsid w:val="00710FA7"/>
    <w:rsid w:val="00710FE0"/>
    <w:rsid w:val="00711862"/>
    <w:rsid w:val="00711BDE"/>
    <w:rsid w:val="00711D9E"/>
    <w:rsid w:val="00711DAD"/>
    <w:rsid w:val="00712110"/>
    <w:rsid w:val="007121E4"/>
    <w:rsid w:val="0071222C"/>
    <w:rsid w:val="007125D7"/>
    <w:rsid w:val="007128D1"/>
    <w:rsid w:val="0071293E"/>
    <w:rsid w:val="00712DC4"/>
    <w:rsid w:val="00713002"/>
    <w:rsid w:val="00713785"/>
    <w:rsid w:val="00713F6B"/>
    <w:rsid w:val="00714155"/>
    <w:rsid w:val="007141D8"/>
    <w:rsid w:val="0071446B"/>
    <w:rsid w:val="007145D1"/>
    <w:rsid w:val="00714802"/>
    <w:rsid w:val="007149DF"/>
    <w:rsid w:val="007153C7"/>
    <w:rsid w:val="007155C3"/>
    <w:rsid w:val="0071562D"/>
    <w:rsid w:val="00715A85"/>
    <w:rsid w:val="00716302"/>
    <w:rsid w:val="00717190"/>
    <w:rsid w:val="007177EC"/>
    <w:rsid w:val="007178C7"/>
    <w:rsid w:val="00717A3E"/>
    <w:rsid w:val="00717DCD"/>
    <w:rsid w:val="00720985"/>
    <w:rsid w:val="00720BFA"/>
    <w:rsid w:val="00721158"/>
    <w:rsid w:val="007211CF"/>
    <w:rsid w:val="007215D6"/>
    <w:rsid w:val="00721668"/>
    <w:rsid w:val="007216D4"/>
    <w:rsid w:val="0072183C"/>
    <w:rsid w:val="00721915"/>
    <w:rsid w:val="007219AF"/>
    <w:rsid w:val="00721B0B"/>
    <w:rsid w:val="00721C8C"/>
    <w:rsid w:val="00721E3F"/>
    <w:rsid w:val="00722571"/>
    <w:rsid w:val="007228F8"/>
    <w:rsid w:val="0072298D"/>
    <w:rsid w:val="00722A78"/>
    <w:rsid w:val="00722B7D"/>
    <w:rsid w:val="00724C3C"/>
    <w:rsid w:val="0072517F"/>
    <w:rsid w:val="00725262"/>
    <w:rsid w:val="007254AD"/>
    <w:rsid w:val="007255D1"/>
    <w:rsid w:val="007256A5"/>
    <w:rsid w:val="007256BB"/>
    <w:rsid w:val="00725943"/>
    <w:rsid w:val="00725D50"/>
    <w:rsid w:val="00725E1D"/>
    <w:rsid w:val="00726697"/>
    <w:rsid w:val="0072678D"/>
    <w:rsid w:val="00726B28"/>
    <w:rsid w:val="00726BAD"/>
    <w:rsid w:val="00726ED3"/>
    <w:rsid w:val="00727370"/>
    <w:rsid w:val="00727880"/>
    <w:rsid w:val="007279A8"/>
    <w:rsid w:val="00727B95"/>
    <w:rsid w:val="00727E60"/>
    <w:rsid w:val="0073021E"/>
    <w:rsid w:val="00730359"/>
    <w:rsid w:val="00730913"/>
    <w:rsid w:val="00730ABE"/>
    <w:rsid w:val="00730B2C"/>
    <w:rsid w:val="00730E65"/>
    <w:rsid w:val="00730F6C"/>
    <w:rsid w:val="00731855"/>
    <w:rsid w:val="00731B93"/>
    <w:rsid w:val="00731C47"/>
    <w:rsid w:val="00731F78"/>
    <w:rsid w:val="00731FE2"/>
    <w:rsid w:val="00732126"/>
    <w:rsid w:val="0073225A"/>
    <w:rsid w:val="007322D4"/>
    <w:rsid w:val="0073247F"/>
    <w:rsid w:val="00732795"/>
    <w:rsid w:val="00732D7C"/>
    <w:rsid w:val="00732F88"/>
    <w:rsid w:val="00733499"/>
    <w:rsid w:val="007338FE"/>
    <w:rsid w:val="00733903"/>
    <w:rsid w:val="00733B92"/>
    <w:rsid w:val="00733DE9"/>
    <w:rsid w:val="007343BB"/>
    <w:rsid w:val="007346AE"/>
    <w:rsid w:val="00734A38"/>
    <w:rsid w:val="00734F17"/>
    <w:rsid w:val="007352F1"/>
    <w:rsid w:val="0073545C"/>
    <w:rsid w:val="00735578"/>
    <w:rsid w:val="0073574E"/>
    <w:rsid w:val="00735916"/>
    <w:rsid w:val="00735C00"/>
    <w:rsid w:val="00735DF3"/>
    <w:rsid w:val="00735E6E"/>
    <w:rsid w:val="007363C6"/>
    <w:rsid w:val="00736AAC"/>
    <w:rsid w:val="00736D56"/>
    <w:rsid w:val="00736D89"/>
    <w:rsid w:val="00736E62"/>
    <w:rsid w:val="00736F64"/>
    <w:rsid w:val="00737235"/>
    <w:rsid w:val="00737408"/>
    <w:rsid w:val="007374B6"/>
    <w:rsid w:val="00737B43"/>
    <w:rsid w:val="007401ED"/>
    <w:rsid w:val="007406D1"/>
    <w:rsid w:val="0074084F"/>
    <w:rsid w:val="00740915"/>
    <w:rsid w:val="00740B90"/>
    <w:rsid w:val="00740C5E"/>
    <w:rsid w:val="00740CE9"/>
    <w:rsid w:val="00740F26"/>
    <w:rsid w:val="00741181"/>
    <w:rsid w:val="007412D4"/>
    <w:rsid w:val="00741565"/>
    <w:rsid w:val="0074158B"/>
    <w:rsid w:val="00741B48"/>
    <w:rsid w:val="00741EAD"/>
    <w:rsid w:val="00741FD1"/>
    <w:rsid w:val="0074203A"/>
    <w:rsid w:val="00742043"/>
    <w:rsid w:val="007422B9"/>
    <w:rsid w:val="00742321"/>
    <w:rsid w:val="00742829"/>
    <w:rsid w:val="007431EF"/>
    <w:rsid w:val="00743796"/>
    <w:rsid w:val="00743A01"/>
    <w:rsid w:val="00743B7C"/>
    <w:rsid w:val="00743C65"/>
    <w:rsid w:val="00743D8D"/>
    <w:rsid w:val="00744015"/>
    <w:rsid w:val="007440D3"/>
    <w:rsid w:val="0074411A"/>
    <w:rsid w:val="007446D6"/>
    <w:rsid w:val="00744794"/>
    <w:rsid w:val="007448EE"/>
    <w:rsid w:val="00744993"/>
    <w:rsid w:val="00744BCB"/>
    <w:rsid w:val="00745283"/>
    <w:rsid w:val="00745325"/>
    <w:rsid w:val="0074548D"/>
    <w:rsid w:val="007454EB"/>
    <w:rsid w:val="007455A1"/>
    <w:rsid w:val="00745614"/>
    <w:rsid w:val="0074577D"/>
    <w:rsid w:val="00745963"/>
    <w:rsid w:val="007460E7"/>
    <w:rsid w:val="00746365"/>
    <w:rsid w:val="0074656A"/>
    <w:rsid w:val="0074658F"/>
    <w:rsid w:val="007470CB"/>
    <w:rsid w:val="007471BD"/>
    <w:rsid w:val="007471BE"/>
    <w:rsid w:val="00747B85"/>
    <w:rsid w:val="00747E0E"/>
    <w:rsid w:val="00747E47"/>
    <w:rsid w:val="00747F1B"/>
    <w:rsid w:val="00750080"/>
    <w:rsid w:val="00750085"/>
    <w:rsid w:val="007503E0"/>
    <w:rsid w:val="00750836"/>
    <w:rsid w:val="00750876"/>
    <w:rsid w:val="00750CF9"/>
    <w:rsid w:val="007510AF"/>
    <w:rsid w:val="00751799"/>
    <w:rsid w:val="007518AC"/>
    <w:rsid w:val="00752342"/>
    <w:rsid w:val="0075257D"/>
    <w:rsid w:val="0075277A"/>
    <w:rsid w:val="00752893"/>
    <w:rsid w:val="00752BD7"/>
    <w:rsid w:val="007532C0"/>
    <w:rsid w:val="00753405"/>
    <w:rsid w:val="0075372E"/>
    <w:rsid w:val="007538A8"/>
    <w:rsid w:val="00753AB1"/>
    <w:rsid w:val="00753D2C"/>
    <w:rsid w:val="00753D8C"/>
    <w:rsid w:val="00753ED7"/>
    <w:rsid w:val="0075403E"/>
    <w:rsid w:val="00754200"/>
    <w:rsid w:val="00754437"/>
    <w:rsid w:val="0075472C"/>
    <w:rsid w:val="00754764"/>
    <w:rsid w:val="00755890"/>
    <w:rsid w:val="0075592B"/>
    <w:rsid w:val="00755947"/>
    <w:rsid w:val="00755A63"/>
    <w:rsid w:val="00756735"/>
    <w:rsid w:val="00756AA4"/>
    <w:rsid w:val="00756C3A"/>
    <w:rsid w:val="00756E38"/>
    <w:rsid w:val="00757026"/>
    <w:rsid w:val="0075744C"/>
    <w:rsid w:val="00757AEB"/>
    <w:rsid w:val="00757AF4"/>
    <w:rsid w:val="00757D34"/>
    <w:rsid w:val="00760890"/>
    <w:rsid w:val="00760909"/>
    <w:rsid w:val="00761383"/>
    <w:rsid w:val="007613C3"/>
    <w:rsid w:val="00761434"/>
    <w:rsid w:val="0076193E"/>
    <w:rsid w:val="00761BE3"/>
    <w:rsid w:val="007622B4"/>
    <w:rsid w:val="00763242"/>
    <w:rsid w:val="007633D5"/>
    <w:rsid w:val="00763443"/>
    <w:rsid w:val="00763926"/>
    <w:rsid w:val="007639F2"/>
    <w:rsid w:val="00763ACD"/>
    <w:rsid w:val="00763DEC"/>
    <w:rsid w:val="0076421F"/>
    <w:rsid w:val="0076439B"/>
    <w:rsid w:val="00764469"/>
    <w:rsid w:val="007647B4"/>
    <w:rsid w:val="0076498E"/>
    <w:rsid w:val="00764E31"/>
    <w:rsid w:val="00764FFE"/>
    <w:rsid w:val="0076535E"/>
    <w:rsid w:val="00765490"/>
    <w:rsid w:val="00765B2E"/>
    <w:rsid w:val="00765BAB"/>
    <w:rsid w:val="00765C90"/>
    <w:rsid w:val="00765ED6"/>
    <w:rsid w:val="00766000"/>
    <w:rsid w:val="00766069"/>
    <w:rsid w:val="00766168"/>
    <w:rsid w:val="00766674"/>
    <w:rsid w:val="00767091"/>
    <w:rsid w:val="007705FD"/>
    <w:rsid w:val="00770A5A"/>
    <w:rsid w:val="00770A99"/>
    <w:rsid w:val="00770D33"/>
    <w:rsid w:val="00771421"/>
    <w:rsid w:val="007716B4"/>
    <w:rsid w:val="00771750"/>
    <w:rsid w:val="00771945"/>
    <w:rsid w:val="007719E7"/>
    <w:rsid w:val="00771E97"/>
    <w:rsid w:val="00771F05"/>
    <w:rsid w:val="0077264D"/>
    <w:rsid w:val="00772A68"/>
    <w:rsid w:val="00772EA9"/>
    <w:rsid w:val="00772F57"/>
    <w:rsid w:val="007734DC"/>
    <w:rsid w:val="0077391D"/>
    <w:rsid w:val="00773BD6"/>
    <w:rsid w:val="00774266"/>
    <w:rsid w:val="007744CF"/>
    <w:rsid w:val="00774629"/>
    <w:rsid w:val="00774B2E"/>
    <w:rsid w:val="00774FFC"/>
    <w:rsid w:val="0077519D"/>
    <w:rsid w:val="00775256"/>
    <w:rsid w:val="007754CB"/>
    <w:rsid w:val="00775525"/>
    <w:rsid w:val="00775670"/>
    <w:rsid w:val="007757AC"/>
    <w:rsid w:val="007759F7"/>
    <w:rsid w:val="00775BE2"/>
    <w:rsid w:val="00776538"/>
    <w:rsid w:val="00776649"/>
    <w:rsid w:val="00776737"/>
    <w:rsid w:val="007767F0"/>
    <w:rsid w:val="0077767E"/>
    <w:rsid w:val="0077793B"/>
    <w:rsid w:val="00777A62"/>
    <w:rsid w:val="00777C5F"/>
    <w:rsid w:val="00777DFE"/>
    <w:rsid w:val="00778C8F"/>
    <w:rsid w:val="007804B4"/>
    <w:rsid w:val="0078050E"/>
    <w:rsid w:val="00781B0C"/>
    <w:rsid w:val="00781C34"/>
    <w:rsid w:val="00781CD5"/>
    <w:rsid w:val="00782F17"/>
    <w:rsid w:val="007834A3"/>
    <w:rsid w:val="00783B0D"/>
    <w:rsid w:val="00783C57"/>
    <w:rsid w:val="00783D2B"/>
    <w:rsid w:val="0078420A"/>
    <w:rsid w:val="0078459C"/>
    <w:rsid w:val="00784729"/>
    <w:rsid w:val="00784A61"/>
    <w:rsid w:val="00785299"/>
    <w:rsid w:val="00785450"/>
    <w:rsid w:val="00786012"/>
    <w:rsid w:val="0078643C"/>
    <w:rsid w:val="00786772"/>
    <w:rsid w:val="00786DC3"/>
    <w:rsid w:val="00786DDA"/>
    <w:rsid w:val="00787005"/>
    <w:rsid w:val="007874F6"/>
    <w:rsid w:val="00787A2C"/>
    <w:rsid w:val="00787D66"/>
    <w:rsid w:val="007903ED"/>
    <w:rsid w:val="0079057F"/>
    <w:rsid w:val="00790AC4"/>
    <w:rsid w:val="00791271"/>
    <w:rsid w:val="0079147F"/>
    <w:rsid w:val="00791772"/>
    <w:rsid w:val="007918D4"/>
    <w:rsid w:val="00791B56"/>
    <w:rsid w:val="00791B5E"/>
    <w:rsid w:val="00792689"/>
    <w:rsid w:val="0079282D"/>
    <w:rsid w:val="00792831"/>
    <w:rsid w:val="00792BC8"/>
    <w:rsid w:val="00792CB0"/>
    <w:rsid w:val="007930C3"/>
    <w:rsid w:val="0079317C"/>
    <w:rsid w:val="00793666"/>
    <w:rsid w:val="00794938"/>
    <w:rsid w:val="00794987"/>
    <w:rsid w:val="00794DAD"/>
    <w:rsid w:val="00795162"/>
    <w:rsid w:val="007952DD"/>
    <w:rsid w:val="007953C4"/>
    <w:rsid w:val="00795621"/>
    <w:rsid w:val="007957FD"/>
    <w:rsid w:val="00795849"/>
    <w:rsid w:val="00795D83"/>
    <w:rsid w:val="00795FDD"/>
    <w:rsid w:val="0079603D"/>
    <w:rsid w:val="0079620F"/>
    <w:rsid w:val="007967AD"/>
    <w:rsid w:val="007967D2"/>
    <w:rsid w:val="007967F4"/>
    <w:rsid w:val="00796F67"/>
    <w:rsid w:val="0079702B"/>
    <w:rsid w:val="007970DD"/>
    <w:rsid w:val="00797454"/>
    <w:rsid w:val="007975F5"/>
    <w:rsid w:val="00797B24"/>
    <w:rsid w:val="00797BD7"/>
    <w:rsid w:val="00797DD9"/>
    <w:rsid w:val="00797FDC"/>
    <w:rsid w:val="007A02A7"/>
    <w:rsid w:val="007A04E1"/>
    <w:rsid w:val="007A086E"/>
    <w:rsid w:val="007A0A59"/>
    <w:rsid w:val="007A0B21"/>
    <w:rsid w:val="007A0B5C"/>
    <w:rsid w:val="007A105C"/>
    <w:rsid w:val="007A165B"/>
    <w:rsid w:val="007A16E4"/>
    <w:rsid w:val="007A1970"/>
    <w:rsid w:val="007A238B"/>
    <w:rsid w:val="007A28E5"/>
    <w:rsid w:val="007A38CB"/>
    <w:rsid w:val="007A3CBC"/>
    <w:rsid w:val="007A40D5"/>
    <w:rsid w:val="007A43AF"/>
    <w:rsid w:val="007A4C89"/>
    <w:rsid w:val="007A4DF2"/>
    <w:rsid w:val="007A4EB6"/>
    <w:rsid w:val="007A5127"/>
    <w:rsid w:val="007A5864"/>
    <w:rsid w:val="007A5FFC"/>
    <w:rsid w:val="007A6376"/>
    <w:rsid w:val="007A64A0"/>
    <w:rsid w:val="007A64EF"/>
    <w:rsid w:val="007A6605"/>
    <w:rsid w:val="007A68C8"/>
    <w:rsid w:val="007A6A12"/>
    <w:rsid w:val="007A6C2A"/>
    <w:rsid w:val="007A6C81"/>
    <w:rsid w:val="007A6D18"/>
    <w:rsid w:val="007A716D"/>
    <w:rsid w:val="007A71B6"/>
    <w:rsid w:val="007A76C8"/>
    <w:rsid w:val="007A796B"/>
    <w:rsid w:val="007A797F"/>
    <w:rsid w:val="007A7B77"/>
    <w:rsid w:val="007A7C9E"/>
    <w:rsid w:val="007A7FA4"/>
    <w:rsid w:val="007B08C0"/>
    <w:rsid w:val="007B0A27"/>
    <w:rsid w:val="007B0A3B"/>
    <w:rsid w:val="007B0B0C"/>
    <w:rsid w:val="007B10A8"/>
    <w:rsid w:val="007B11A7"/>
    <w:rsid w:val="007B1554"/>
    <w:rsid w:val="007B1792"/>
    <w:rsid w:val="007B18EF"/>
    <w:rsid w:val="007B1AC9"/>
    <w:rsid w:val="007B1AF6"/>
    <w:rsid w:val="007B2031"/>
    <w:rsid w:val="007B2308"/>
    <w:rsid w:val="007B269A"/>
    <w:rsid w:val="007B2BC3"/>
    <w:rsid w:val="007B2E9E"/>
    <w:rsid w:val="007B324F"/>
    <w:rsid w:val="007B3485"/>
    <w:rsid w:val="007B35A4"/>
    <w:rsid w:val="007B3B64"/>
    <w:rsid w:val="007B3FC3"/>
    <w:rsid w:val="007B4646"/>
    <w:rsid w:val="007B4ADB"/>
    <w:rsid w:val="007B50E5"/>
    <w:rsid w:val="007B5976"/>
    <w:rsid w:val="007B5AEA"/>
    <w:rsid w:val="007B6011"/>
    <w:rsid w:val="007B65D4"/>
    <w:rsid w:val="007B67A3"/>
    <w:rsid w:val="007B6853"/>
    <w:rsid w:val="007B6ED9"/>
    <w:rsid w:val="007B6FE4"/>
    <w:rsid w:val="007B70B3"/>
    <w:rsid w:val="007B7372"/>
    <w:rsid w:val="007B79C4"/>
    <w:rsid w:val="007C0379"/>
    <w:rsid w:val="007C046C"/>
    <w:rsid w:val="007C0765"/>
    <w:rsid w:val="007C07E2"/>
    <w:rsid w:val="007C0C12"/>
    <w:rsid w:val="007C11EA"/>
    <w:rsid w:val="007C125A"/>
    <w:rsid w:val="007C1537"/>
    <w:rsid w:val="007C16A4"/>
    <w:rsid w:val="007C17EF"/>
    <w:rsid w:val="007C1C8C"/>
    <w:rsid w:val="007C20E0"/>
    <w:rsid w:val="007C2560"/>
    <w:rsid w:val="007C2944"/>
    <w:rsid w:val="007C2C6B"/>
    <w:rsid w:val="007C2D5F"/>
    <w:rsid w:val="007C32F6"/>
    <w:rsid w:val="007C35EE"/>
    <w:rsid w:val="007C39EC"/>
    <w:rsid w:val="007C40ED"/>
    <w:rsid w:val="007C4864"/>
    <w:rsid w:val="007C4B37"/>
    <w:rsid w:val="007C5224"/>
    <w:rsid w:val="007C5683"/>
    <w:rsid w:val="007C57E2"/>
    <w:rsid w:val="007C62AC"/>
    <w:rsid w:val="007C64BB"/>
    <w:rsid w:val="007C676B"/>
    <w:rsid w:val="007C6794"/>
    <w:rsid w:val="007C7916"/>
    <w:rsid w:val="007C7D3E"/>
    <w:rsid w:val="007D1179"/>
    <w:rsid w:val="007D1A77"/>
    <w:rsid w:val="007D1E8B"/>
    <w:rsid w:val="007D1FC3"/>
    <w:rsid w:val="007D20CF"/>
    <w:rsid w:val="007D23A5"/>
    <w:rsid w:val="007D2C39"/>
    <w:rsid w:val="007D365F"/>
    <w:rsid w:val="007D3926"/>
    <w:rsid w:val="007D3BA6"/>
    <w:rsid w:val="007D3D3A"/>
    <w:rsid w:val="007D3EC0"/>
    <w:rsid w:val="007D42C6"/>
    <w:rsid w:val="007D472C"/>
    <w:rsid w:val="007D4BAF"/>
    <w:rsid w:val="007D5046"/>
    <w:rsid w:val="007D5143"/>
    <w:rsid w:val="007D55BB"/>
    <w:rsid w:val="007D5B20"/>
    <w:rsid w:val="007D5B8E"/>
    <w:rsid w:val="007D5DB2"/>
    <w:rsid w:val="007D5DE1"/>
    <w:rsid w:val="007D6147"/>
    <w:rsid w:val="007D63D6"/>
    <w:rsid w:val="007D6683"/>
    <w:rsid w:val="007D6BAF"/>
    <w:rsid w:val="007D6DF8"/>
    <w:rsid w:val="007D71A7"/>
    <w:rsid w:val="007D7813"/>
    <w:rsid w:val="007D7B27"/>
    <w:rsid w:val="007D7D10"/>
    <w:rsid w:val="007E013B"/>
    <w:rsid w:val="007E03DB"/>
    <w:rsid w:val="007E05C2"/>
    <w:rsid w:val="007E07FE"/>
    <w:rsid w:val="007E0C91"/>
    <w:rsid w:val="007E0DBC"/>
    <w:rsid w:val="007E1330"/>
    <w:rsid w:val="007E18EC"/>
    <w:rsid w:val="007E1A34"/>
    <w:rsid w:val="007E2221"/>
    <w:rsid w:val="007E2768"/>
    <w:rsid w:val="007E2CE6"/>
    <w:rsid w:val="007E314B"/>
    <w:rsid w:val="007E3339"/>
    <w:rsid w:val="007E342B"/>
    <w:rsid w:val="007E40B3"/>
    <w:rsid w:val="007E4226"/>
    <w:rsid w:val="007E4296"/>
    <w:rsid w:val="007E458E"/>
    <w:rsid w:val="007E4FEC"/>
    <w:rsid w:val="007E52B5"/>
    <w:rsid w:val="007E580A"/>
    <w:rsid w:val="007E5938"/>
    <w:rsid w:val="007E5947"/>
    <w:rsid w:val="007E621B"/>
    <w:rsid w:val="007E63E6"/>
    <w:rsid w:val="007E672A"/>
    <w:rsid w:val="007E69D8"/>
    <w:rsid w:val="007E6E2D"/>
    <w:rsid w:val="007E714C"/>
    <w:rsid w:val="007E7895"/>
    <w:rsid w:val="007E7946"/>
    <w:rsid w:val="007E7E48"/>
    <w:rsid w:val="007E7E6E"/>
    <w:rsid w:val="007E7FE1"/>
    <w:rsid w:val="007F0237"/>
    <w:rsid w:val="007F024A"/>
    <w:rsid w:val="007F026F"/>
    <w:rsid w:val="007F03A8"/>
    <w:rsid w:val="007F1019"/>
    <w:rsid w:val="007F1039"/>
    <w:rsid w:val="007F1107"/>
    <w:rsid w:val="007F126B"/>
    <w:rsid w:val="007F15E5"/>
    <w:rsid w:val="007F170D"/>
    <w:rsid w:val="007F1B78"/>
    <w:rsid w:val="007F1BA1"/>
    <w:rsid w:val="007F26CF"/>
    <w:rsid w:val="007F2BF2"/>
    <w:rsid w:val="007F3054"/>
    <w:rsid w:val="007F3271"/>
    <w:rsid w:val="007F3514"/>
    <w:rsid w:val="007F3527"/>
    <w:rsid w:val="007F3650"/>
    <w:rsid w:val="007F3983"/>
    <w:rsid w:val="007F3A3E"/>
    <w:rsid w:val="007F3A7C"/>
    <w:rsid w:val="007F3B8D"/>
    <w:rsid w:val="007F3CA1"/>
    <w:rsid w:val="007F3D9F"/>
    <w:rsid w:val="007F3E0E"/>
    <w:rsid w:val="007F4036"/>
    <w:rsid w:val="007F429D"/>
    <w:rsid w:val="007F4399"/>
    <w:rsid w:val="007F4695"/>
    <w:rsid w:val="007F4803"/>
    <w:rsid w:val="007F4843"/>
    <w:rsid w:val="007F4E9C"/>
    <w:rsid w:val="007F5700"/>
    <w:rsid w:val="007F59AD"/>
    <w:rsid w:val="007F6A10"/>
    <w:rsid w:val="007F6A27"/>
    <w:rsid w:val="007F72B8"/>
    <w:rsid w:val="007F7489"/>
    <w:rsid w:val="007F7A66"/>
    <w:rsid w:val="007F7A80"/>
    <w:rsid w:val="007F7E8C"/>
    <w:rsid w:val="0080085D"/>
    <w:rsid w:val="008016DC"/>
    <w:rsid w:val="00801913"/>
    <w:rsid w:val="00801BED"/>
    <w:rsid w:val="00801C3C"/>
    <w:rsid w:val="00801FBB"/>
    <w:rsid w:val="008023F9"/>
    <w:rsid w:val="00802477"/>
    <w:rsid w:val="008029D5"/>
    <w:rsid w:val="008031A3"/>
    <w:rsid w:val="00803412"/>
    <w:rsid w:val="00803682"/>
    <w:rsid w:val="00803743"/>
    <w:rsid w:val="00803A17"/>
    <w:rsid w:val="00803A37"/>
    <w:rsid w:val="00803C61"/>
    <w:rsid w:val="00803E93"/>
    <w:rsid w:val="00804286"/>
    <w:rsid w:val="00804511"/>
    <w:rsid w:val="00804520"/>
    <w:rsid w:val="00804C9E"/>
    <w:rsid w:val="00805090"/>
    <w:rsid w:val="00805246"/>
    <w:rsid w:val="00805ADF"/>
    <w:rsid w:val="0080607C"/>
    <w:rsid w:val="00806CD9"/>
    <w:rsid w:val="00806CE3"/>
    <w:rsid w:val="00806E0C"/>
    <w:rsid w:val="008070B7"/>
    <w:rsid w:val="008070EA"/>
    <w:rsid w:val="00807A13"/>
    <w:rsid w:val="00810301"/>
    <w:rsid w:val="0081043F"/>
    <w:rsid w:val="0081044D"/>
    <w:rsid w:val="0081048B"/>
    <w:rsid w:val="00811394"/>
    <w:rsid w:val="008113CA"/>
    <w:rsid w:val="00811420"/>
    <w:rsid w:val="008116BD"/>
    <w:rsid w:val="00811C18"/>
    <w:rsid w:val="008121A9"/>
    <w:rsid w:val="008121F4"/>
    <w:rsid w:val="00812238"/>
    <w:rsid w:val="00812281"/>
    <w:rsid w:val="00812798"/>
    <w:rsid w:val="00812FE3"/>
    <w:rsid w:val="008133EB"/>
    <w:rsid w:val="00813436"/>
    <w:rsid w:val="00813892"/>
    <w:rsid w:val="00813A7A"/>
    <w:rsid w:val="00814032"/>
    <w:rsid w:val="008140DC"/>
    <w:rsid w:val="0081425E"/>
    <w:rsid w:val="008145FF"/>
    <w:rsid w:val="00814F94"/>
    <w:rsid w:val="008151CC"/>
    <w:rsid w:val="008159B2"/>
    <w:rsid w:val="00815B65"/>
    <w:rsid w:val="00815DBD"/>
    <w:rsid w:val="008162FB"/>
    <w:rsid w:val="0081650F"/>
    <w:rsid w:val="008169BD"/>
    <w:rsid w:val="00816B39"/>
    <w:rsid w:val="00816E77"/>
    <w:rsid w:val="008175C0"/>
    <w:rsid w:val="0081789B"/>
    <w:rsid w:val="00817CD9"/>
    <w:rsid w:val="00817DF6"/>
    <w:rsid w:val="00817F4C"/>
    <w:rsid w:val="008200C5"/>
    <w:rsid w:val="00820269"/>
    <w:rsid w:val="00820597"/>
    <w:rsid w:val="00820B69"/>
    <w:rsid w:val="00820D7E"/>
    <w:rsid w:val="00820E82"/>
    <w:rsid w:val="00820EBE"/>
    <w:rsid w:val="00820FC3"/>
    <w:rsid w:val="0082137C"/>
    <w:rsid w:val="00821507"/>
    <w:rsid w:val="00821739"/>
    <w:rsid w:val="00821813"/>
    <w:rsid w:val="0082184F"/>
    <w:rsid w:val="008218B9"/>
    <w:rsid w:val="00821A90"/>
    <w:rsid w:val="00821EDC"/>
    <w:rsid w:val="00821F21"/>
    <w:rsid w:val="008220BF"/>
    <w:rsid w:val="00822405"/>
    <w:rsid w:val="00822464"/>
    <w:rsid w:val="008227CF"/>
    <w:rsid w:val="00822C8B"/>
    <w:rsid w:val="00822F11"/>
    <w:rsid w:val="0082305A"/>
    <w:rsid w:val="00823738"/>
    <w:rsid w:val="00823B6D"/>
    <w:rsid w:val="00824C51"/>
    <w:rsid w:val="00824DDC"/>
    <w:rsid w:val="00824FD5"/>
    <w:rsid w:val="00825312"/>
    <w:rsid w:val="00825750"/>
    <w:rsid w:val="00826113"/>
    <w:rsid w:val="00826132"/>
    <w:rsid w:val="00826165"/>
    <w:rsid w:val="0082662B"/>
    <w:rsid w:val="00826F95"/>
    <w:rsid w:val="00827080"/>
    <w:rsid w:val="00827487"/>
    <w:rsid w:val="008278AC"/>
    <w:rsid w:val="00827A5A"/>
    <w:rsid w:val="00827D6D"/>
    <w:rsid w:val="00830354"/>
    <w:rsid w:val="0083052A"/>
    <w:rsid w:val="00830FDA"/>
    <w:rsid w:val="00831AFB"/>
    <w:rsid w:val="0083202D"/>
    <w:rsid w:val="008322C3"/>
    <w:rsid w:val="00832464"/>
    <w:rsid w:val="00832528"/>
    <w:rsid w:val="008326E7"/>
    <w:rsid w:val="00832D06"/>
    <w:rsid w:val="00832D64"/>
    <w:rsid w:val="0083309B"/>
    <w:rsid w:val="0083327B"/>
    <w:rsid w:val="0083337F"/>
    <w:rsid w:val="008333C1"/>
    <w:rsid w:val="0083342B"/>
    <w:rsid w:val="0083344E"/>
    <w:rsid w:val="008338E1"/>
    <w:rsid w:val="00833F58"/>
    <w:rsid w:val="0083412F"/>
    <w:rsid w:val="00834327"/>
    <w:rsid w:val="008345B3"/>
    <w:rsid w:val="00834E28"/>
    <w:rsid w:val="00834F41"/>
    <w:rsid w:val="00834F84"/>
    <w:rsid w:val="00834FEE"/>
    <w:rsid w:val="0083542C"/>
    <w:rsid w:val="0083546A"/>
    <w:rsid w:val="008357FD"/>
    <w:rsid w:val="0083591E"/>
    <w:rsid w:val="00835EBD"/>
    <w:rsid w:val="00835F04"/>
    <w:rsid w:val="00836021"/>
    <w:rsid w:val="0083608B"/>
    <w:rsid w:val="008362F0"/>
    <w:rsid w:val="0083632D"/>
    <w:rsid w:val="008365EC"/>
    <w:rsid w:val="00836BB3"/>
    <w:rsid w:val="00836C84"/>
    <w:rsid w:val="0083711C"/>
    <w:rsid w:val="00837203"/>
    <w:rsid w:val="00837264"/>
    <w:rsid w:val="0083740C"/>
    <w:rsid w:val="00837559"/>
    <w:rsid w:val="00837927"/>
    <w:rsid w:val="00837A5B"/>
    <w:rsid w:val="00837B72"/>
    <w:rsid w:val="00837C0C"/>
    <w:rsid w:val="008401A6"/>
    <w:rsid w:val="008403A7"/>
    <w:rsid w:val="00840624"/>
    <w:rsid w:val="008406AD"/>
    <w:rsid w:val="008419BE"/>
    <w:rsid w:val="008421D2"/>
    <w:rsid w:val="00842217"/>
    <w:rsid w:val="00842451"/>
    <w:rsid w:val="00842585"/>
    <w:rsid w:val="00842C56"/>
    <w:rsid w:val="0084341B"/>
    <w:rsid w:val="00843440"/>
    <w:rsid w:val="008435CB"/>
    <w:rsid w:val="008437A5"/>
    <w:rsid w:val="00844049"/>
    <w:rsid w:val="00844131"/>
    <w:rsid w:val="008441D0"/>
    <w:rsid w:val="00844600"/>
    <w:rsid w:val="008446F1"/>
    <w:rsid w:val="008447BF"/>
    <w:rsid w:val="00844FDA"/>
    <w:rsid w:val="00845032"/>
    <w:rsid w:val="008450F2"/>
    <w:rsid w:val="0084514B"/>
    <w:rsid w:val="00845DD6"/>
    <w:rsid w:val="00845ECA"/>
    <w:rsid w:val="00845F98"/>
    <w:rsid w:val="00846367"/>
    <w:rsid w:val="00846C55"/>
    <w:rsid w:val="00847078"/>
    <w:rsid w:val="0084776E"/>
    <w:rsid w:val="00847952"/>
    <w:rsid w:val="00847C39"/>
    <w:rsid w:val="008501B4"/>
    <w:rsid w:val="0085058E"/>
    <w:rsid w:val="008505CE"/>
    <w:rsid w:val="0085070B"/>
    <w:rsid w:val="00850DC3"/>
    <w:rsid w:val="0085109F"/>
    <w:rsid w:val="00851619"/>
    <w:rsid w:val="00851881"/>
    <w:rsid w:val="008518E3"/>
    <w:rsid w:val="00851A8A"/>
    <w:rsid w:val="0085207C"/>
    <w:rsid w:val="0085214F"/>
    <w:rsid w:val="0085254C"/>
    <w:rsid w:val="008527AE"/>
    <w:rsid w:val="00852BFD"/>
    <w:rsid w:val="008531AD"/>
    <w:rsid w:val="0085386C"/>
    <w:rsid w:val="00854849"/>
    <w:rsid w:val="00854BA8"/>
    <w:rsid w:val="008552D9"/>
    <w:rsid w:val="0085568E"/>
    <w:rsid w:val="008557AC"/>
    <w:rsid w:val="008558B0"/>
    <w:rsid w:val="00856089"/>
    <w:rsid w:val="008561B6"/>
    <w:rsid w:val="00856C01"/>
    <w:rsid w:val="00856DF5"/>
    <w:rsid w:val="0085700E"/>
    <w:rsid w:val="0085714F"/>
    <w:rsid w:val="00857327"/>
    <w:rsid w:val="00857498"/>
    <w:rsid w:val="00857708"/>
    <w:rsid w:val="008601E5"/>
    <w:rsid w:val="008602CF"/>
    <w:rsid w:val="00860436"/>
    <w:rsid w:val="0086072E"/>
    <w:rsid w:val="008609F3"/>
    <w:rsid w:val="00860A45"/>
    <w:rsid w:val="00860CA0"/>
    <w:rsid w:val="00860D06"/>
    <w:rsid w:val="00861274"/>
    <w:rsid w:val="00861A0D"/>
    <w:rsid w:val="00862265"/>
    <w:rsid w:val="00863110"/>
    <w:rsid w:val="00863136"/>
    <w:rsid w:val="008634BD"/>
    <w:rsid w:val="00863B02"/>
    <w:rsid w:val="00863B33"/>
    <w:rsid w:val="00863E03"/>
    <w:rsid w:val="00864B84"/>
    <w:rsid w:val="00864C2D"/>
    <w:rsid w:val="00864D64"/>
    <w:rsid w:val="00864E18"/>
    <w:rsid w:val="00864E1D"/>
    <w:rsid w:val="00865467"/>
    <w:rsid w:val="00865666"/>
    <w:rsid w:val="00865717"/>
    <w:rsid w:val="008659E1"/>
    <w:rsid w:val="00865B3B"/>
    <w:rsid w:val="00866137"/>
    <w:rsid w:val="008669B4"/>
    <w:rsid w:val="00866C6B"/>
    <w:rsid w:val="00866D39"/>
    <w:rsid w:val="00866D93"/>
    <w:rsid w:val="0086738E"/>
    <w:rsid w:val="00867479"/>
    <w:rsid w:val="0086760D"/>
    <w:rsid w:val="00867A6C"/>
    <w:rsid w:val="00867C37"/>
    <w:rsid w:val="00867F93"/>
    <w:rsid w:val="008702C1"/>
    <w:rsid w:val="008702FD"/>
    <w:rsid w:val="0087050E"/>
    <w:rsid w:val="0087052E"/>
    <w:rsid w:val="00870D18"/>
    <w:rsid w:val="00870D74"/>
    <w:rsid w:val="00870DB0"/>
    <w:rsid w:val="00870EC5"/>
    <w:rsid w:val="00871382"/>
    <w:rsid w:val="008715B8"/>
    <w:rsid w:val="00871870"/>
    <w:rsid w:val="00871898"/>
    <w:rsid w:val="00871AAD"/>
    <w:rsid w:val="00871F15"/>
    <w:rsid w:val="0087205E"/>
    <w:rsid w:val="00872337"/>
    <w:rsid w:val="008725A3"/>
    <w:rsid w:val="0087278D"/>
    <w:rsid w:val="008728EF"/>
    <w:rsid w:val="00872EE6"/>
    <w:rsid w:val="00873204"/>
    <w:rsid w:val="008734CA"/>
    <w:rsid w:val="00873545"/>
    <w:rsid w:val="008737A4"/>
    <w:rsid w:val="00874618"/>
    <w:rsid w:val="008746B6"/>
    <w:rsid w:val="008748AB"/>
    <w:rsid w:val="00874CD0"/>
    <w:rsid w:val="008752CB"/>
    <w:rsid w:val="0087557C"/>
    <w:rsid w:val="00875795"/>
    <w:rsid w:val="00875828"/>
    <w:rsid w:val="00875E4D"/>
    <w:rsid w:val="0087623E"/>
    <w:rsid w:val="00876615"/>
    <w:rsid w:val="00876693"/>
    <w:rsid w:val="0087677B"/>
    <w:rsid w:val="00876B70"/>
    <w:rsid w:val="00876EE2"/>
    <w:rsid w:val="00876FA9"/>
    <w:rsid w:val="008770E1"/>
    <w:rsid w:val="00877734"/>
    <w:rsid w:val="00877FC2"/>
    <w:rsid w:val="008806BA"/>
    <w:rsid w:val="00880B0A"/>
    <w:rsid w:val="00880BA6"/>
    <w:rsid w:val="00880CEB"/>
    <w:rsid w:val="0088121B"/>
    <w:rsid w:val="00881436"/>
    <w:rsid w:val="00881E55"/>
    <w:rsid w:val="008823FB"/>
    <w:rsid w:val="0088247C"/>
    <w:rsid w:val="00882B93"/>
    <w:rsid w:val="00882BC7"/>
    <w:rsid w:val="00882BE9"/>
    <w:rsid w:val="00882CC0"/>
    <w:rsid w:val="00882E7A"/>
    <w:rsid w:val="008835F0"/>
    <w:rsid w:val="008836C9"/>
    <w:rsid w:val="00884270"/>
    <w:rsid w:val="00884668"/>
    <w:rsid w:val="00884887"/>
    <w:rsid w:val="00884F37"/>
    <w:rsid w:val="008850B4"/>
    <w:rsid w:val="0088510C"/>
    <w:rsid w:val="008854EC"/>
    <w:rsid w:val="00885775"/>
    <w:rsid w:val="00885FCD"/>
    <w:rsid w:val="0088692D"/>
    <w:rsid w:val="008870CD"/>
    <w:rsid w:val="0088717D"/>
    <w:rsid w:val="00887234"/>
    <w:rsid w:val="0088779C"/>
    <w:rsid w:val="008903DE"/>
    <w:rsid w:val="00890415"/>
    <w:rsid w:val="00890B5B"/>
    <w:rsid w:val="0089127A"/>
    <w:rsid w:val="0089136C"/>
    <w:rsid w:val="00891389"/>
    <w:rsid w:val="00891484"/>
    <w:rsid w:val="00891C64"/>
    <w:rsid w:val="00891CCD"/>
    <w:rsid w:val="00891E39"/>
    <w:rsid w:val="00892161"/>
    <w:rsid w:val="0089239D"/>
    <w:rsid w:val="00892419"/>
    <w:rsid w:val="00893236"/>
    <w:rsid w:val="008932DE"/>
    <w:rsid w:val="00893342"/>
    <w:rsid w:val="008936B5"/>
    <w:rsid w:val="008937E6"/>
    <w:rsid w:val="00893931"/>
    <w:rsid w:val="00893B86"/>
    <w:rsid w:val="00893E82"/>
    <w:rsid w:val="00894323"/>
    <w:rsid w:val="008944AA"/>
    <w:rsid w:val="00894763"/>
    <w:rsid w:val="00894A1E"/>
    <w:rsid w:val="00894E4D"/>
    <w:rsid w:val="008953FF"/>
    <w:rsid w:val="0089540C"/>
    <w:rsid w:val="008957F9"/>
    <w:rsid w:val="00895DCA"/>
    <w:rsid w:val="00895EC5"/>
    <w:rsid w:val="008962FE"/>
    <w:rsid w:val="00896342"/>
    <w:rsid w:val="00896BB6"/>
    <w:rsid w:val="00896CCB"/>
    <w:rsid w:val="00896E04"/>
    <w:rsid w:val="00896E44"/>
    <w:rsid w:val="008971FE"/>
    <w:rsid w:val="008A006B"/>
    <w:rsid w:val="008A0851"/>
    <w:rsid w:val="008A0864"/>
    <w:rsid w:val="008A08DD"/>
    <w:rsid w:val="008A0926"/>
    <w:rsid w:val="008A0CDC"/>
    <w:rsid w:val="008A0E98"/>
    <w:rsid w:val="008A1233"/>
    <w:rsid w:val="008A15DD"/>
    <w:rsid w:val="008A191F"/>
    <w:rsid w:val="008A1E4C"/>
    <w:rsid w:val="008A25EB"/>
    <w:rsid w:val="008A2772"/>
    <w:rsid w:val="008A2B70"/>
    <w:rsid w:val="008A2C4C"/>
    <w:rsid w:val="008A2D6F"/>
    <w:rsid w:val="008A2E38"/>
    <w:rsid w:val="008A2F1E"/>
    <w:rsid w:val="008A30F2"/>
    <w:rsid w:val="008A3194"/>
    <w:rsid w:val="008A33B0"/>
    <w:rsid w:val="008A36E2"/>
    <w:rsid w:val="008A3DEB"/>
    <w:rsid w:val="008A3E2F"/>
    <w:rsid w:val="008A3ED8"/>
    <w:rsid w:val="008A491F"/>
    <w:rsid w:val="008A4A3C"/>
    <w:rsid w:val="008A4B2F"/>
    <w:rsid w:val="008A5A89"/>
    <w:rsid w:val="008A5B12"/>
    <w:rsid w:val="008A5C7A"/>
    <w:rsid w:val="008A5ECC"/>
    <w:rsid w:val="008A613B"/>
    <w:rsid w:val="008A6521"/>
    <w:rsid w:val="008A6601"/>
    <w:rsid w:val="008A6B7D"/>
    <w:rsid w:val="008A7295"/>
    <w:rsid w:val="008B01E8"/>
    <w:rsid w:val="008B023D"/>
    <w:rsid w:val="008B0465"/>
    <w:rsid w:val="008B0CB2"/>
    <w:rsid w:val="008B0D40"/>
    <w:rsid w:val="008B1223"/>
    <w:rsid w:val="008B1358"/>
    <w:rsid w:val="008B16C3"/>
    <w:rsid w:val="008B18EE"/>
    <w:rsid w:val="008B1A3C"/>
    <w:rsid w:val="008B20BC"/>
    <w:rsid w:val="008B229B"/>
    <w:rsid w:val="008B2316"/>
    <w:rsid w:val="008B2371"/>
    <w:rsid w:val="008B2EC8"/>
    <w:rsid w:val="008B2F25"/>
    <w:rsid w:val="008B33BB"/>
    <w:rsid w:val="008B3473"/>
    <w:rsid w:val="008B35FC"/>
    <w:rsid w:val="008B3787"/>
    <w:rsid w:val="008B37AC"/>
    <w:rsid w:val="008B42CA"/>
    <w:rsid w:val="008B42E3"/>
    <w:rsid w:val="008B4901"/>
    <w:rsid w:val="008B4C1E"/>
    <w:rsid w:val="008B545F"/>
    <w:rsid w:val="008B59CC"/>
    <w:rsid w:val="008B61EF"/>
    <w:rsid w:val="008B657F"/>
    <w:rsid w:val="008B660A"/>
    <w:rsid w:val="008B67A5"/>
    <w:rsid w:val="008B688F"/>
    <w:rsid w:val="008B6DAA"/>
    <w:rsid w:val="008B6FC6"/>
    <w:rsid w:val="008B726C"/>
    <w:rsid w:val="008B765E"/>
    <w:rsid w:val="008B76E7"/>
    <w:rsid w:val="008B7A33"/>
    <w:rsid w:val="008BD67F"/>
    <w:rsid w:val="008C041F"/>
    <w:rsid w:val="008C0586"/>
    <w:rsid w:val="008C06F3"/>
    <w:rsid w:val="008C0B51"/>
    <w:rsid w:val="008C1039"/>
    <w:rsid w:val="008C10A9"/>
    <w:rsid w:val="008C1630"/>
    <w:rsid w:val="008C1656"/>
    <w:rsid w:val="008C1C10"/>
    <w:rsid w:val="008C1D2B"/>
    <w:rsid w:val="008C20B5"/>
    <w:rsid w:val="008C2231"/>
    <w:rsid w:val="008C23F6"/>
    <w:rsid w:val="008C2AF9"/>
    <w:rsid w:val="008C2E1C"/>
    <w:rsid w:val="008C33C4"/>
    <w:rsid w:val="008C359A"/>
    <w:rsid w:val="008C396C"/>
    <w:rsid w:val="008C3A96"/>
    <w:rsid w:val="008C3C11"/>
    <w:rsid w:val="008C4056"/>
    <w:rsid w:val="008C41B3"/>
    <w:rsid w:val="008C43BD"/>
    <w:rsid w:val="008C47D1"/>
    <w:rsid w:val="008C4AA1"/>
    <w:rsid w:val="008C4DA7"/>
    <w:rsid w:val="008C4FDE"/>
    <w:rsid w:val="008C5242"/>
    <w:rsid w:val="008C59E6"/>
    <w:rsid w:val="008C5C73"/>
    <w:rsid w:val="008C5FB2"/>
    <w:rsid w:val="008C6049"/>
    <w:rsid w:val="008C648B"/>
    <w:rsid w:val="008C673C"/>
    <w:rsid w:val="008C6C25"/>
    <w:rsid w:val="008C7444"/>
    <w:rsid w:val="008C7926"/>
    <w:rsid w:val="008C7B3C"/>
    <w:rsid w:val="008D04D7"/>
    <w:rsid w:val="008D0541"/>
    <w:rsid w:val="008D08FB"/>
    <w:rsid w:val="008D0F5C"/>
    <w:rsid w:val="008D1410"/>
    <w:rsid w:val="008D1746"/>
    <w:rsid w:val="008D191E"/>
    <w:rsid w:val="008D1A90"/>
    <w:rsid w:val="008D1D47"/>
    <w:rsid w:val="008D1F0C"/>
    <w:rsid w:val="008D2571"/>
    <w:rsid w:val="008D34E1"/>
    <w:rsid w:val="008D354B"/>
    <w:rsid w:val="008D3750"/>
    <w:rsid w:val="008D37D4"/>
    <w:rsid w:val="008D3AA8"/>
    <w:rsid w:val="008D4027"/>
    <w:rsid w:val="008D4121"/>
    <w:rsid w:val="008D45DC"/>
    <w:rsid w:val="008D47EF"/>
    <w:rsid w:val="008D4837"/>
    <w:rsid w:val="008D49E4"/>
    <w:rsid w:val="008D4C8B"/>
    <w:rsid w:val="008D4CC8"/>
    <w:rsid w:val="008D4D0F"/>
    <w:rsid w:val="008D4DA0"/>
    <w:rsid w:val="008D4DA6"/>
    <w:rsid w:val="008D4F02"/>
    <w:rsid w:val="008D537B"/>
    <w:rsid w:val="008D575E"/>
    <w:rsid w:val="008D58E1"/>
    <w:rsid w:val="008D5A86"/>
    <w:rsid w:val="008D5AA6"/>
    <w:rsid w:val="008D6290"/>
    <w:rsid w:val="008D6EF6"/>
    <w:rsid w:val="008D6FD8"/>
    <w:rsid w:val="008D7266"/>
    <w:rsid w:val="008D7330"/>
    <w:rsid w:val="008D78ED"/>
    <w:rsid w:val="008D7A0D"/>
    <w:rsid w:val="008D7B46"/>
    <w:rsid w:val="008D7EC1"/>
    <w:rsid w:val="008D7F1E"/>
    <w:rsid w:val="008E15C6"/>
    <w:rsid w:val="008E194A"/>
    <w:rsid w:val="008E1C67"/>
    <w:rsid w:val="008E20C7"/>
    <w:rsid w:val="008E2CB9"/>
    <w:rsid w:val="008E302B"/>
    <w:rsid w:val="008E4067"/>
    <w:rsid w:val="008E41F1"/>
    <w:rsid w:val="008E45AA"/>
    <w:rsid w:val="008E460A"/>
    <w:rsid w:val="008E4725"/>
    <w:rsid w:val="008E4867"/>
    <w:rsid w:val="008E4C6A"/>
    <w:rsid w:val="008E4F6F"/>
    <w:rsid w:val="008E5121"/>
    <w:rsid w:val="008E533A"/>
    <w:rsid w:val="008E5A93"/>
    <w:rsid w:val="008E5B71"/>
    <w:rsid w:val="008E62EB"/>
    <w:rsid w:val="008E6681"/>
    <w:rsid w:val="008E672C"/>
    <w:rsid w:val="008E67FC"/>
    <w:rsid w:val="008E6A82"/>
    <w:rsid w:val="008E6C20"/>
    <w:rsid w:val="008E72A1"/>
    <w:rsid w:val="008E7802"/>
    <w:rsid w:val="008E7A05"/>
    <w:rsid w:val="008E7E30"/>
    <w:rsid w:val="008E7E3C"/>
    <w:rsid w:val="008E7FC8"/>
    <w:rsid w:val="008F08A6"/>
    <w:rsid w:val="008F0942"/>
    <w:rsid w:val="008F0B9C"/>
    <w:rsid w:val="008F125C"/>
    <w:rsid w:val="008F19BE"/>
    <w:rsid w:val="008F24CC"/>
    <w:rsid w:val="008F287F"/>
    <w:rsid w:val="008F29A4"/>
    <w:rsid w:val="008F332B"/>
    <w:rsid w:val="008F33CF"/>
    <w:rsid w:val="008F3606"/>
    <w:rsid w:val="008F372F"/>
    <w:rsid w:val="008F3C02"/>
    <w:rsid w:val="008F4486"/>
    <w:rsid w:val="008F48A8"/>
    <w:rsid w:val="008F4F85"/>
    <w:rsid w:val="008F5227"/>
    <w:rsid w:val="008F5426"/>
    <w:rsid w:val="008F5427"/>
    <w:rsid w:val="008F5D29"/>
    <w:rsid w:val="008F5DFE"/>
    <w:rsid w:val="008F657B"/>
    <w:rsid w:val="008F66AA"/>
    <w:rsid w:val="008F6A76"/>
    <w:rsid w:val="008F6FBC"/>
    <w:rsid w:val="008F731F"/>
    <w:rsid w:val="008F7512"/>
    <w:rsid w:val="008F753A"/>
    <w:rsid w:val="008F79F1"/>
    <w:rsid w:val="008F7DA3"/>
    <w:rsid w:val="008F7F8B"/>
    <w:rsid w:val="0090012F"/>
    <w:rsid w:val="00900355"/>
    <w:rsid w:val="0090042A"/>
    <w:rsid w:val="009004D0"/>
    <w:rsid w:val="00900525"/>
    <w:rsid w:val="00900971"/>
    <w:rsid w:val="00900AD6"/>
    <w:rsid w:val="00900EE5"/>
    <w:rsid w:val="00901082"/>
    <w:rsid w:val="00901529"/>
    <w:rsid w:val="00902011"/>
    <w:rsid w:val="00902758"/>
    <w:rsid w:val="00902817"/>
    <w:rsid w:val="00902870"/>
    <w:rsid w:val="009028A4"/>
    <w:rsid w:val="00902AAD"/>
    <w:rsid w:val="00902C9F"/>
    <w:rsid w:val="00902CE1"/>
    <w:rsid w:val="009031EA"/>
    <w:rsid w:val="0090368D"/>
    <w:rsid w:val="00903F12"/>
    <w:rsid w:val="00904145"/>
    <w:rsid w:val="009041B3"/>
    <w:rsid w:val="009042FC"/>
    <w:rsid w:val="00904754"/>
    <w:rsid w:val="00904A1D"/>
    <w:rsid w:val="00904D3E"/>
    <w:rsid w:val="00904E6E"/>
    <w:rsid w:val="00904F9B"/>
    <w:rsid w:val="009059AD"/>
    <w:rsid w:val="00905B42"/>
    <w:rsid w:val="009066F0"/>
    <w:rsid w:val="009067F6"/>
    <w:rsid w:val="00906A5A"/>
    <w:rsid w:val="00906B02"/>
    <w:rsid w:val="00906B92"/>
    <w:rsid w:val="0090760B"/>
    <w:rsid w:val="009077B4"/>
    <w:rsid w:val="009079D7"/>
    <w:rsid w:val="00907B1E"/>
    <w:rsid w:val="00907E5B"/>
    <w:rsid w:val="00907FD1"/>
    <w:rsid w:val="00907FEE"/>
    <w:rsid w:val="00910459"/>
    <w:rsid w:val="009105A0"/>
    <w:rsid w:val="00910CAE"/>
    <w:rsid w:val="00910E26"/>
    <w:rsid w:val="009111BE"/>
    <w:rsid w:val="009115BE"/>
    <w:rsid w:val="0091187D"/>
    <w:rsid w:val="00911A3D"/>
    <w:rsid w:val="00911AD9"/>
    <w:rsid w:val="00912144"/>
    <w:rsid w:val="0091284D"/>
    <w:rsid w:val="00912A72"/>
    <w:rsid w:val="00912AB8"/>
    <w:rsid w:val="00913479"/>
    <w:rsid w:val="0091347E"/>
    <w:rsid w:val="009136FE"/>
    <w:rsid w:val="00913F2B"/>
    <w:rsid w:val="0091429D"/>
    <w:rsid w:val="00914602"/>
    <w:rsid w:val="00914C93"/>
    <w:rsid w:val="00915140"/>
    <w:rsid w:val="00915480"/>
    <w:rsid w:val="00915597"/>
    <w:rsid w:val="009157C1"/>
    <w:rsid w:val="009160BD"/>
    <w:rsid w:val="0091649B"/>
    <w:rsid w:val="009164D0"/>
    <w:rsid w:val="00916A20"/>
    <w:rsid w:val="0091736E"/>
    <w:rsid w:val="009175DF"/>
    <w:rsid w:val="009177E1"/>
    <w:rsid w:val="0091785B"/>
    <w:rsid w:val="00917926"/>
    <w:rsid w:val="00917982"/>
    <w:rsid w:val="00917C1C"/>
    <w:rsid w:val="00917D36"/>
    <w:rsid w:val="00917DB1"/>
    <w:rsid w:val="00920003"/>
    <w:rsid w:val="0092018B"/>
    <w:rsid w:val="00921086"/>
    <w:rsid w:val="0092113D"/>
    <w:rsid w:val="0092153B"/>
    <w:rsid w:val="00921631"/>
    <w:rsid w:val="009216A9"/>
    <w:rsid w:val="00921748"/>
    <w:rsid w:val="00921972"/>
    <w:rsid w:val="0092224D"/>
    <w:rsid w:val="009222C0"/>
    <w:rsid w:val="00922509"/>
    <w:rsid w:val="00922AB8"/>
    <w:rsid w:val="00922C63"/>
    <w:rsid w:val="00922D3C"/>
    <w:rsid w:val="0092303F"/>
    <w:rsid w:val="009236C2"/>
    <w:rsid w:val="009239CD"/>
    <w:rsid w:val="00923BEF"/>
    <w:rsid w:val="009241EE"/>
    <w:rsid w:val="009247AC"/>
    <w:rsid w:val="0092496B"/>
    <w:rsid w:val="00924AD0"/>
    <w:rsid w:val="00925396"/>
    <w:rsid w:val="00925816"/>
    <w:rsid w:val="0092596A"/>
    <w:rsid w:val="00925A7F"/>
    <w:rsid w:val="00925E2B"/>
    <w:rsid w:val="0092608B"/>
    <w:rsid w:val="009260F9"/>
    <w:rsid w:val="0092647D"/>
    <w:rsid w:val="0092662D"/>
    <w:rsid w:val="00926946"/>
    <w:rsid w:val="00926ED1"/>
    <w:rsid w:val="00927288"/>
    <w:rsid w:val="00927347"/>
    <w:rsid w:val="009274C3"/>
    <w:rsid w:val="00927801"/>
    <w:rsid w:val="00927E3E"/>
    <w:rsid w:val="0092AD79"/>
    <w:rsid w:val="00930463"/>
    <w:rsid w:val="009304EB"/>
    <w:rsid w:val="009317AC"/>
    <w:rsid w:val="00931884"/>
    <w:rsid w:val="00931BCE"/>
    <w:rsid w:val="00931CDC"/>
    <w:rsid w:val="009324CC"/>
    <w:rsid w:val="0093279E"/>
    <w:rsid w:val="00932B7F"/>
    <w:rsid w:val="00933525"/>
    <w:rsid w:val="009335D0"/>
    <w:rsid w:val="00933C20"/>
    <w:rsid w:val="00933D2F"/>
    <w:rsid w:val="00934239"/>
    <w:rsid w:val="00934270"/>
    <w:rsid w:val="00934745"/>
    <w:rsid w:val="009349F5"/>
    <w:rsid w:val="0093523C"/>
    <w:rsid w:val="00935504"/>
    <w:rsid w:val="00935768"/>
    <w:rsid w:val="00935784"/>
    <w:rsid w:val="00935989"/>
    <w:rsid w:val="00935993"/>
    <w:rsid w:val="0093607D"/>
    <w:rsid w:val="009360A5"/>
    <w:rsid w:val="009362D9"/>
    <w:rsid w:val="009363A4"/>
    <w:rsid w:val="00936688"/>
    <w:rsid w:val="00936E58"/>
    <w:rsid w:val="00937DCD"/>
    <w:rsid w:val="00940E1A"/>
    <w:rsid w:val="00940E87"/>
    <w:rsid w:val="00940F7C"/>
    <w:rsid w:val="0094122C"/>
    <w:rsid w:val="00941E67"/>
    <w:rsid w:val="009422F1"/>
    <w:rsid w:val="009424EA"/>
    <w:rsid w:val="009425CC"/>
    <w:rsid w:val="00942967"/>
    <w:rsid w:val="00942CAB"/>
    <w:rsid w:val="009436EC"/>
    <w:rsid w:val="009438A6"/>
    <w:rsid w:val="00943AEA"/>
    <w:rsid w:val="00943CB3"/>
    <w:rsid w:val="00943CD6"/>
    <w:rsid w:val="00943D53"/>
    <w:rsid w:val="00943E22"/>
    <w:rsid w:val="00943EC0"/>
    <w:rsid w:val="00943F9B"/>
    <w:rsid w:val="00944390"/>
    <w:rsid w:val="009443CB"/>
    <w:rsid w:val="00944577"/>
    <w:rsid w:val="0094470F"/>
    <w:rsid w:val="00944CA1"/>
    <w:rsid w:val="009451A1"/>
    <w:rsid w:val="00945312"/>
    <w:rsid w:val="009453F2"/>
    <w:rsid w:val="00945735"/>
    <w:rsid w:val="00946167"/>
    <w:rsid w:val="00946545"/>
    <w:rsid w:val="00946598"/>
    <w:rsid w:val="009472E9"/>
    <w:rsid w:val="00947348"/>
    <w:rsid w:val="009473C2"/>
    <w:rsid w:val="009473C5"/>
    <w:rsid w:val="00947734"/>
    <w:rsid w:val="00947793"/>
    <w:rsid w:val="00950053"/>
    <w:rsid w:val="009500F8"/>
    <w:rsid w:val="00950167"/>
    <w:rsid w:val="009504F3"/>
    <w:rsid w:val="009513C9"/>
    <w:rsid w:val="009518FC"/>
    <w:rsid w:val="00951D9E"/>
    <w:rsid w:val="009525CA"/>
    <w:rsid w:val="009527AD"/>
    <w:rsid w:val="00952807"/>
    <w:rsid w:val="00952B41"/>
    <w:rsid w:val="00952C81"/>
    <w:rsid w:val="00952D6F"/>
    <w:rsid w:val="00953902"/>
    <w:rsid w:val="00953990"/>
    <w:rsid w:val="009540A1"/>
    <w:rsid w:val="00954579"/>
    <w:rsid w:val="009546DF"/>
    <w:rsid w:val="00955221"/>
    <w:rsid w:val="009552D9"/>
    <w:rsid w:val="00955325"/>
    <w:rsid w:val="009554BF"/>
    <w:rsid w:val="00955575"/>
    <w:rsid w:val="009558D7"/>
    <w:rsid w:val="009559F1"/>
    <w:rsid w:val="00955DBA"/>
    <w:rsid w:val="00956437"/>
    <w:rsid w:val="0095673D"/>
    <w:rsid w:val="00956FE7"/>
    <w:rsid w:val="009579B9"/>
    <w:rsid w:val="00960236"/>
    <w:rsid w:val="0096023D"/>
    <w:rsid w:val="009604B5"/>
    <w:rsid w:val="00960724"/>
    <w:rsid w:val="00960881"/>
    <w:rsid w:val="00960A61"/>
    <w:rsid w:val="00960B01"/>
    <w:rsid w:val="00960C7A"/>
    <w:rsid w:val="00960CED"/>
    <w:rsid w:val="00960F19"/>
    <w:rsid w:val="00961862"/>
    <w:rsid w:val="0096189A"/>
    <w:rsid w:val="00961E2E"/>
    <w:rsid w:val="0096206F"/>
    <w:rsid w:val="00962080"/>
    <w:rsid w:val="0096234E"/>
    <w:rsid w:val="0096288F"/>
    <w:rsid w:val="00962911"/>
    <w:rsid w:val="00962DF3"/>
    <w:rsid w:val="00963C65"/>
    <w:rsid w:val="00963DA0"/>
    <w:rsid w:val="00964224"/>
    <w:rsid w:val="00964603"/>
    <w:rsid w:val="00964985"/>
    <w:rsid w:val="00964C28"/>
    <w:rsid w:val="00964D2B"/>
    <w:rsid w:val="0096559D"/>
    <w:rsid w:val="00965BBE"/>
    <w:rsid w:val="00965C77"/>
    <w:rsid w:val="00965CBC"/>
    <w:rsid w:val="00965ED1"/>
    <w:rsid w:val="00966080"/>
    <w:rsid w:val="0096633A"/>
    <w:rsid w:val="00966889"/>
    <w:rsid w:val="009669C6"/>
    <w:rsid w:val="00966AFB"/>
    <w:rsid w:val="00966D13"/>
    <w:rsid w:val="009670EB"/>
    <w:rsid w:val="009674EE"/>
    <w:rsid w:val="009675A2"/>
    <w:rsid w:val="009679B3"/>
    <w:rsid w:val="00967C0C"/>
    <w:rsid w:val="009700BA"/>
    <w:rsid w:val="0097060B"/>
    <w:rsid w:val="00970B5B"/>
    <w:rsid w:val="00970CF1"/>
    <w:rsid w:val="00970D17"/>
    <w:rsid w:val="00970D50"/>
    <w:rsid w:val="00970E88"/>
    <w:rsid w:val="00970F84"/>
    <w:rsid w:val="0097112E"/>
    <w:rsid w:val="00971358"/>
    <w:rsid w:val="00972191"/>
    <w:rsid w:val="0097412A"/>
    <w:rsid w:val="009741B1"/>
    <w:rsid w:val="0097430B"/>
    <w:rsid w:val="009747D1"/>
    <w:rsid w:val="00975241"/>
    <w:rsid w:val="00975485"/>
    <w:rsid w:val="00975640"/>
    <w:rsid w:val="00975A9B"/>
    <w:rsid w:val="0097619D"/>
    <w:rsid w:val="009761EC"/>
    <w:rsid w:val="009764F6"/>
    <w:rsid w:val="00976601"/>
    <w:rsid w:val="009766B7"/>
    <w:rsid w:val="009766DC"/>
    <w:rsid w:val="00976C0D"/>
    <w:rsid w:val="00977D93"/>
    <w:rsid w:val="00977EC7"/>
    <w:rsid w:val="00980005"/>
    <w:rsid w:val="009802D9"/>
    <w:rsid w:val="00980319"/>
    <w:rsid w:val="00980387"/>
    <w:rsid w:val="00980797"/>
    <w:rsid w:val="009807E4"/>
    <w:rsid w:val="009809F1"/>
    <w:rsid w:val="00981885"/>
    <w:rsid w:val="00981C2C"/>
    <w:rsid w:val="00981E58"/>
    <w:rsid w:val="00982CC6"/>
    <w:rsid w:val="00982CD4"/>
    <w:rsid w:val="00982E94"/>
    <w:rsid w:val="009832F7"/>
    <w:rsid w:val="009845CE"/>
    <w:rsid w:val="0098462A"/>
    <w:rsid w:val="0098466F"/>
    <w:rsid w:val="00984A57"/>
    <w:rsid w:val="009859EB"/>
    <w:rsid w:val="00985DF5"/>
    <w:rsid w:val="00986082"/>
    <w:rsid w:val="00986B1E"/>
    <w:rsid w:val="00987162"/>
    <w:rsid w:val="0098723D"/>
    <w:rsid w:val="0098727B"/>
    <w:rsid w:val="009872C2"/>
    <w:rsid w:val="009876B4"/>
    <w:rsid w:val="009879DB"/>
    <w:rsid w:val="00987E52"/>
    <w:rsid w:val="00987E5B"/>
    <w:rsid w:val="0098BC5E"/>
    <w:rsid w:val="00990245"/>
    <w:rsid w:val="009909CE"/>
    <w:rsid w:val="00990C65"/>
    <w:rsid w:val="00990ED1"/>
    <w:rsid w:val="00991371"/>
    <w:rsid w:val="009918BB"/>
    <w:rsid w:val="00991A35"/>
    <w:rsid w:val="00991AA2"/>
    <w:rsid w:val="00991E4E"/>
    <w:rsid w:val="00991F26"/>
    <w:rsid w:val="00992577"/>
    <w:rsid w:val="009925A8"/>
    <w:rsid w:val="009925BF"/>
    <w:rsid w:val="009926B5"/>
    <w:rsid w:val="00992777"/>
    <w:rsid w:val="00992989"/>
    <w:rsid w:val="00992B63"/>
    <w:rsid w:val="00992B7B"/>
    <w:rsid w:val="00992C8A"/>
    <w:rsid w:val="00992EA5"/>
    <w:rsid w:val="009933AE"/>
    <w:rsid w:val="00993595"/>
    <w:rsid w:val="009937E9"/>
    <w:rsid w:val="0099383D"/>
    <w:rsid w:val="00993C43"/>
    <w:rsid w:val="00993DEF"/>
    <w:rsid w:val="00994151"/>
    <w:rsid w:val="009942E8"/>
    <w:rsid w:val="00994B41"/>
    <w:rsid w:val="00994F37"/>
    <w:rsid w:val="00995068"/>
    <w:rsid w:val="00995F3A"/>
    <w:rsid w:val="009964E6"/>
    <w:rsid w:val="009964FC"/>
    <w:rsid w:val="009968D6"/>
    <w:rsid w:val="00996A79"/>
    <w:rsid w:val="00996CA2"/>
    <w:rsid w:val="00997258"/>
    <w:rsid w:val="009973E8"/>
    <w:rsid w:val="00997587"/>
    <w:rsid w:val="00997621"/>
    <w:rsid w:val="0099763D"/>
    <w:rsid w:val="009976BD"/>
    <w:rsid w:val="009979C0"/>
    <w:rsid w:val="00997B86"/>
    <w:rsid w:val="00997F12"/>
    <w:rsid w:val="009A0058"/>
    <w:rsid w:val="009A03CF"/>
    <w:rsid w:val="009A0458"/>
    <w:rsid w:val="009A0953"/>
    <w:rsid w:val="009A0D75"/>
    <w:rsid w:val="009A1238"/>
    <w:rsid w:val="009A17A1"/>
    <w:rsid w:val="009A1950"/>
    <w:rsid w:val="009A198E"/>
    <w:rsid w:val="009A1A92"/>
    <w:rsid w:val="009A1D7A"/>
    <w:rsid w:val="009A1D9B"/>
    <w:rsid w:val="009A2676"/>
    <w:rsid w:val="009A2BE0"/>
    <w:rsid w:val="009A2EE7"/>
    <w:rsid w:val="009A30E3"/>
    <w:rsid w:val="009A3279"/>
    <w:rsid w:val="009A3623"/>
    <w:rsid w:val="009A36B7"/>
    <w:rsid w:val="009A3CDB"/>
    <w:rsid w:val="009A3F58"/>
    <w:rsid w:val="009A3FA3"/>
    <w:rsid w:val="009A4054"/>
    <w:rsid w:val="009A4421"/>
    <w:rsid w:val="009A4676"/>
    <w:rsid w:val="009A4E90"/>
    <w:rsid w:val="009A54F9"/>
    <w:rsid w:val="009A5646"/>
    <w:rsid w:val="009A56DF"/>
    <w:rsid w:val="009A598C"/>
    <w:rsid w:val="009A5A7B"/>
    <w:rsid w:val="009A5C06"/>
    <w:rsid w:val="009A5FC0"/>
    <w:rsid w:val="009A66C2"/>
    <w:rsid w:val="009A7169"/>
    <w:rsid w:val="009A7862"/>
    <w:rsid w:val="009A7AA0"/>
    <w:rsid w:val="009A7E4A"/>
    <w:rsid w:val="009A7ECA"/>
    <w:rsid w:val="009B06B7"/>
    <w:rsid w:val="009B06D3"/>
    <w:rsid w:val="009B0771"/>
    <w:rsid w:val="009B0FE5"/>
    <w:rsid w:val="009B1167"/>
    <w:rsid w:val="009B141A"/>
    <w:rsid w:val="009B14EB"/>
    <w:rsid w:val="009B1A92"/>
    <w:rsid w:val="009B1C8E"/>
    <w:rsid w:val="009B1D67"/>
    <w:rsid w:val="009B1D91"/>
    <w:rsid w:val="009B1DCF"/>
    <w:rsid w:val="009B1FE3"/>
    <w:rsid w:val="009B2623"/>
    <w:rsid w:val="009B2993"/>
    <w:rsid w:val="009B2A0E"/>
    <w:rsid w:val="009B2EEC"/>
    <w:rsid w:val="009B3249"/>
    <w:rsid w:val="009B32D2"/>
    <w:rsid w:val="009B3707"/>
    <w:rsid w:val="009B3811"/>
    <w:rsid w:val="009B395A"/>
    <w:rsid w:val="009B404F"/>
    <w:rsid w:val="009B4286"/>
    <w:rsid w:val="009B4600"/>
    <w:rsid w:val="009B4A0F"/>
    <w:rsid w:val="009B4C48"/>
    <w:rsid w:val="009B4E78"/>
    <w:rsid w:val="009B4FEA"/>
    <w:rsid w:val="009B5095"/>
    <w:rsid w:val="009B5216"/>
    <w:rsid w:val="009B59B5"/>
    <w:rsid w:val="009B5AFF"/>
    <w:rsid w:val="009B5C34"/>
    <w:rsid w:val="009B6D2D"/>
    <w:rsid w:val="009B729B"/>
    <w:rsid w:val="009B7499"/>
    <w:rsid w:val="009BB910"/>
    <w:rsid w:val="009C05AB"/>
    <w:rsid w:val="009C060F"/>
    <w:rsid w:val="009C0615"/>
    <w:rsid w:val="009C0960"/>
    <w:rsid w:val="009C097C"/>
    <w:rsid w:val="009C09D0"/>
    <w:rsid w:val="009C0A53"/>
    <w:rsid w:val="009C12B7"/>
    <w:rsid w:val="009C12C2"/>
    <w:rsid w:val="009C12E5"/>
    <w:rsid w:val="009C1982"/>
    <w:rsid w:val="009C1A79"/>
    <w:rsid w:val="009C208E"/>
    <w:rsid w:val="009C2A23"/>
    <w:rsid w:val="009C2E51"/>
    <w:rsid w:val="009C2EA9"/>
    <w:rsid w:val="009C3828"/>
    <w:rsid w:val="009C383C"/>
    <w:rsid w:val="009C38D6"/>
    <w:rsid w:val="009C3F48"/>
    <w:rsid w:val="009C416E"/>
    <w:rsid w:val="009C44CA"/>
    <w:rsid w:val="009C4BC9"/>
    <w:rsid w:val="009C5DBF"/>
    <w:rsid w:val="009C60C5"/>
    <w:rsid w:val="009C62BC"/>
    <w:rsid w:val="009C66C9"/>
    <w:rsid w:val="009C685E"/>
    <w:rsid w:val="009C700E"/>
    <w:rsid w:val="009C7091"/>
    <w:rsid w:val="009C7202"/>
    <w:rsid w:val="009C72BD"/>
    <w:rsid w:val="009C7442"/>
    <w:rsid w:val="009C7489"/>
    <w:rsid w:val="009C75F9"/>
    <w:rsid w:val="009C7EA5"/>
    <w:rsid w:val="009D00D2"/>
    <w:rsid w:val="009D0682"/>
    <w:rsid w:val="009D068B"/>
    <w:rsid w:val="009D095A"/>
    <w:rsid w:val="009D0AFA"/>
    <w:rsid w:val="009D1303"/>
    <w:rsid w:val="009D1475"/>
    <w:rsid w:val="009D15E3"/>
    <w:rsid w:val="009D1721"/>
    <w:rsid w:val="009D17A8"/>
    <w:rsid w:val="009D1C0C"/>
    <w:rsid w:val="009D1E08"/>
    <w:rsid w:val="009D1F14"/>
    <w:rsid w:val="009D23C1"/>
    <w:rsid w:val="009D2478"/>
    <w:rsid w:val="009D24CE"/>
    <w:rsid w:val="009D32F4"/>
    <w:rsid w:val="009D32FD"/>
    <w:rsid w:val="009D37F2"/>
    <w:rsid w:val="009D42FF"/>
    <w:rsid w:val="009D5066"/>
    <w:rsid w:val="009D5669"/>
    <w:rsid w:val="009D56D3"/>
    <w:rsid w:val="009D573F"/>
    <w:rsid w:val="009D6284"/>
    <w:rsid w:val="009D663E"/>
    <w:rsid w:val="009D6EB7"/>
    <w:rsid w:val="009D7121"/>
    <w:rsid w:val="009D72F6"/>
    <w:rsid w:val="009D73BE"/>
    <w:rsid w:val="009D75A7"/>
    <w:rsid w:val="009D7656"/>
    <w:rsid w:val="009D7B19"/>
    <w:rsid w:val="009D7E90"/>
    <w:rsid w:val="009E0310"/>
    <w:rsid w:val="009E03EB"/>
    <w:rsid w:val="009E052B"/>
    <w:rsid w:val="009E076D"/>
    <w:rsid w:val="009E0953"/>
    <w:rsid w:val="009E0AD5"/>
    <w:rsid w:val="009E0D44"/>
    <w:rsid w:val="009E0FF0"/>
    <w:rsid w:val="009E1134"/>
    <w:rsid w:val="009E12E6"/>
    <w:rsid w:val="009E1DD9"/>
    <w:rsid w:val="009E204B"/>
    <w:rsid w:val="009E2296"/>
    <w:rsid w:val="009E2C44"/>
    <w:rsid w:val="009E2F56"/>
    <w:rsid w:val="009E3688"/>
    <w:rsid w:val="009E3714"/>
    <w:rsid w:val="009E3A73"/>
    <w:rsid w:val="009E3D85"/>
    <w:rsid w:val="009E3E11"/>
    <w:rsid w:val="009E3FA4"/>
    <w:rsid w:val="009E4108"/>
    <w:rsid w:val="009E425C"/>
    <w:rsid w:val="009E44BF"/>
    <w:rsid w:val="009E4C62"/>
    <w:rsid w:val="009E5854"/>
    <w:rsid w:val="009E59A0"/>
    <w:rsid w:val="009E5BA5"/>
    <w:rsid w:val="009E5C04"/>
    <w:rsid w:val="009E5CFE"/>
    <w:rsid w:val="009E5F97"/>
    <w:rsid w:val="009E62F2"/>
    <w:rsid w:val="009E6A21"/>
    <w:rsid w:val="009E7324"/>
    <w:rsid w:val="009E743D"/>
    <w:rsid w:val="009E7B5C"/>
    <w:rsid w:val="009E7BBF"/>
    <w:rsid w:val="009E7C4A"/>
    <w:rsid w:val="009E7C73"/>
    <w:rsid w:val="009E7D93"/>
    <w:rsid w:val="009F0134"/>
    <w:rsid w:val="009F03E3"/>
    <w:rsid w:val="009F043F"/>
    <w:rsid w:val="009F141F"/>
    <w:rsid w:val="009F1479"/>
    <w:rsid w:val="009F14A3"/>
    <w:rsid w:val="009F1746"/>
    <w:rsid w:val="009F1954"/>
    <w:rsid w:val="009F19C7"/>
    <w:rsid w:val="009F1CB2"/>
    <w:rsid w:val="009F1D30"/>
    <w:rsid w:val="009F1DE7"/>
    <w:rsid w:val="009F204E"/>
    <w:rsid w:val="009F216E"/>
    <w:rsid w:val="009F2234"/>
    <w:rsid w:val="009F2DD6"/>
    <w:rsid w:val="009F315B"/>
    <w:rsid w:val="009F31AD"/>
    <w:rsid w:val="009F3719"/>
    <w:rsid w:val="009F3CBC"/>
    <w:rsid w:val="009F3E60"/>
    <w:rsid w:val="009F3FA7"/>
    <w:rsid w:val="009F400F"/>
    <w:rsid w:val="009F43CB"/>
    <w:rsid w:val="009F4994"/>
    <w:rsid w:val="009F5BA0"/>
    <w:rsid w:val="009F5D6C"/>
    <w:rsid w:val="009F5E27"/>
    <w:rsid w:val="009F5EE2"/>
    <w:rsid w:val="009F5F51"/>
    <w:rsid w:val="009F62E0"/>
    <w:rsid w:val="009F6574"/>
    <w:rsid w:val="009F6805"/>
    <w:rsid w:val="009F684F"/>
    <w:rsid w:val="009F714E"/>
    <w:rsid w:val="009F71C9"/>
    <w:rsid w:val="009F7398"/>
    <w:rsid w:val="009F76FC"/>
    <w:rsid w:val="009F7931"/>
    <w:rsid w:val="009F7C79"/>
    <w:rsid w:val="00A000E3"/>
    <w:rsid w:val="00A000E6"/>
    <w:rsid w:val="00A001BD"/>
    <w:rsid w:val="00A00BB1"/>
    <w:rsid w:val="00A01277"/>
    <w:rsid w:val="00A01518"/>
    <w:rsid w:val="00A01920"/>
    <w:rsid w:val="00A019D7"/>
    <w:rsid w:val="00A01EE1"/>
    <w:rsid w:val="00A02091"/>
    <w:rsid w:val="00A02239"/>
    <w:rsid w:val="00A02360"/>
    <w:rsid w:val="00A02517"/>
    <w:rsid w:val="00A0289E"/>
    <w:rsid w:val="00A0345B"/>
    <w:rsid w:val="00A03531"/>
    <w:rsid w:val="00A037EB"/>
    <w:rsid w:val="00A03DF8"/>
    <w:rsid w:val="00A03F02"/>
    <w:rsid w:val="00A047A3"/>
    <w:rsid w:val="00A04AE7"/>
    <w:rsid w:val="00A04F61"/>
    <w:rsid w:val="00A05037"/>
    <w:rsid w:val="00A05352"/>
    <w:rsid w:val="00A05941"/>
    <w:rsid w:val="00A05B19"/>
    <w:rsid w:val="00A05C60"/>
    <w:rsid w:val="00A05D40"/>
    <w:rsid w:val="00A0605F"/>
    <w:rsid w:val="00A0628C"/>
    <w:rsid w:val="00A06AFC"/>
    <w:rsid w:val="00A06B52"/>
    <w:rsid w:val="00A06F0C"/>
    <w:rsid w:val="00A07342"/>
    <w:rsid w:val="00A074B2"/>
    <w:rsid w:val="00A076C5"/>
    <w:rsid w:val="00A07845"/>
    <w:rsid w:val="00A07F6D"/>
    <w:rsid w:val="00A1006F"/>
    <w:rsid w:val="00A10111"/>
    <w:rsid w:val="00A1016E"/>
    <w:rsid w:val="00A10208"/>
    <w:rsid w:val="00A10217"/>
    <w:rsid w:val="00A102C0"/>
    <w:rsid w:val="00A1033F"/>
    <w:rsid w:val="00A10472"/>
    <w:rsid w:val="00A10918"/>
    <w:rsid w:val="00A11872"/>
    <w:rsid w:val="00A11903"/>
    <w:rsid w:val="00A119DB"/>
    <w:rsid w:val="00A11A27"/>
    <w:rsid w:val="00A11D4C"/>
    <w:rsid w:val="00A121D3"/>
    <w:rsid w:val="00A1233F"/>
    <w:rsid w:val="00A12540"/>
    <w:rsid w:val="00A129D1"/>
    <w:rsid w:val="00A12DED"/>
    <w:rsid w:val="00A12FD3"/>
    <w:rsid w:val="00A1364F"/>
    <w:rsid w:val="00A13D70"/>
    <w:rsid w:val="00A14527"/>
    <w:rsid w:val="00A14616"/>
    <w:rsid w:val="00A155F2"/>
    <w:rsid w:val="00A15DB8"/>
    <w:rsid w:val="00A161B3"/>
    <w:rsid w:val="00A16670"/>
    <w:rsid w:val="00A16A66"/>
    <w:rsid w:val="00A16A96"/>
    <w:rsid w:val="00A16E64"/>
    <w:rsid w:val="00A16F30"/>
    <w:rsid w:val="00A1767B"/>
    <w:rsid w:val="00A20156"/>
    <w:rsid w:val="00A2035B"/>
    <w:rsid w:val="00A208F5"/>
    <w:rsid w:val="00A20E04"/>
    <w:rsid w:val="00A20E0A"/>
    <w:rsid w:val="00A2149B"/>
    <w:rsid w:val="00A21D0A"/>
    <w:rsid w:val="00A223E5"/>
    <w:rsid w:val="00A223E9"/>
    <w:rsid w:val="00A225E7"/>
    <w:rsid w:val="00A2273D"/>
    <w:rsid w:val="00A2298F"/>
    <w:rsid w:val="00A22B46"/>
    <w:rsid w:val="00A22E15"/>
    <w:rsid w:val="00A23058"/>
    <w:rsid w:val="00A23ACD"/>
    <w:rsid w:val="00A23CA4"/>
    <w:rsid w:val="00A23E86"/>
    <w:rsid w:val="00A24A53"/>
    <w:rsid w:val="00A24AB9"/>
    <w:rsid w:val="00A24FA8"/>
    <w:rsid w:val="00A2525B"/>
    <w:rsid w:val="00A25680"/>
    <w:rsid w:val="00A25794"/>
    <w:rsid w:val="00A25B3D"/>
    <w:rsid w:val="00A25D37"/>
    <w:rsid w:val="00A25E25"/>
    <w:rsid w:val="00A2659B"/>
    <w:rsid w:val="00A265D3"/>
    <w:rsid w:val="00A2691C"/>
    <w:rsid w:val="00A26A91"/>
    <w:rsid w:val="00A2738D"/>
    <w:rsid w:val="00A27470"/>
    <w:rsid w:val="00A27D80"/>
    <w:rsid w:val="00A27D8F"/>
    <w:rsid w:val="00A301BC"/>
    <w:rsid w:val="00A301FC"/>
    <w:rsid w:val="00A3024A"/>
    <w:rsid w:val="00A30B3D"/>
    <w:rsid w:val="00A320F4"/>
    <w:rsid w:val="00A3214C"/>
    <w:rsid w:val="00A3214F"/>
    <w:rsid w:val="00A32481"/>
    <w:rsid w:val="00A32DBE"/>
    <w:rsid w:val="00A3311A"/>
    <w:rsid w:val="00A33518"/>
    <w:rsid w:val="00A338D0"/>
    <w:rsid w:val="00A33A30"/>
    <w:rsid w:val="00A33B76"/>
    <w:rsid w:val="00A33FB7"/>
    <w:rsid w:val="00A34171"/>
    <w:rsid w:val="00A3480C"/>
    <w:rsid w:val="00A34864"/>
    <w:rsid w:val="00A34B6A"/>
    <w:rsid w:val="00A34C0D"/>
    <w:rsid w:val="00A3506B"/>
    <w:rsid w:val="00A35780"/>
    <w:rsid w:val="00A35854"/>
    <w:rsid w:val="00A359B1"/>
    <w:rsid w:val="00A35C25"/>
    <w:rsid w:val="00A35FC8"/>
    <w:rsid w:val="00A360BC"/>
    <w:rsid w:val="00A364D4"/>
    <w:rsid w:val="00A36515"/>
    <w:rsid w:val="00A36C5C"/>
    <w:rsid w:val="00A36D44"/>
    <w:rsid w:val="00A36EAC"/>
    <w:rsid w:val="00A37086"/>
    <w:rsid w:val="00A370A7"/>
    <w:rsid w:val="00A3713D"/>
    <w:rsid w:val="00A371BA"/>
    <w:rsid w:val="00A37936"/>
    <w:rsid w:val="00A37C6D"/>
    <w:rsid w:val="00A40508"/>
    <w:rsid w:val="00A406ED"/>
    <w:rsid w:val="00A41149"/>
    <w:rsid w:val="00A41166"/>
    <w:rsid w:val="00A415DE"/>
    <w:rsid w:val="00A41A50"/>
    <w:rsid w:val="00A41D56"/>
    <w:rsid w:val="00A421C0"/>
    <w:rsid w:val="00A42471"/>
    <w:rsid w:val="00A4254D"/>
    <w:rsid w:val="00A42A00"/>
    <w:rsid w:val="00A42C06"/>
    <w:rsid w:val="00A42C96"/>
    <w:rsid w:val="00A43495"/>
    <w:rsid w:val="00A439F0"/>
    <w:rsid w:val="00A43AEC"/>
    <w:rsid w:val="00A44170"/>
    <w:rsid w:val="00A4477A"/>
    <w:rsid w:val="00A449E3"/>
    <w:rsid w:val="00A4524A"/>
    <w:rsid w:val="00A45337"/>
    <w:rsid w:val="00A45892"/>
    <w:rsid w:val="00A458D5"/>
    <w:rsid w:val="00A45FA3"/>
    <w:rsid w:val="00A46609"/>
    <w:rsid w:val="00A4695C"/>
    <w:rsid w:val="00A4697E"/>
    <w:rsid w:val="00A4713D"/>
    <w:rsid w:val="00A4754C"/>
    <w:rsid w:val="00A47686"/>
    <w:rsid w:val="00A476ED"/>
    <w:rsid w:val="00A478C3"/>
    <w:rsid w:val="00A47CD9"/>
    <w:rsid w:val="00A47DEE"/>
    <w:rsid w:val="00A50A4C"/>
    <w:rsid w:val="00A50B2E"/>
    <w:rsid w:val="00A511D2"/>
    <w:rsid w:val="00A512AB"/>
    <w:rsid w:val="00A5190B"/>
    <w:rsid w:val="00A51A63"/>
    <w:rsid w:val="00A51E9A"/>
    <w:rsid w:val="00A520DC"/>
    <w:rsid w:val="00A52386"/>
    <w:rsid w:val="00A5293F"/>
    <w:rsid w:val="00A52ACC"/>
    <w:rsid w:val="00A53BF5"/>
    <w:rsid w:val="00A53D19"/>
    <w:rsid w:val="00A542CA"/>
    <w:rsid w:val="00A54304"/>
    <w:rsid w:val="00A543EA"/>
    <w:rsid w:val="00A546C6"/>
    <w:rsid w:val="00A546F1"/>
    <w:rsid w:val="00A54869"/>
    <w:rsid w:val="00A54F7D"/>
    <w:rsid w:val="00A55265"/>
    <w:rsid w:val="00A5532F"/>
    <w:rsid w:val="00A553CD"/>
    <w:rsid w:val="00A558AB"/>
    <w:rsid w:val="00A559FE"/>
    <w:rsid w:val="00A55BCF"/>
    <w:rsid w:val="00A56017"/>
    <w:rsid w:val="00A56022"/>
    <w:rsid w:val="00A56082"/>
    <w:rsid w:val="00A56169"/>
    <w:rsid w:val="00A56301"/>
    <w:rsid w:val="00A5644A"/>
    <w:rsid w:val="00A56AA8"/>
    <w:rsid w:val="00A56C15"/>
    <w:rsid w:val="00A56D6F"/>
    <w:rsid w:val="00A57156"/>
    <w:rsid w:val="00A57235"/>
    <w:rsid w:val="00A57A85"/>
    <w:rsid w:val="00A5E113"/>
    <w:rsid w:val="00A60CDF"/>
    <w:rsid w:val="00A60EA8"/>
    <w:rsid w:val="00A61140"/>
    <w:rsid w:val="00A61595"/>
    <w:rsid w:val="00A615D6"/>
    <w:rsid w:val="00A61BD5"/>
    <w:rsid w:val="00A61C2E"/>
    <w:rsid w:val="00A61C4D"/>
    <w:rsid w:val="00A61E50"/>
    <w:rsid w:val="00A6213E"/>
    <w:rsid w:val="00A6285F"/>
    <w:rsid w:val="00A63268"/>
    <w:rsid w:val="00A6376B"/>
    <w:rsid w:val="00A63B86"/>
    <w:rsid w:val="00A6425B"/>
    <w:rsid w:val="00A6468E"/>
    <w:rsid w:val="00A647A4"/>
    <w:rsid w:val="00A64C34"/>
    <w:rsid w:val="00A64DE3"/>
    <w:rsid w:val="00A65021"/>
    <w:rsid w:val="00A66026"/>
    <w:rsid w:val="00A6634D"/>
    <w:rsid w:val="00A6667F"/>
    <w:rsid w:val="00A6692D"/>
    <w:rsid w:val="00A669EF"/>
    <w:rsid w:val="00A66AA9"/>
    <w:rsid w:val="00A66B75"/>
    <w:rsid w:val="00A6733F"/>
    <w:rsid w:val="00A67A18"/>
    <w:rsid w:val="00A67BB1"/>
    <w:rsid w:val="00A67ED6"/>
    <w:rsid w:val="00A70045"/>
    <w:rsid w:val="00A70530"/>
    <w:rsid w:val="00A707F4"/>
    <w:rsid w:val="00A70BDD"/>
    <w:rsid w:val="00A70D90"/>
    <w:rsid w:val="00A70FEC"/>
    <w:rsid w:val="00A71037"/>
    <w:rsid w:val="00A7176E"/>
    <w:rsid w:val="00A717AA"/>
    <w:rsid w:val="00A71A46"/>
    <w:rsid w:val="00A71B4D"/>
    <w:rsid w:val="00A71BD6"/>
    <w:rsid w:val="00A720C2"/>
    <w:rsid w:val="00A72487"/>
    <w:rsid w:val="00A7258F"/>
    <w:rsid w:val="00A72C59"/>
    <w:rsid w:val="00A73040"/>
    <w:rsid w:val="00A730F9"/>
    <w:rsid w:val="00A73171"/>
    <w:rsid w:val="00A736B4"/>
    <w:rsid w:val="00A7385F"/>
    <w:rsid w:val="00A738F4"/>
    <w:rsid w:val="00A73A01"/>
    <w:rsid w:val="00A73AB8"/>
    <w:rsid w:val="00A740D4"/>
    <w:rsid w:val="00A741E8"/>
    <w:rsid w:val="00A742FA"/>
    <w:rsid w:val="00A7462E"/>
    <w:rsid w:val="00A74899"/>
    <w:rsid w:val="00A748FF"/>
    <w:rsid w:val="00A749EB"/>
    <w:rsid w:val="00A74B1D"/>
    <w:rsid w:val="00A7544C"/>
    <w:rsid w:val="00A75CC8"/>
    <w:rsid w:val="00A75DF7"/>
    <w:rsid w:val="00A75EDF"/>
    <w:rsid w:val="00A762F7"/>
    <w:rsid w:val="00A763A3"/>
    <w:rsid w:val="00A764A9"/>
    <w:rsid w:val="00A7690B"/>
    <w:rsid w:val="00A76E25"/>
    <w:rsid w:val="00A772EE"/>
    <w:rsid w:val="00A77993"/>
    <w:rsid w:val="00A77B04"/>
    <w:rsid w:val="00A80546"/>
    <w:rsid w:val="00A806EF"/>
    <w:rsid w:val="00A80B92"/>
    <w:rsid w:val="00A80C98"/>
    <w:rsid w:val="00A80CBF"/>
    <w:rsid w:val="00A80D5E"/>
    <w:rsid w:val="00A81063"/>
    <w:rsid w:val="00A813B3"/>
    <w:rsid w:val="00A81CFD"/>
    <w:rsid w:val="00A81F4C"/>
    <w:rsid w:val="00A82468"/>
    <w:rsid w:val="00A8273D"/>
    <w:rsid w:val="00A829BF"/>
    <w:rsid w:val="00A829D2"/>
    <w:rsid w:val="00A83741"/>
    <w:rsid w:val="00A83B83"/>
    <w:rsid w:val="00A83DF7"/>
    <w:rsid w:val="00A84432"/>
    <w:rsid w:val="00A853E0"/>
    <w:rsid w:val="00A85965"/>
    <w:rsid w:val="00A8643A"/>
    <w:rsid w:val="00A86710"/>
    <w:rsid w:val="00A86AD4"/>
    <w:rsid w:val="00A86DE0"/>
    <w:rsid w:val="00A86FF3"/>
    <w:rsid w:val="00A87036"/>
    <w:rsid w:val="00A8706C"/>
    <w:rsid w:val="00A87077"/>
    <w:rsid w:val="00A872ED"/>
    <w:rsid w:val="00A87339"/>
    <w:rsid w:val="00A874F3"/>
    <w:rsid w:val="00A87BF5"/>
    <w:rsid w:val="00A87F70"/>
    <w:rsid w:val="00A89C46"/>
    <w:rsid w:val="00A9000E"/>
    <w:rsid w:val="00A9034A"/>
    <w:rsid w:val="00A904CC"/>
    <w:rsid w:val="00A908DD"/>
    <w:rsid w:val="00A910D4"/>
    <w:rsid w:val="00A9161A"/>
    <w:rsid w:val="00A91731"/>
    <w:rsid w:val="00A91744"/>
    <w:rsid w:val="00A920B4"/>
    <w:rsid w:val="00A92E0C"/>
    <w:rsid w:val="00A932F9"/>
    <w:rsid w:val="00A934D0"/>
    <w:rsid w:val="00A93649"/>
    <w:rsid w:val="00A93A2A"/>
    <w:rsid w:val="00A93CE9"/>
    <w:rsid w:val="00A93E02"/>
    <w:rsid w:val="00A94160"/>
    <w:rsid w:val="00A9449A"/>
    <w:rsid w:val="00A94742"/>
    <w:rsid w:val="00A94A47"/>
    <w:rsid w:val="00A94BEB"/>
    <w:rsid w:val="00A94C18"/>
    <w:rsid w:val="00A95486"/>
    <w:rsid w:val="00A95704"/>
    <w:rsid w:val="00A9570D"/>
    <w:rsid w:val="00A95C66"/>
    <w:rsid w:val="00A95FDC"/>
    <w:rsid w:val="00A9688F"/>
    <w:rsid w:val="00A97081"/>
    <w:rsid w:val="00A971A6"/>
    <w:rsid w:val="00A979BC"/>
    <w:rsid w:val="00A97EDD"/>
    <w:rsid w:val="00A97F0E"/>
    <w:rsid w:val="00AA02B9"/>
    <w:rsid w:val="00AA033D"/>
    <w:rsid w:val="00AA04C8"/>
    <w:rsid w:val="00AA04E7"/>
    <w:rsid w:val="00AA0796"/>
    <w:rsid w:val="00AA08D0"/>
    <w:rsid w:val="00AA1523"/>
    <w:rsid w:val="00AA1569"/>
    <w:rsid w:val="00AA15D0"/>
    <w:rsid w:val="00AA1665"/>
    <w:rsid w:val="00AA1739"/>
    <w:rsid w:val="00AA1DDC"/>
    <w:rsid w:val="00AA209B"/>
    <w:rsid w:val="00AA20F9"/>
    <w:rsid w:val="00AA2156"/>
    <w:rsid w:val="00AA2335"/>
    <w:rsid w:val="00AA2AB6"/>
    <w:rsid w:val="00AA2BBD"/>
    <w:rsid w:val="00AA2C19"/>
    <w:rsid w:val="00AA3242"/>
    <w:rsid w:val="00AA3263"/>
    <w:rsid w:val="00AA335B"/>
    <w:rsid w:val="00AA34A6"/>
    <w:rsid w:val="00AA4067"/>
    <w:rsid w:val="00AA442C"/>
    <w:rsid w:val="00AA49C4"/>
    <w:rsid w:val="00AA4C30"/>
    <w:rsid w:val="00AA4E8E"/>
    <w:rsid w:val="00AA4F19"/>
    <w:rsid w:val="00AA5027"/>
    <w:rsid w:val="00AA5494"/>
    <w:rsid w:val="00AA582F"/>
    <w:rsid w:val="00AA5929"/>
    <w:rsid w:val="00AA5A5B"/>
    <w:rsid w:val="00AA5EEF"/>
    <w:rsid w:val="00AA5F77"/>
    <w:rsid w:val="00AA615A"/>
    <w:rsid w:val="00AA6520"/>
    <w:rsid w:val="00AA6893"/>
    <w:rsid w:val="00AA6B59"/>
    <w:rsid w:val="00AA6ED7"/>
    <w:rsid w:val="00AA6EF2"/>
    <w:rsid w:val="00AA7088"/>
    <w:rsid w:val="00AA7161"/>
    <w:rsid w:val="00AA742E"/>
    <w:rsid w:val="00AA7705"/>
    <w:rsid w:val="00AA778F"/>
    <w:rsid w:val="00AA7803"/>
    <w:rsid w:val="00AA78BD"/>
    <w:rsid w:val="00AB004B"/>
    <w:rsid w:val="00AB02A8"/>
    <w:rsid w:val="00AB057A"/>
    <w:rsid w:val="00AB0953"/>
    <w:rsid w:val="00AB1852"/>
    <w:rsid w:val="00AB18E6"/>
    <w:rsid w:val="00AB1921"/>
    <w:rsid w:val="00AB1A1F"/>
    <w:rsid w:val="00AB1C18"/>
    <w:rsid w:val="00AB1D14"/>
    <w:rsid w:val="00AB1DC5"/>
    <w:rsid w:val="00AB30E3"/>
    <w:rsid w:val="00AB31FC"/>
    <w:rsid w:val="00AB35A9"/>
    <w:rsid w:val="00AB3CC1"/>
    <w:rsid w:val="00AB3D5D"/>
    <w:rsid w:val="00AB3D97"/>
    <w:rsid w:val="00AB400A"/>
    <w:rsid w:val="00AB4475"/>
    <w:rsid w:val="00AB47DE"/>
    <w:rsid w:val="00AB4B0B"/>
    <w:rsid w:val="00AB4C7D"/>
    <w:rsid w:val="00AB4EC5"/>
    <w:rsid w:val="00AB53E5"/>
    <w:rsid w:val="00AB545B"/>
    <w:rsid w:val="00AB58FD"/>
    <w:rsid w:val="00AB5B7C"/>
    <w:rsid w:val="00AB61B1"/>
    <w:rsid w:val="00AB628B"/>
    <w:rsid w:val="00AB639A"/>
    <w:rsid w:val="00AB658A"/>
    <w:rsid w:val="00AB68D0"/>
    <w:rsid w:val="00AB6B6A"/>
    <w:rsid w:val="00AB6D16"/>
    <w:rsid w:val="00AB7AA9"/>
    <w:rsid w:val="00AB7F9F"/>
    <w:rsid w:val="00ABCD2B"/>
    <w:rsid w:val="00AC00E0"/>
    <w:rsid w:val="00AC04CB"/>
    <w:rsid w:val="00AC0FD1"/>
    <w:rsid w:val="00AC143D"/>
    <w:rsid w:val="00AC1C2A"/>
    <w:rsid w:val="00AC1C5A"/>
    <w:rsid w:val="00AC1DDF"/>
    <w:rsid w:val="00AC204E"/>
    <w:rsid w:val="00AC2276"/>
    <w:rsid w:val="00AC2561"/>
    <w:rsid w:val="00AC287A"/>
    <w:rsid w:val="00AC2984"/>
    <w:rsid w:val="00AC3073"/>
    <w:rsid w:val="00AC37AF"/>
    <w:rsid w:val="00AC4620"/>
    <w:rsid w:val="00AC4D1A"/>
    <w:rsid w:val="00AC4D34"/>
    <w:rsid w:val="00AC4EDE"/>
    <w:rsid w:val="00AC4EFB"/>
    <w:rsid w:val="00AC5693"/>
    <w:rsid w:val="00AC5C25"/>
    <w:rsid w:val="00AC5CE8"/>
    <w:rsid w:val="00AC65ED"/>
    <w:rsid w:val="00AC676D"/>
    <w:rsid w:val="00AC6C0D"/>
    <w:rsid w:val="00AC7524"/>
    <w:rsid w:val="00AC7745"/>
    <w:rsid w:val="00ACC2B1"/>
    <w:rsid w:val="00AD0962"/>
    <w:rsid w:val="00AD0A05"/>
    <w:rsid w:val="00AD0AD6"/>
    <w:rsid w:val="00AD0DB0"/>
    <w:rsid w:val="00AD0F34"/>
    <w:rsid w:val="00AD11FC"/>
    <w:rsid w:val="00AD14CE"/>
    <w:rsid w:val="00AD161C"/>
    <w:rsid w:val="00AD1778"/>
    <w:rsid w:val="00AD17AD"/>
    <w:rsid w:val="00AD1A01"/>
    <w:rsid w:val="00AD1DCD"/>
    <w:rsid w:val="00AD1DF3"/>
    <w:rsid w:val="00AD248D"/>
    <w:rsid w:val="00AD2B33"/>
    <w:rsid w:val="00AD322E"/>
    <w:rsid w:val="00AD3790"/>
    <w:rsid w:val="00AD412C"/>
    <w:rsid w:val="00AD4393"/>
    <w:rsid w:val="00AD478C"/>
    <w:rsid w:val="00AD4FBB"/>
    <w:rsid w:val="00AD52F1"/>
    <w:rsid w:val="00AD548F"/>
    <w:rsid w:val="00AD54B2"/>
    <w:rsid w:val="00AD5528"/>
    <w:rsid w:val="00AD57DD"/>
    <w:rsid w:val="00AD5D23"/>
    <w:rsid w:val="00AD6518"/>
    <w:rsid w:val="00AD66A1"/>
    <w:rsid w:val="00AD6AB7"/>
    <w:rsid w:val="00AD6BE0"/>
    <w:rsid w:val="00AD78D8"/>
    <w:rsid w:val="00AD7927"/>
    <w:rsid w:val="00AD7A7C"/>
    <w:rsid w:val="00AD7AE1"/>
    <w:rsid w:val="00AD7FF8"/>
    <w:rsid w:val="00AD8423"/>
    <w:rsid w:val="00AE0590"/>
    <w:rsid w:val="00AE0A17"/>
    <w:rsid w:val="00AE1632"/>
    <w:rsid w:val="00AE1904"/>
    <w:rsid w:val="00AE1A50"/>
    <w:rsid w:val="00AE1A83"/>
    <w:rsid w:val="00AE1C09"/>
    <w:rsid w:val="00AE1F64"/>
    <w:rsid w:val="00AE200E"/>
    <w:rsid w:val="00AE2145"/>
    <w:rsid w:val="00AE2618"/>
    <w:rsid w:val="00AE2768"/>
    <w:rsid w:val="00AE39DF"/>
    <w:rsid w:val="00AE3A91"/>
    <w:rsid w:val="00AE3BDD"/>
    <w:rsid w:val="00AE3D01"/>
    <w:rsid w:val="00AE3D9C"/>
    <w:rsid w:val="00AE3DF4"/>
    <w:rsid w:val="00AE3F7A"/>
    <w:rsid w:val="00AE44F0"/>
    <w:rsid w:val="00AE45E2"/>
    <w:rsid w:val="00AE4632"/>
    <w:rsid w:val="00AE4D89"/>
    <w:rsid w:val="00AE57A0"/>
    <w:rsid w:val="00AE59D7"/>
    <w:rsid w:val="00AE59E0"/>
    <w:rsid w:val="00AE5D20"/>
    <w:rsid w:val="00AE5D90"/>
    <w:rsid w:val="00AE6386"/>
    <w:rsid w:val="00AE6729"/>
    <w:rsid w:val="00AE683C"/>
    <w:rsid w:val="00AE6BFA"/>
    <w:rsid w:val="00AE6DF6"/>
    <w:rsid w:val="00AE6E64"/>
    <w:rsid w:val="00AE6E75"/>
    <w:rsid w:val="00AE6F05"/>
    <w:rsid w:val="00AF0330"/>
    <w:rsid w:val="00AF0413"/>
    <w:rsid w:val="00AF0B33"/>
    <w:rsid w:val="00AF0B61"/>
    <w:rsid w:val="00AF0C7A"/>
    <w:rsid w:val="00AF0CB7"/>
    <w:rsid w:val="00AF167C"/>
    <w:rsid w:val="00AF1714"/>
    <w:rsid w:val="00AF1A2C"/>
    <w:rsid w:val="00AF218B"/>
    <w:rsid w:val="00AF2A69"/>
    <w:rsid w:val="00AF2C02"/>
    <w:rsid w:val="00AF3162"/>
    <w:rsid w:val="00AF363F"/>
    <w:rsid w:val="00AF364F"/>
    <w:rsid w:val="00AF3B59"/>
    <w:rsid w:val="00AF3E34"/>
    <w:rsid w:val="00AF4D58"/>
    <w:rsid w:val="00AF50B3"/>
    <w:rsid w:val="00AF51DB"/>
    <w:rsid w:val="00AF5E18"/>
    <w:rsid w:val="00AF67DC"/>
    <w:rsid w:val="00AF6A4F"/>
    <w:rsid w:val="00AF6B4F"/>
    <w:rsid w:val="00AF6E49"/>
    <w:rsid w:val="00AF7185"/>
    <w:rsid w:val="00AF72C6"/>
    <w:rsid w:val="00AF73F8"/>
    <w:rsid w:val="00AF775A"/>
    <w:rsid w:val="00AF7762"/>
    <w:rsid w:val="00AF7908"/>
    <w:rsid w:val="00AF7979"/>
    <w:rsid w:val="00AF7F4A"/>
    <w:rsid w:val="00B002D5"/>
    <w:rsid w:val="00B00727"/>
    <w:rsid w:val="00B00C04"/>
    <w:rsid w:val="00B00F7C"/>
    <w:rsid w:val="00B012D8"/>
    <w:rsid w:val="00B01660"/>
    <w:rsid w:val="00B022DC"/>
    <w:rsid w:val="00B0291F"/>
    <w:rsid w:val="00B02CA5"/>
    <w:rsid w:val="00B0350D"/>
    <w:rsid w:val="00B03776"/>
    <w:rsid w:val="00B039FF"/>
    <w:rsid w:val="00B03A89"/>
    <w:rsid w:val="00B040E7"/>
    <w:rsid w:val="00B04609"/>
    <w:rsid w:val="00B04AF5"/>
    <w:rsid w:val="00B04EB5"/>
    <w:rsid w:val="00B04ED6"/>
    <w:rsid w:val="00B050AC"/>
    <w:rsid w:val="00B054B8"/>
    <w:rsid w:val="00B057F9"/>
    <w:rsid w:val="00B05EF0"/>
    <w:rsid w:val="00B06029"/>
    <w:rsid w:val="00B0611C"/>
    <w:rsid w:val="00B06659"/>
    <w:rsid w:val="00B06A29"/>
    <w:rsid w:val="00B07125"/>
    <w:rsid w:val="00B07236"/>
    <w:rsid w:val="00B0741C"/>
    <w:rsid w:val="00B077B4"/>
    <w:rsid w:val="00B07B75"/>
    <w:rsid w:val="00B07FFB"/>
    <w:rsid w:val="00B10B7A"/>
    <w:rsid w:val="00B11068"/>
    <w:rsid w:val="00B11558"/>
    <w:rsid w:val="00B11898"/>
    <w:rsid w:val="00B118CB"/>
    <w:rsid w:val="00B11D21"/>
    <w:rsid w:val="00B120D9"/>
    <w:rsid w:val="00B12EBA"/>
    <w:rsid w:val="00B133E0"/>
    <w:rsid w:val="00B1364A"/>
    <w:rsid w:val="00B1389F"/>
    <w:rsid w:val="00B13A91"/>
    <w:rsid w:val="00B13F22"/>
    <w:rsid w:val="00B142EB"/>
    <w:rsid w:val="00B14688"/>
    <w:rsid w:val="00B14841"/>
    <w:rsid w:val="00B1496C"/>
    <w:rsid w:val="00B149AA"/>
    <w:rsid w:val="00B14D1C"/>
    <w:rsid w:val="00B15205"/>
    <w:rsid w:val="00B1565C"/>
    <w:rsid w:val="00B15A3A"/>
    <w:rsid w:val="00B160DF"/>
    <w:rsid w:val="00B16265"/>
    <w:rsid w:val="00B169BC"/>
    <w:rsid w:val="00B16B9A"/>
    <w:rsid w:val="00B17A35"/>
    <w:rsid w:val="00B17C2A"/>
    <w:rsid w:val="00B17C69"/>
    <w:rsid w:val="00B17E9A"/>
    <w:rsid w:val="00B2031B"/>
    <w:rsid w:val="00B20A22"/>
    <w:rsid w:val="00B21295"/>
    <w:rsid w:val="00B214DA"/>
    <w:rsid w:val="00B2169B"/>
    <w:rsid w:val="00B21D97"/>
    <w:rsid w:val="00B2225E"/>
    <w:rsid w:val="00B2240D"/>
    <w:rsid w:val="00B225E7"/>
    <w:rsid w:val="00B2263F"/>
    <w:rsid w:val="00B226DD"/>
    <w:rsid w:val="00B22D4C"/>
    <w:rsid w:val="00B22F09"/>
    <w:rsid w:val="00B23111"/>
    <w:rsid w:val="00B233A6"/>
    <w:rsid w:val="00B239D1"/>
    <w:rsid w:val="00B23D16"/>
    <w:rsid w:val="00B24251"/>
    <w:rsid w:val="00B24316"/>
    <w:rsid w:val="00B244A4"/>
    <w:rsid w:val="00B24784"/>
    <w:rsid w:val="00B247B1"/>
    <w:rsid w:val="00B2480B"/>
    <w:rsid w:val="00B24832"/>
    <w:rsid w:val="00B24847"/>
    <w:rsid w:val="00B2518C"/>
    <w:rsid w:val="00B25280"/>
    <w:rsid w:val="00B25317"/>
    <w:rsid w:val="00B2533F"/>
    <w:rsid w:val="00B25B33"/>
    <w:rsid w:val="00B25CD4"/>
    <w:rsid w:val="00B25FE0"/>
    <w:rsid w:val="00B2680C"/>
    <w:rsid w:val="00B26CE7"/>
    <w:rsid w:val="00B26F6F"/>
    <w:rsid w:val="00B2701D"/>
    <w:rsid w:val="00B273C5"/>
    <w:rsid w:val="00B273F9"/>
    <w:rsid w:val="00B27461"/>
    <w:rsid w:val="00B27802"/>
    <w:rsid w:val="00B27E25"/>
    <w:rsid w:val="00B27F76"/>
    <w:rsid w:val="00B27F93"/>
    <w:rsid w:val="00B30696"/>
    <w:rsid w:val="00B31646"/>
    <w:rsid w:val="00B32045"/>
    <w:rsid w:val="00B3212C"/>
    <w:rsid w:val="00B33819"/>
    <w:rsid w:val="00B33825"/>
    <w:rsid w:val="00B3388D"/>
    <w:rsid w:val="00B342A7"/>
    <w:rsid w:val="00B3430E"/>
    <w:rsid w:val="00B3435E"/>
    <w:rsid w:val="00B3466B"/>
    <w:rsid w:val="00B34861"/>
    <w:rsid w:val="00B3487E"/>
    <w:rsid w:val="00B34947"/>
    <w:rsid w:val="00B34D29"/>
    <w:rsid w:val="00B35FF7"/>
    <w:rsid w:val="00B36243"/>
    <w:rsid w:val="00B365DD"/>
    <w:rsid w:val="00B36725"/>
    <w:rsid w:val="00B367C8"/>
    <w:rsid w:val="00B36C17"/>
    <w:rsid w:val="00B36C6F"/>
    <w:rsid w:val="00B36CA8"/>
    <w:rsid w:val="00B3760A"/>
    <w:rsid w:val="00B40034"/>
    <w:rsid w:val="00B401DA"/>
    <w:rsid w:val="00B40472"/>
    <w:rsid w:val="00B4067E"/>
    <w:rsid w:val="00B4075E"/>
    <w:rsid w:val="00B40A9E"/>
    <w:rsid w:val="00B40DD8"/>
    <w:rsid w:val="00B414DD"/>
    <w:rsid w:val="00B41863"/>
    <w:rsid w:val="00B41FD3"/>
    <w:rsid w:val="00B421DF"/>
    <w:rsid w:val="00B42352"/>
    <w:rsid w:val="00B42A66"/>
    <w:rsid w:val="00B42CB4"/>
    <w:rsid w:val="00B4300F"/>
    <w:rsid w:val="00B43478"/>
    <w:rsid w:val="00B43541"/>
    <w:rsid w:val="00B43616"/>
    <w:rsid w:val="00B43A67"/>
    <w:rsid w:val="00B44581"/>
    <w:rsid w:val="00B446DD"/>
    <w:rsid w:val="00B446E7"/>
    <w:rsid w:val="00B44734"/>
    <w:rsid w:val="00B44988"/>
    <w:rsid w:val="00B44A45"/>
    <w:rsid w:val="00B44BDC"/>
    <w:rsid w:val="00B45316"/>
    <w:rsid w:val="00B45466"/>
    <w:rsid w:val="00B45C1B"/>
    <w:rsid w:val="00B4621E"/>
    <w:rsid w:val="00B46FBE"/>
    <w:rsid w:val="00B4725C"/>
    <w:rsid w:val="00B47351"/>
    <w:rsid w:val="00B47627"/>
    <w:rsid w:val="00B478DC"/>
    <w:rsid w:val="00B47AA8"/>
    <w:rsid w:val="00B47C35"/>
    <w:rsid w:val="00B47C86"/>
    <w:rsid w:val="00B500C1"/>
    <w:rsid w:val="00B505A6"/>
    <w:rsid w:val="00B5061B"/>
    <w:rsid w:val="00B50B9E"/>
    <w:rsid w:val="00B50CBF"/>
    <w:rsid w:val="00B514FF"/>
    <w:rsid w:val="00B51A7C"/>
    <w:rsid w:val="00B51DB3"/>
    <w:rsid w:val="00B51E27"/>
    <w:rsid w:val="00B5208E"/>
    <w:rsid w:val="00B520F1"/>
    <w:rsid w:val="00B52115"/>
    <w:rsid w:val="00B52435"/>
    <w:rsid w:val="00B52747"/>
    <w:rsid w:val="00B5274F"/>
    <w:rsid w:val="00B52A24"/>
    <w:rsid w:val="00B52DFB"/>
    <w:rsid w:val="00B53120"/>
    <w:rsid w:val="00B533C0"/>
    <w:rsid w:val="00B53AF7"/>
    <w:rsid w:val="00B53E7A"/>
    <w:rsid w:val="00B53F74"/>
    <w:rsid w:val="00B53F88"/>
    <w:rsid w:val="00B5431D"/>
    <w:rsid w:val="00B54749"/>
    <w:rsid w:val="00B54923"/>
    <w:rsid w:val="00B54F2E"/>
    <w:rsid w:val="00B552AE"/>
    <w:rsid w:val="00B55733"/>
    <w:rsid w:val="00B55999"/>
    <w:rsid w:val="00B56031"/>
    <w:rsid w:val="00B5644E"/>
    <w:rsid w:val="00B568D3"/>
    <w:rsid w:val="00B56A40"/>
    <w:rsid w:val="00B56A7B"/>
    <w:rsid w:val="00B56A83"/>
    <w:rsid w:val="00B56B9C"/>
    <w:rsid w:val="00B56E6B"/>
    <w:rsid w:val="00B576D4"/>
    <w:rsid w:val="00B578B2"/>
    <w:rsid w:val="00B57A98"/>
    <w:rsid w:val="00B57AB0"/>
    <w:rsid w:val="00B57AB3"/>
    <w:rsid w:val="00B57D51"/>
    <w:rsid w:val="00B5FA38"/>
    <w:rsid w:val="00B5FB2C"/>
    <w:rsid w:val="00B600C2"/>
    <w:rsid w:val="00B60157"/>
    <w:rsid w:val="00B601D9"/>
    <w:rsid w:val="00B60437"/>
    <w:rsid w:val="00B60ACE"/>
    <w:rsid w:val="00B610CD"/>
    <w:rsid w:val="00B612DD"/>
    <w:rsid w:val="00B613FE"/>
    <w:rsid w:val="00B615FE"/>
    <w:rsid w:val="00B61A15"/>
    <w:rsid w:val="00B61C10"/>
    <w:rsid w:val="00B61CA6"/>
    <w:rsid w:val="00B61DBE"/>
    <w:rsid w:val="00B61F8B"/>
    <w:rsid w:val="00B62087"/>
    <w:rsid w:val="00B6217A"/>
    <w:rsid w:val="00B62C60"/>
    <w:rsid w:val="00B6336E"/>
    <w:rsid w:val="00B636B9"/>
    <w:rsid w:val="00B63827"/>
    <w:rsid w:val="00B63FA0"/>
    <w:rsid w:val="00B6433E"/>
    <w:rsid w:val="00B64525"/>
    <w:rsid w:val="00B6487D"/>
    <w:rsid w:val="00B652BB"/>
    <w:rsid w:val="00B659A5"/>
    <w:rsid w:val="00B659AC"/>
    <w:rsid w:val="00B65ECC"/>
    <w:rsid w:val="00B660A4"/>
    <w:rsid w:val="00B664DC"/>
    <w:rsid w:val="00B6669D"/>
    <w:rsid w:val="00B667A9"/>
    <w:rsid w:val="00B66983"/>
    <w:rsid w:val="00B66BD0"/>
    <w:rsid w:val="00B66CD4"/>
    <w:rsid w:val="00B6758E"/>
    <w:rsid w:val="00B67A88"/>
    <w:rsid w:val="00B703FD"/>
    <w:rsid w:val="00B70C68"/>
    <w:rsid w:val="00B70CA9"/>
    <w:rsid w:val="00B71062"/>
    <w:rsid w:val="00B71207"/>
    <w:rsid w:val="00B71A3B"/>
    <w:rsid w:val="00B71F31"/>
    <w:rsid w:val="00B72266"/>
    <w:rsid w:val="00B72366"/>
    <w:rsid w:val="00B72830"/>
    <w:rsid w:val="00B72BEB"/>
    <w:rsid w:val="00B72C52"/>
    <w:rsid w:val="00B72E4D"/>
    <w:rsid w:val="00B72F23"/>
    <w:rsid w:val="00B72F98"/>
    <w:rsid w:val="00B73387"/>
    <w:rsid w:val="00B73540"/>
    <w:rsid w:val="00B7372F"/>
    <w:rsid w:val="00B73A53"/>
    <w:rsid w:val="00B7414A"/>
    <w:rsid w:val="00B743E5"/>
    <w:rsid w:val="00B747A1"/>
    <w:rsid w:val="00B74AD9"/>
    <w:rsid w:val="00B74B43"/>
    <w:rsid w:val="00B74C45"/>
    <w:rsid w:val="00B74D53"/>
    <w:rsid w:val="00B75A9C"/>
    <w:rsid w:val="00B7642F"/>
    <w:rsid w:val="00B76635"/>
    <w:rsid w:val="00B7678A"/>
    <w:rsid w:val="00B76860"/>
    <w:rsid w:val="00B768F2"/>
    <w:rsid w:val="00B772D4"/>
    <w:rsid w:val="00B773AA"/>
    <w:rsid w:val="00B779C6"/>
    <w:rsid w:val="00B77A6C"/>
    <w:rsid w:val="00B77C85"/>
    <w:rsid w:val="00B77F50"/>
    <w:rsid w:val="00B7B1CE"/>
    <w:rsid w:val="00B80E91"/>
    <w:rsid w:val="00B80FCD"/>
    <w:rsid w:val="00B8142A"/>
    <w:rsid w:val="00B815DE"/>
    <w:rsid w:val="00B81EF6"/>
    <w:rsid w:val="00B82413"/>
    <w:rsid w:val="00B8265A"/>
    <w:rsid w:val="00B829C5"/>
    <w:rsid w:val="00B82B0C"/>
    <w:rsid w:val="00B8305C"/>
    <w:rsid w:val="00B83065"/>
    <w:rsid w:val="00B832E3"/>
    <w:rsid w:val="00B835CA"/>
    <w:rsid w:val="00B836CB"/>
    <w:rsid w:val="00B83CEE"/>
    <w:rsid w:val="00B83DC7"/>
    <w:rsid w:val="00B83F00"/>
    <w:rsid w:val="00B842B9"/>
    <w:rsid w:val="00B842D9"/>
    <w:rsid w:val="00B84901"/>
    <w:rsid w:val="00B84B43"/>
    <w:rsid w:val="00B84B7A"/>
    <w:rsid w:val="00B84CAE"/>
    <w:rsid w:val="00B8508C"/>
    <w:rsid w:val="00B8628D"/>
    <w:rsid w:val="00B86536"/>
    <w:rsid w:val="00B86763"/>
    <w:rsid w:val="00B86A03"/>
    <w:rsid w:val="00B86D4E"/>
    <w:rsid w:val="00B86FF4"/>
    <w:rsid w:val="00B871A8"/>
    <w:rsid w:val="00B87B3B"/>
    <w:rsid w:val="00B87DF2"/>
    <w:rsid w:val="00B87F71"/>
    <w:rsid w:val="00B90356"/>
    <w:rsid w:val="00B9058E"/>
    <w:rsid w:val="00B90652"/>
    <w:rsid w:val="00B907FE"/>
    <w:rsid w:val="00B908B9"/>
    <w:rsid w:val="00B90B1D"/>
    <w:rsid w:val="00B90BB3"/>
    <w:rsid w:val="00B90DA2"/>
    <w:rsid w:val="00B90E70"/>
    <w:rsid w:val="00B90F5F"/>
    <w:rsid w:val="00B9121A"/>
    <w:rsid w:val="00B91E9B"/>
    <w:rsid w:val="00B91F68"/>
    <w:rsid w:val="00B92200"/>
    <w:rsid w:val="00B92772"/>
    <w:rsid w:val="00B92CD7"/>
    <w:rsid w:val="00B93360"/>
    <w:rsid w:val="00B93DF5"/>
    <w:rsid w:val="00B93F83"/>
    <w:rsid w:val="00B94209"/>
    <w:rsid w:val="00B942FD"/>
    <w:rsid w:val="00B9450C"/>
    <w:rsid w:val="00B9480F"/>
    <w:rsid w:val="00B94DFE"/>
    <w:rsid w:val="00B94F1D"/>
    <w:rsid w:val="00B95018"/>
    <w:rsid w:val="00B951C3"/>
    <w:rsid w:val="00B9525A"/>
    <w:rsid w:val="00B95271"/>
    <w:rsid w:val="00B95410"/>
    <w:rsid w:val="00B956B1"/>
    <w:rsid w:val="00B95B5C"/>
    <w:rsid w:val="00B95E3A"/>
    <w:rsid w:val="00B95F66"/>
    <w:rsid w:val="00B95FA7"/>
    <w:rsid w:val="00B96008"/>
    <w:rsid w:val="00B965E6"/>
    <w:rsid w:val="00B96DBF"/>
    <w:rsid w:val="00B96F28"/>
    <w:rsid w:val="00B96F62"/>
    <w:rsid w:val="00B97325"/>
    <w:rsid w:val="00B97703"/>
    <w:rsid w:val="00B97C13"/>
    <w:rsid w:val="00BA032D"/>
    <w:rsid w:val="00BA0420"/>
    <w:rsid w:val="00BA07BD"/>
    <w:rsid w:val="00BA086D"/>
    <w:rsid w:val="00BA0B0A"/>
    <w:rsid w:val="00BA1259"/>
    <w:rsid w:val="00BA128E"/>
    <w:rsid w:val="00BA136C"/>
    <w:rsid w:val="00BA1552"/>
    <w:rsid w:val="00BA167F"/>
    <w:rsid w:val="00BA1C83"/>
    <w:rsid w:val="00BA1F89"/>
    <w:rsid w:val="00BA206E"/>
    <w:rsid w:val="00BA24F9"/>
    <w:rsid w:val="00BA2AE7"/>
    <w:rsid w:val="00BA3542"/>
    <w:rsid w:val="00BA42FF"/>
    <w:rsid w:val="00BA4567"/>
    <w:rsid w:val="00BA464D"/>
    <w:rsid w:val="00BA4B41"/>
    <w:rsid w:val="00BA4DAA"/>
    <w:rsid w:val="00BA513E"/>
    <w:rsid w:val="00BA5377"/>
    <w:rsid w:val="00BA563C"/>
    <w:rsid w:val="00BA59D8"/>
    <w:rsid w:val="00BA63FD"/>
    <w:rsid w:val="00BA6A77"/>
    <w:rsid w:val="00BA6BC6"/>
    <w:rsid w:val="00BA7AC2"/>
    <w:rsid w:val="00BA7EE4"/>
    <w:rsid w:val="00BA9664"/>
    <w:rsid w:val="00BB042D"/>
    <w:rsid w:val="00BB08B1"/>
    <w:rsid w:val="00BB0A8D"/>
    <w:rsid w:val="00BB0DD4"/>
    <w:rsid w:val="00BB17EF"/>
    <w:rsid w:val="00BB19DF"/>
    <w:rsid w:val="00BB1A5D"/>
    <w:rsid w:val="00BB1D12"/>
    <w:rsid w:val="00BB1E2F"/>
    <w:rsid w:val="00BB22FE"/>
    <w:rsid w:val="00BB236B"/>
    <w:rsid w:val="00BB244E"/>
    <w:rsid w:val="00BB251F"/>
    <w:rsid w:val="00BB275A"/>
    <w:rsid w:val="00BB288A"/>
    <w:rsid w:val="00BB3005"/>
    <w:rsid w:val="00BB31D8"/>
    <w:rsid w:val="00BB3371"/>
    <w:rsid w:val="00BB3592"/>
    <w:rsid w:val="00BB3D81"/>
    <w:rsid w:val="00BB3D8E"/>
    <w:rsid w:val="00BB42E8"/>
    <w:rsid w:val="00BB4985"/>
    <w:rsid w:val="00BB54BA"/>
    <w:rsid w:val="00BB55FB"/>
    <w:rsid w:val="00BB58A2"/>
    <w:rsid w:val="00BB5989"/>
    <w:rsid w:val="00BB5B28"/>
    <w:rsid w:val="00BB63F9"/>
    <w:rsid w:val="00BB643A"/>
    <w:rsid w:val="00BB6993"/>
    <w:rsid w:val="00BB6AC0"/>
    <w:rsid w:val="00BB6D7C"/>
    <w:rsid w:val="00BB6DB7"/>
    <w:rsid w:val="00BB6FA8"/>
    <w:rsid w:val="00BB7162"/>
    <w:rsid w:val="00BB7164"/>
    <w:rsid w:val="00BB72CE"/>
    <w:rsid w:val="00BB732A"/>
    <w:rsid w:val="00BB7427"/>
    <w:rsid w:val="00BB7F9C"/>
    <w:rsid w:val="00BC0353"/>
    <w:rsid w:val="00BC03C9"/>
    <w:rsid w:val="00BC075D"/>
    <w:rsid w:val="00BC076D"/>
    <w:rsid w:val="00BC0827"/>
    <w:rsid w:val="00BC0D9F"/>
    <w:rsid w:val="00BC1036"/>
    <w:rsid w:val="00BC1141"/>
    <w:rsid w:val="00BC16A3"/>
    <w:rsid w:val="00BC18B9"/>
    <w:rsid w:val="00BC1AD4"/>
    <w:rsid w:val="00BC1BD3"/>
    <w:rsid w:val="00BC261D"/>
    <w:rsid w:val="00BC286A"/>
    <w:rsid w:val="00BC2954"/>
    <w:rsid w:val="00BC33A8"/>
    <w:rsid w:val="00BC34F3"/>
    <w:rsid w:val="00BC3715"/>
    <w:rsid w:val="00BC39AE"/>
    <w:rsid w:val="00BC3BD6"/>
    <w:rsid w:val="00BC4089"/>
    <w:rsid w:val="00BC414D"/>
    <w:rsid w:val="00BC48F0"/>
    <w:rsid w:val="00BC495C"/>
    <w:rsid w:val="00BC4D84"/>
    <w:rsid w:val="00BC4E81"/>
    <w:rsid w:val="00BC4F3E"/>
    <w:rsid w:val="00BC53BE"/>
    <w:rsid w:val="00BC60DF"/>
    <w:rsid w:val="00BC672E"/>
    <w:rsid w:val="00BC6BC5"/>
    <w:rsid w:val="00BC6C18"/>
    <w:rsid w:val="00BC6CDC"/>
    <w:rsid w:val="00BC7089"/>
    <w:rsid w:val="00BC730C"/>
    <w:rsid w:val="00BC783D"/>
    <w:rsid w:val="00BCDCD1"/>
    <w:rsid w:val="00BD00EA"/>
    <w:rsid w:val="00BD093C"/>
    <w:rsid w:val="00BD0C00"/>
    <w:rsid w:val="00BD1125"/>
    <w:rsid w:val="00BD16F9"/>
    <w:rsid w:val="00BD2028"/>
    <w:rsid w:val="00BD22F4"/>
    <w:rsid w:val="00BD23EA"/>
    <w:rsid w:val="00BD2909"/>
    <w:rsid w:val="00BD2990"/>
    <w:rsid w:val="00BD2A35"/>
    <w:rsid w:val="00BD2BD6"/>
    <w:rsid w:val="00BD2EB6"/>
    <w:rsid w:val="00BD3244"/>
    <w:rsid w:val="00BD351E"/>
    <w:rsid w:val="00BD39F9"/>
    <w:rsid w:val="00BD3EC0"/>
    <w:rsid w:val="00BD59F8"/>
    <w:rsid w:val="00BD62A3"/>
    <w:rsid w:val="00BD6D09"/>
    <w:rsid w:val="00BD6DDE"/>
    <w:rsid w:val="00BD6E46"/>
    <w:rsid w:val="00BD6FAD"/>
    <w:rsid w:val="00BD6FB0"/>
    <w:rsid w:val="00BD7198"/>
    <w:rsid w:val="00BD747C"/>
    <w:rsid w:val="00BD765A"/>
    <w:rsid w:val="00BD7667"/>
    <w:rsid w:val="00BD770D"/>
    <w:rsid w:val="00BD7933"/>
    <w:rsid w:val="00BD7A53"/>
    <w:rsid w:val="00BD7C22"/>
    <w:rsid w:val="00BD7DBA"/>
    <w:rsid w:val="00BE0439"/>
    <w:rsid w:val="00BE044A"/>
    <w:rsid w:val="00BE0467"/>
    <w:rsid w:val="00BE0689"/>
    <w:rsid w:val="00BE154D"/>
    <w:rsid w:val="00BE16AF"/>
    <w:rsid w:val="00BE17FF"/>
    <w:rsid w:val="00BE1A5D"/>
    <w:rsid w:val="00BE1B38"/>
    <w:rsid w:val="00BE1FB6"/>
    <w:rsid w:val="00BE209A"/>
    <w:rsid w:val="00BE29B6"/>
    <w:rsid w:val="00BE2E20"/>
    <w:rsid w:val="00BE2E67"/>
    <w:rsid w:val="00BE3503"/>
    <w:rsid w:val="00BE3576"/>
    <w:rsid w:val="00BE3686"/>
    <w:rsid w:val="00BE377A"/>
    <w:rsid w:val="00BE3A27"/>
    <w:rsid w:val="00BE3F98"/>
    <w:rsid w:val="00BE428D"/>
    <w:rsid w:val="00BE44B9"/>
    <w:rsid w:val="00BE46CD"/>
    <w:rsid w:val="00BE484C"/>
    <w:rsid w:val="00BE4AB6"/>
    <w:rsid w:val="00BE4DEE"/>
    <w:rsid w:val="00BE5560"/>
    <w:rsid w:val="00BE57A0"/>
    <w:rsid w:val="00BE5D02"/>
    <w:rsid w:val="00BE5DC3"/>
    <w:rsid w:val="00BE633B"/>
    <w:rsid w:val="00BE67AB"/>
    <w:rsid w:val="00BE6832"/>
    <w:rsid w:val="00BE6A2D"/>
    <w:rsid w:val="00BE6AA6"/>
    <w:rsid w:val="00BE6CED"/>
    <w:rsid w:val="00BE6E3D"/>
    <w:rsid w:val="00BE6E5B"/>
    <w:rsid w:val="00BE6FBD"/>
    <w:rsid w:val="00BE702D"/>
    <w:rsid w:val="00BE7326"/>
    <w:rsid w:val="00BE7EE4"/>
    <w:rsid w:val="00BF00AC"/>
    <w:rsid w:val="00BF0160"/>
    <w:rsid w:val="00BF06C8"/>
    <w:rsid w:val="00BF0C57"/>
    <w:rsid w:val="00BF0E85"/>
    <w:rsid w:val="00BF0E8E"/>
    <w:rsid w:val="00BF1112"/>
    <w:rsid w:val="00BF1533"/>
    <w:rsid w:val="00BF170B"/>
    <w:rsid w:val="00BF174E"/>
    <w:rsid w:val="00BF1844"/>
    <w:rsid w:val="00BF1C3D"/>
    <w:rsid w:val="00BF1E98"/>
    <w:rsid w:val="00BF2055"/>
    <w:rsid w:val="00BF2338"/>
    <w:rsid w:val="00BF2940"/>
    <w:rsid w:val="00BF2B5F"/>
    <w:rsid w:val="00BF2CD7"/>
    <w:rsid w:val="00BF2F71"/>
    <w:rsid w:val="00BF34B1"/>
    <w:rsid w:val="00BF3872"/>
    <w:rsid w:val="00BF3C59"/>
    <w:rsid w:val="00BF411B"/>
    <w:rsid w:val="00BF48F1"/>
    <w:rsid w:val="00BF5075"/>
    <w:rsid w:val="00BF5142"/>
    <w:rsid w:val="00BF555C"/>
    <w:rsid w:val="00BF584C"/>
    <w:rsid w:val="00BF593A"/>
    <w:rsid w:val="00BF6313"/>
    <w:rsid w:val="00BF6340"/>
    <w:rsid w:val="00BF6C28"/>
    <w:rsid w:val="00BF6D60"/>
    <w:rsid w:val="00BF6E19"/>
    <w:rsid w:val="00BF6F2E"/>
    <w:rsid w:val="00BF7841"/>
    <w:rsid w:val="00BF784B"/>
    <w:rsid w:val="00C0057D"/>
    <w:rsid w:val="00C00B32"/>
    <w:rsid w:val="00C00B58"/>
    <w:rsid w:val="00C00C11"/>
    <w:rsid w:val="00C00F0F"/>
    <w:rsid w:val="00C013B9"/>
    <w:rsid w:val="00C016D3"/>
    <w:rsid w:val="00C01737"/>
    <w:rsid w:val="00C01AE3"/>
    <w:rsid w:val="00C01C22"/>
    <w:rsid w:val="00C0237D"/>
    <w:rsid w:val="00C0281C"/>
    <w:rsid w:val="00C0299F"/>
    <w:rsid w:val="00C02A4D"/>
    <w:rsid w:val="00C02BD4"/>
    <w:rsid w:val="00C0313B"/>
    <w:rsid w:val="00C03645"/>
    <w:rsid w:val="00C03715"/>
    <w:rsid w:val="00C03935"/>
    <w:rsid w:val="00C039D0"/>
    <w:rsid w:val="00C03A67"/>
    <w:rsid w:val="00C03AE4"/>
    <w:rsid w:val="00C03C09"/>
    <w:rsid w:val="00C03C4B"/>
    <w:rsid w:val="00C03DA8"/>
    <w:rsid w:val="00C046ED"/>
    <w:rsid w:val="00C0508A"/>
    <w:rsid w:val="00C0551A"/>
    <w:rsid w:val="00C059C3"/>
    <w:rsid w:val="00C05AD1"/>
    <w:rsid w:val="00C05AD5"/>
    <w:rsid w:val="00C05BB1"/>
    <w:rsid w:val="00C05C24"/>
    <w:rsid w:val="00C05C7A"/>
    <w:rsid w:val="00C06259"/>
    <w:rsid w:val="00C0626A"/>
    <w:rsid w:val="00C0628C"/>
    <w:rsid w:val="00C063D9"/>
    <w:rsid w:val="00C06793"/>
    <w:rsid w:val="00C0687C"/>
    <w:rsid w:val="00C071DC"/>
    <w:rsid w:val="00C07447"/>
    <w:rsid w:val="00C07913"/>
    <w:rsid w:val="00C07BA8"/>
    <w:rsid w:val="00C0C1F1"/>
    <w:rsid w:val="00C10027"/>
    <w:rsid w:val="00C101FF"/>
    <w:rsid w:val="00C1048A"/>
    <w:rsid w:val="00C10A14"/>
    <w:rsid w:val="00C11095"/>
    <w:rsid w:val="00C1121E"/>
    <w:rsid w:val="00C11FC0"/>
    <w:rsid w:val="00C121A3"/>
    <w:rsid w:val="00C12321"/>
    <w:rsid w:val="00C12856"/>
    <w:rsid w:val="00C12C46"/>
    <w:rsid w:val="00C12F8E"/>
    <w:rsid w:val="00C130D1"/>
    <w:rsid w:val="00C133C7"/>
    <w:rsid w:val="00C1348D"/>
    <w:rsid w:val="00C13522"/>
    <w:rsid w:val="00C135DA"/>
    <w:rsid w:val="00C13B4D"/>
    <w:rsid w:val="00C14535"/>
    <w:rsid w:val="00C14AF1"/>
    <w:rsid w:val="00C153E1"/>
    <w:rsid w:val="00C15477"/>
    <w:rsid w:val="00C15AA2"/>
    <w:rsid w:val="00C15AEE"/>
    <w:rsid w:val="00C15F40"/>
    <w:rsid w:val="00C163CC"/>
    <w:rsid w:val="00C16EAF"/>
    <w:rsid w:val="00C171F6"/>
    <w:rsid w:val="00C1720A"/>
    <w:rsid w:val="00C17432"/>
    <w:rsid w:val="00C1B71E"/>
    <w:rsid w:val="00C201A4"/>
    <w:rsid w:val="00C2037F"/>
    <w:rsid w:val="00C20CCF"/>
    <w:rsid w:val="00C20D1A"/>
    <w:rsid w:val="00C20E91"/>
    <w:rsid w:val="00C20F2B"/>
    <w:rsid w:val="00C2189F"/>
    <w:rsid w:val="00C218F5"/>
    <w:rsid w:val="00C21902"/>
    <w:rsid w:val="00C21B5F"/>
    <w:rsid w:val="00C21F73"/>
    <w:rsid w:val="00C22326"/>
    <w:rsid w:val="00C223A3"/>
    <w:rsid w:val="00C22715"/>
    <w:rsid w:val="00C22766"/>
    <w:rsid w:val="00C227B3"/>
    <w:rsid w:val="00C22A9F"/>
    <w:rsid w:val="00C232AA"/>
    <w:rsid w:val="00C23603"/>
    <w:rsid w:val="00C2365C"/>
    <w:rsid w:val="00C23904"/>
    <w:rsid w:val="00C24012"/>
    <w:rsid w:val="00C2420C"/>
    <w:rsid w:val="00C242FE"/>
    <w:rsid w:val="00C24386"/>
    <w:rsid w:val="00C24B36"/>
    <w:rsid w:val="00C24BA1"/>
    <w:rsid w:val="00C24D70"/>
    <w:rsid w:val="00C25491"/>
    <w:rsid w:val="00C25505"/>
    <w:rsid w:val="00C25662"/>
    <w:rsid w:val="00C25865"/>
    <w:rsid w:val="00C25AF1"/>
    <w:rsid w:val="00C25E49"/>
    <w:rsid w:val="00C26A25"/>
    <w:rsid w:val="00C26A87"/>
    <w:rsid w:val="00C26C85"/>
    <w:rsid w:val="00C26D2D"/>
    <w:rsid w:val="00C2757B"/>
    <w:rsid w:val="00C275D8"/>
    <w:rsid w:val="00C27C10"/>
    <w:rsid w:val="00C27E74"/>
    <w:rsid w:val="00C28D69"/>
    <w:rsid w:val="00C304E0"/>
    <w:rsid w:val="00C30615"/>
    <w:rsid w:val="00C3153A"/>
    <w:rsid w:val="00C31706"/>
    <w:rsid w:val="00C31CC9"/>
    <w:rsid w:val="00C3202C"/>
    <w:rsid w:val="00C3224A"/>
    <w:rsid w:val="00C323E8"/>
    <w:rsid w:val="00C3273D"/>
    <w:rsid w:val="00C329AF"/>
    <w:rsid w:val="00C32C0E"/>
    <w:rsid w:val="00C32DB8"/>
    <w:rsid w:val="00C32EA0"/>
    <w:rsid w:val="00C331DC"/>
    <w:rsid w:val="00C3345A"/>
    <w:rsid w:val="00C334F4"/>
    <w:rsid w:val="00C335C7"/>
    <w:rsid w:val="00C343B2"/>
    <w:rsid w:val="00C34C6F"/>
    <w:rsid w:val="00C34D64"/>
    <w:rsid w:val="00C350C2"/>
    <w:rsid w:val="00C352BD"/>
    <w:rsid w:val="00C35716"/>
    <w:rsid w:val="00C35766"/>
    <w:rsid w:val="00C35A35"/>
    <w:rsid w:val="00C35C39"/>
    <w:rsid w:val="00C36079"/>
    <w:rsid w:val="00C360ED"/>
    <w:rsid w:val="00C36369"/>
    <w:rsid w:val="00C3655D"/>
    <w:rsid w:val="00C36612"/>
    <w:rsid w:val="00C36AA4"/>
    <w:rsid w:val="00C36B97"/>
    <w:rsid w:val="00C378E4"/>
    <w:rsid w:val="00C37BFD"/>
    <w:rsid w:val="00C37CAA"/>
    <w:rsid w:val="00C37CB2"/>
    <w:rsid w:val="00C400E8"/>
    <w:rsid w:val="00C406BA"/>
    <w:rsid w:val="00C40953"/>
    <w:rsid w:val="00C40B83"/>
    <w:rsid w:val="00C40E12"/>
    <w:rsid w:val="00C40EDE"/>
    <w:rsid w:val="00C4145F"/>
    <w:rsid w:val="00C41C31"/>
    <w:rsid w:val="00C42165"/>
    <w:rsid w:val="00C42D36"/>
    <w:rsid w:val="00C42E0E"/>
    <w:rsid w:val="00C43866"/>
    <w:rsid w:val="00C439E9"/>
    <w:rsid w:val="00C43CC9"/>
    <w:rsid w:val="00C43DD1"/>
    <w:rsid w:val="00C44446"/>
    <w:rsid w:val="00C44ABB"/>
    <w:rsid w:val="00C44C8F"/>
    <w:rsid w:val="00C44FB5"/>
    <w:rsid w:val="00C45306"/>
    <w:rsid w:val="00C4536A"/>
    <w:rsid w:val="00C45559"/>
    <w:rsid w:val="00C4565F"/>
    <w:rsid w:val="00C457D6"/>
    <w:rsid w:val="00C4595E"/>
    <w:rsid w:val="00C45A7F"/>
    <w:rsid w:val="00C45B1F"/>
    <w:rsid w:val="00C45B31"/>
    <w:rsid w:val="00C45C41"/>
    <w:rsid w:val="00C45D77"/>
    <w:rsid w:val="00C46105"/>
    <w:rsid w:val="00C464FC"/>
    <w:rsid w:val="00C46B36"/>
    <w:rsid w:val="00C46D75"/>
    <w:rsid w:val="00C46DBE"/>
    <w:rsid w:val="00C46E87"/>
    <w:rsid w:val="00C478DB"/>
    <w:rsid w:val="00C479EB"/>
    <w:rsid w:val="00C47BB4"/>
    <w:rsid w:val="00C47CA3"/>
    <w:rsid w:val="00C47D4E"/>
    <w:rsid w:val="00C502B6"/>
    <w:rsid w:val="00C50309"/>
    <w:rsid w:val="00C50B83"/>
    <w:rsid w:val="00C51196"/>
    <w:rsid w:val="00C513EE"/>
    <w:rsid w:val="00C51806"/>
    <w:rsid w:val="00C51A0E"/>
    <w:rsid w:val="00C51E1F"/>
    <w:rsid w:val="00C52564"/>
    <w:rsid w:val="00C525A8"/>
    <w:rsid w:val="00C527BE"/>
    <w:rsid w:val="00C527C6"/>
    <w:rsid w:val="00C527F2"/>
    <w:rsid w:val="00C5294C"/>
    <w:rsid w:val="00C52A25"/>
    <w:rsid w:val="00C52B7E"/>
    <w:rsid w:val="00C52D66"/>
    <w:rsid w:val="00C52FA7"/>
    <w:rsid w:val="00C53172"/>
    <w:rsid w:val="00C532A4"/>
    <w:rsid w:val="00C53798"/>
    <w:rsid w:val="00C53874"/>
    <w:rsid w:val="00C53BBB"/>
    <w:rsid w:val="00C53C6F"/>
    <w:rsid w:val="00C53EE9"/>
    <w:rsid w:val="00C54293"/>
    <w:rsid w:val="00C544D9"/>
    <w:rsid w:val="00C5461A"/>
    <w:rsid w:val="00C54676"/>
    <w:rsid w:val="00C549EA"/>
    <w:rsid w:val="00C54F9E"/>
    <w:rsid w:val="00C551FC"/>
    <w:rsid w:val="00C565AD"/>
    <w:rsid w:val="00C566BB"/>
    <w:rsid w:val="00C56773"/>
    <w:rsid w:val="00C567AE"/>
    <w:rsid w:val="00C57166"/>
    <w:rsid w:val="00C571F5"/>
    <w:rsid w:val="00C57355"/>
    <w:rsid w:val="00C573BE"/>
    <w:rsid w:val="00C573DE"/>
    <w:rsid w:val="00C57714"/>
    <w:rsid w:val="00C5779C"/>
    <w:rsid w:val="00C57C5E"/>
    <w:rsid w:val="00C60785"/>
    <w:rsid w:val="00C616E9"/>
    <w:rsid w:val="00C619BA"/>
    <w:rsid w:val="00C61C8C"/>
    <w:rsid w:val="00C61D03"/>
    <w:rsid w:val="00C6211A"/>
    <w:rsid w:val="00C6215F"/>
    <w:rsid w:val="00C622C3"/>
    <w:rsid w:val="00C6279A"/>
    <w:rsid w:val="00C63625"/>
    <w:rsid w:val="00C63C78"/>
    <w:rsid w:val="00C63DBA"/>
    <w:rsid w:val="00C63F49"/>
    <w:rsid w:val="00C63FE8"/>
    <w:rsid w:val="00C643F8"/>
    <w:rsid w:val="00C64940"/>
    <w:rsid w:val="00C64C38"/>
    <w:rsid w:val="00C65296"/>
    <w:rsid w:val="00C65A37"/>
    <w:rsid w:val="00C661BA"/>
    <w:rsid w:val="00C665FA"/>
    <w:rsid w:val="00C667BD"/>
    <w:rsid w:val="00C66B78"/>
    <w:rsid w:val="00C66BB6"/>
    <w:rsid w:val="00C66F55"/>
    <w:rsid w:val="00C67289"/>
    <w:rsid w:val="00C67428"/>
    <w:rsid w:val="00C67A7E"/>
    <w:rsid w:val="00C67F21"/>
    <w:rsid w:val="00C6818B"/>
    <w:rsid w:val="00C70935"/>
    <w:rsid w:val="00C70DC6"/>
    <w:rsid w:val="00C7133D"/>
    <w:rsid w:val="00C7166F"/>
    <w:rsid w:val="00C717F3"/>
    <w:rsid w:val="00C71FEB"/>
    <w:rsid w:val="00C722D4"/>
    <w:rsid w:val="00C72320"/>
    <w:rsid w:val="00C7259E"/>
    <w:rsid w:val="00C728AD"/>
    <w:rsid w:val="00C72BC6"/>
    <w:rsid w:val="00C72BED"/>
    <w:rsid w:val="00C731A4"/>
    <w:rsid w:val="00C7326B"/>
    <w:rsid w:val="00C73561"/>
    <w:rsid w:val="00C736E1"/>
    <w:rsid w:val="00C73A32"/>
    <w:rsid w:val="00C73C8E"/>
    <w:rsid w:val="00C742E5"/>
    <w:rsid w:val="00C7432E"/>
    <w:rsid w:val="00C74BA6"/>
    <w:rsid w:val="00C750D5"/>
    <w:rsid w:val="00C7573C"/>
    <w:rsid w:val="00C75887"/>
    <w:rsid w:val="00C75AC1"/>
    <w:rsid w:val="00C75F6B"/>
    <w:rsid w:val="00C764B9"/>
    <w:rsid w:val="00C76592"/>
    <w:rsid w:val="00C766B4"/>
    <w:rsid w:val="00C768F7"/>
    <w:rsid w:val="00C76A08"/>
    <w:rsid w:val="00C76B89"/>
    <w:rsid w:val="00C76D98"/>
    <w:rsid w:val="00C76DF6"/>
    <w:rsid w:val="00C76E02"/>
    <w:rsid w:val="00C76EE7"/>
    <w:rsid w:val="00C76F1B"/>
    <w:rsid w:val="00C7722C"/>
    <w:rsid w:val="00C77237"/>
    <w:rsid w:val="00C77341"/>
    <w:rsid w:val="00C77614"/>
    <w:rsid w:val="00C77B56"/>
    <w:rsid w:val="00C7AA09"/>
    <w:rsid w:val="00C80314"/>
    <w:rsid w:val="00C80565"/>
    <w:rsid w:val="00C80701"/>
    <w:rsid w:val="00C80A3C"/>
    <w:rsid w:val="00C80AB6"/>
    <w:rsid w:val="00C80BB6"/>
    <w:rsid w:val="00C80BE2"/>
    <w:rsid w:val="00C81065"/>
    <w:rsid w:val="00C81511"/>
    <w:rsid w:val="00C81AC3"/>
    <w:rsid w:val="00C82FF3"/>
    <w:rsid w:val="00C83074"/>
    <w:rsid w:val="00C833BA"/>
    <w:rsid w:val="00C83656"/>
    <w:rsid w:val="00C839F6"/>
    <w:rsid w:val="00C83FF0"/>
    <w:rsid w:val="00C8432A"/>
    <w:rsid w:val="00C84ECF"/>
    <w:rsid w:val="00C85A12"/>
    <w:rsid w:val="00C85BF8"/>
    <w:rsid w:val="00C85C79"/>
    <w:rsid w:val="00C86373"/>
    <w:rsid w:val="00C86418"/>
    <w:rsid w:val="00C8651F"/>
    <w:rsid w:val="00C865D6"/>
    <w:rsid w:val="00C86A34"/>
    <w:rsid w:val="00C876B2"/>
    <w:rsid w:val="00C90323"/>
    <w:rsid w:val="00C90381"/>
    <w:rsid w:val="00C90500"/>
    <w:rsid w:val="00C90514"/>
    <w:rsid w:val="00C90A17"/>
    <w:rsid w:val="00C90C7F"/>
    <w:rsid w:val="00C91389"/>
    <w:rsid w:val="00C9236D"/>
    <w:rsid w:val="00C92A1D"/>
    <w:rsid w:val="00C92F12"/>
    <w:rsid w:val="00C930D7"/>
    <w:rsid w:val="00C930DF"/>
    <w:rsid w:val="00C9383A"/>
    <w:rsid w:val="00C93949"/>
    <w:rsid w:val="00C93A56"/>
    <w:rsid w:val="00C93B6E"/>
    <w:rsid w:val="00C940C7"/>
    <w:rsid w:val="00C944B8"/>
    <w:rsid w:val="00C94522"/>
    <w:rsid w:val="00C94945"/>
    <w:rsid w:val="00C94EF0"/>
    <w:rsid w:val="00C94FD0"/>
    <w:rsid w:val="00C95040"/>
    <w:rsid w:val="00C954FF"/>
    <w:rsid w:val="00C95861"/>
    <w:rsid w:val="00C95932"/>
    <w:rsid w:val="00C95971"/>
    <w:rsid w:val="00C960AF"/>
    <w:rsid w:val="00C961F4"/>
    <w:rsid w:val="00C96248"/>
    <w:rsid w:val="00C96259"/>
    <w:rsid w:val="00C967D7"/>
    <w:rsid w:val="00C9686E"/>
    <w:rsid w:val="00C96B95"/>
    <w:rsid w:val="00C96E70"/>
    <w:rsid w:val="00C971DE"/>
    <w:rsid w:val="00C97488"/>
    <w:rsid w:val="00C97B57"/>
    <w:rsid w:val="00C97D6A"/>
    <w:rsid w:val="00CA013A"/>
    <w:rsid w:val="00CA01BB"/>
    <w:rsid w:val="00CA031C"/>
    <w:rsid w:val="00CA0572"/>
    <w:rsid w:val="00CA070E"/>
    <w:rsid w:val="00CA0729"/>
    <w:rsid w:val="00CA0861"/>
    <w:rsid w:val="00CA0A13"/>
    <w:rsid w:val="00CA0D3F"/>
    <w:rsid w:val="00CA0FC9"/>
    <w:rsid w:val="00CA0FFD"/>
    <w:rsid w:val="00CA1067"/>
    <w:rsid w:val="00CA11CA"/>
    <w:rsid w:val="00CA1640"/>
    <w:rsid w:val="00CA1FA0"/>
    <w:rsid w:val="00CA20DB"/>
    <w:rsid w:val="00CA2197"/>
    <w:rsid w:val="00CA242E"/>
    <w:rsid w:val="00CA28F7"/>
    <w:rsid w:val="00CA291B"/>
    <w:rsid w:val="00CA2ECC"/>
    <w:rsid w:val="00CA3444"/>
    <w:rsid w:val="00CA3573"/>
    <w:rsid w:val="00CA3923"/>
    <w:rsid w:val="00CA3BA4"/>
    <w:rsid w:val="00CA3BEB"/>
    <w:rsid w:val="00CA3D19"/>
    <w:rsid w:val="00CA4467"/>
    <w:rsid w:val="00CA45AD"/>
    <w:rsid w:val="00CA45E7"/>
    <w:rsid w:val="00CA50B3"/>
    <w:rsid w:val="00CA533A"/>
    <w:rsid w:val="00CA584F"/>
    <w:rsid w:val="00CA5D06"/>
    <w:rsid w:val="00CA5DFE"/>
    <w:rsid w:val="00CA5E27"/>
    <w:rsid w:val="00CA6105"/>
    <w:rsid w:val="00CA684B"/>
    <w:rsid w:val="00CA6B44"/>
    <w:rsid w:val="00CA6CC3"/>
    <w:rsid w:val="00CA6D60"/>
    <w:rsid w:val="00CA6DAC"/>
    <w:rsid w:val="00CA70ED"/>
    <w:rsid w:val="00CA7149"/>
    <w:rsid w:val="00CA71DB"/>
    <w:rsid w:val="00CA7662"/>
    <w:rsid w:val="00CB0695"/>
    <w:rsid w:val="00CB0CC9"/>
    <w:rsid w:val="00CB10B5"/>
    <w:rsid w:val="00CB1289"/>
    <w:rsid w:val="00CB1628"/>
    <w:rsid w:val="00CB2136"/>
    <w:rsid w:val="00CB2436"/>
    <w:rsid w:val="00CB269E"/>
    <w:rsid w:val="00CB2BF5"/>
    <w:rsid w:val="00CB2FD5"/>
    <w:rsid w:val="00CB3300"/>
    <w:rsid w:val="00CB3A23"/>
    <w:rsid w:val="00CB3BC8"/>
    <w:rsid w:val="00CB3BD0"/>
    <w:rsid w:val="00CB430D"/>
    <w:rsid w:val="00CB482C"/>
    <w:rsid w:val="00CB5095"/>
    <w:rsid w:val="00CB558D"/>
    <w:rsid w:val="00CB5FBC"/>
    <w:rsid w:val="00CB60BC"/>
    <w:rsid w:val="00CB67F7"/>
    <w:rsid w:val="00CB6D8C"/>
    <w:rsid w:val="00CB6F9C"/>
    <w:rsid w:val="00CB7155"/>
    <w:rsid w:val="00CB75F8"/>
    <w:rsid w:val="00CB783C"/>
    <w:rsid w:val="00CB7B35"/>
    <w:rsid w:val="00CB7E6D"/>
    <w:rsid w:val="00CB8D6A"/>
    <w:rsid w:val="00CC02E3"/>
    <w:rsid w:val="00CC0389"/>
    <w:rsid w:val="00CC05C5"/>
    <w:rsid w:val="00CC061B"/>
    <w:rsid w:val="00CC0A90"/>
    <w:rsid w:val="00CC0A99"/>
    <w:rsid w:val="00CC0D59"/>
    <w:rsid w:val="00CC107C"/>
    <w:rsid w:val="00CC1185"/>
    <w:rsid w:val="00CC1B1E"/>
    <w:rsid w:val="00CC20B1"/>
    <w:rsid w:val="00CC2205"/>
    <w:rsid w:val="00CC26FB"/>
    <w:rsid w:val="00CC2888"/>
    <w:rsid w:val="00CC2CBC"/>
    <w:rsid w:val="00CC32DA"/>
    <w:rsid w:val="00CC3352"/>
    <w:rsid w:val="00CC3E4A"/>
    <w:rsid w:val="00CC4334"/>
    <w:rsid w:val="00CC453A"/>
    <w:rsid w:val="00CC4564"/>
    <w:rsid w:val="00CC50DE"/>
    <w:rsid w:val="00CC53FB"/>
    <w:rsid w:val="00CC5838"/>
    <w:rsid w:val="00CC5D87"/>
    <w:rsid w:val="00CC5FAE"/>
    <w:rsid w:val="00CC5FE1"/>
    <w:rsid w:val="00CC64E8"/>
    <w:rsid w:val="00CC65C8"/>
    <w:rsid w:val="00CC6747"/>
    <w:rsid w:val="00CC6E74"/>
    <w:rsid w:val="00CC704D"/>
    <w:rsid w:val="00CC707C"/>
    <w:rsid w:val="00CC732E"/>
    <w:rsid w:val="00CC7FF7"/>
    <w:rsid w:val="00CC8C84"/>
    <w:rsid w:val="00CD00B0"/>
    <w:rsid w:val="00CD00C8"/>
    <w:rsid w:val="00CD01BE"/>
    <w:rsid w:val="00CD06FE"/>
    <w:rsid w:val="00CD09D5"/>
    <w:rsid w:val="00CD0A58"/>
    <w:rsid w:val="00CD17F2"/>
    <w:rsid w:val="00CD1CD3"/>
    <w:rsid w:val="00CD1D5A"/>
    <w:rsid w:val="00CD1F20"/>
    <w:rsid w:val="00CD1F6F"/>
    <w:rsid w:val="00CD229C"/>
    <w:rsid w:val="00CD22AC"/>
    <w:rsid w:val="00CD2767"/>
    <w:rsid w:val="00CD2A99"/>
    <w:rsid w:val="00CD2EA6"/>
    <w:rsid w:val="00CD3156"/>
    <w:rsid w:val="00CD31EC"/>
    <w:rsid w:val="00CD32E3"/>
    <w:rsid w:val="00CD34C6"/>
    <w:rsid w:val="00CD3667"/>
    <w:rsid w:val="00CD3D30"/>
    <w:rsid w:val="00CD41E2"/>
    <w:rsid w:val="00CD43A4"/>
    <w:rsid w:val="00CD43BE"/>
    <w:rsid w:val="00CD456C"/>
    <w:rsid w:val="00CD45F6"/>
    <w:rsid w:val="00CD4830"/>
    <w:rsid w:val="00CD49FD"/>
    <w:rsid w:val="00CD4BE8"/>
    <w:rsid w:val="00CD4C3A"/>
    <w:rsid w:val="00CD4DBC"/>
    <w:rsid w:val="00CD4FA0"/>
    <w:rsid w:val="00CD5436"/>
    <w:rsid w:val="00CD552A"/>
    <w:rsid w:val="00CD56A0"/>
    <w:rsid w:val="00CD58FC"/>
    <w:rsid w:val="00CD5E1D"/>
    <w:rsid w:val="00CD5F19"/>
    <w:rsid w:val="00CD5FBE"/>
    <w:rsid w:val="00CD600C"/>
    <w:rsid w:val="00CD6033"/>
    <w:rsid w:val="00CD608C"/>
    <w:rsid w:val="00CD6B5A"/>
    <w:rsid w:val="00CD6B96"/>
    <w:rsid w:val="00CD72B8"/>
    <w:rsid w:val="00CD7342"/>
    <w:rsid w:val="00CD7B63"/>
    <w:rsid w:val="00CD7EDC"/>
    <w:rsid w:val="00CE01A6"/>
    <w:rsid w:val="00CE05E4"/>
    <w:rsid w:val="00CE0770"/>
    <w:rsid w:val="00CE0990"/>
    <w:rsid w:val="00CE0CFB"/>
    <w:rsid w:val="00CE1002"/>
    <w:rsid w:val="00CE1110"/>
    <w:rsid w:val="00CE1224"/>
    <w:rsid w:val="00CE1490"/>
    <w:rsid w:val="00CE149D"/>
    <w:rsid w:val="00CE15CA"/>
    <w:rsid w:val="00CE185D"/>
    <w:rsid w:val="00CE18F4"/>
    <w:rsid w:val="00CE1963"/>
    <w:rsid w:val="00CE1C62"/>
    <w:rsid w:val="00CE21C3"/>
    <w:rsid w:val="00CE24F2"/>
    <w:rsid w:val="00CE26F8"/>
    <w:rsid w:val="00CE28DB"/>
    <w:rsid w:val="00CE2D63"/>
    <w:rsid w:val="00CE3708"/>
    <w:rsid w:val="00CE3D23"/>
    <w:rsid w:val="00CE3E58"/>
    <w:rsid w:val="00CE41AB"/>
    <w:rsid w:val="00CE4244"/>
    <w:rsid w:val="00CE42B5"/>
    <w:rsid w:val="00CE5123"/>
    <w:rsid w:val="00CE52D3"/>
    <w:rsid w:val="00CE5AA8"/>
    <w:rsid w:val="00CE5C73"/>
    <w:rsid w:val="00CE5D03"/>
    <w:rsid w:val="00CE5D44"/>
    <w:rsid w:val="00CE5DCD"/>
    <w:rsid w:val="00CE5FCA"/>
    <w:rsid w:val="00CE6011"/>
    <w:rsid w:val="00CE61E3"/>
    <w:rsid w:val="00CE62E2"/>
    <w:rsid w:val="00CE6D9B"/>
    <w:rsid w:val="00CE6DB6"/>
    <w:rsid w:val="00CE6F57"/>
    <w:rsid w:val="00CE7377"/>
    <w:rsid w:val="00CE74D9"/>
    <w:rsid w:val="00CE76B5"/>
    <w:rsid w:val="00CE7A49"/>
    <w:rsid w:val="00CE7B7F"/>
    <w:rsid w:val="00CE7D21"/>
    <w:rsid w:val="00CE7DE7"/>
    <w:rsid w:val="00CF007F"/>
    <w:rsid w:val="00CF06B3"/>
    <w:rsid w:val="00CF075C"/>
    <w:rsid w:val="00CF0D6B"/>
    <w:rsid w:val="00CF112C"/>
    <w:rsid w:val="00CF11AA"/>
    <w:rsid w:val="00CF1517"/>
    <w:rsid w:val="00CF1791"/>
    <w:rsid w:val="00CF198A"/>
    <w:rsid w:val="00CF1B2C"/>
    <w:rsid w:val="00CF206D"/>
    <w:rsid w:val="00CF2465"/>
    <w:rsid w:val="00CF24F0"/>
    <w:rsid w:val="00CF2852"/>
    <w:rsid w:val="00CF286B"/>
    <w:rsid w:val="00CF29A6"/>
    <w:rsid w:val="00CF2B68"/>
    <w:rsid w:val="00CF2C9D"/>
    <w:rsid w:val="00CF30E8"/>
    <w:rsid w:val="00CF3254"/>
    <w:rsid w:val="00CF358C"/>
    <w:rsid w:val="00CF35F0"/>
    <w:rsid w:val="00CF3672"/>
    <w:rsid w:val="00CF36E7"/>
    <w:rsid w:val="00CF3821"/>
    <w:rsid w:val="00CF3822"/>
    <w:rsid w:val="00CF38A2"/>
    <w:rsid w:val="00CF409B"/>
    <w:rsid w:val="00CF4307"/>
    <w:rsid w:val="00CF46F6"/>
    <w:rsid w:val="00CF49C9"/>
    <w:rsid w:val="00CF4A0F"/>
    <w:rsid w:val="00CF4FCD"/>
    <w:rsid w:val="00CF4FFB"/>
    <w:rsid w:val="00CF5114"/>
    <w:rsid w:val="00CF5522"/>
    <w:rsid w:val="00CF55C0"/>
    <w:rsid w:val="00CF598C"/>
    <w:rsid w:val="00CF5AD7"/>
    <w:rsid w:val="00CF604A"/>
    <w:rsid w:val="00CF6307"/>
    <w:rsid w:val="00CF6467"/>
    <w:rsid w:val="00CF657F"/>
    <w:rsid w:val="00CF688A"/>
    <w:rsid w:val="00CF68C6"/>
    <w:rsid w:val="00CF725F"/>
    <w:rsid w:val="00CF72B2"/>
    <w:rsid w:val="00CF7432"/>
    <w:rsid w:val="00CF74D8"/>
    <w:rsid w:val="00CF75CB"/>
    <w:rsid w:val="00CF75E6"/>
    <w:rsid w:val="00CF78D6"/>
    <w:rsid w:val="00CF7BE1"/>
    <w:rsid w:val="00D00489"/>
    <w:rsid w:val="00D004C7"/>
    <w:rsid w:val="00D008E1"/>
    <w:rsid w:val="00D00DD3"/>
    <w:rsid w:val="00D00EBE"/>
    <w:rsid w:val="00D011FA"/>
    <w:rsid w:val="00D0124E"/>
    <w:rsid w:val="00D0140F"/>
    <w:rsid w:val="00D014C8"/>
    <w:rsid w:val="00D017C5"/>
    <w:rsid w:val="00D01F8A"/>
    <w:rsid w:val="00D02B7A"/>
    <w:rsid w:val="00D030ED"/>
    <w:rsid w:val="00D033E3"/>
    <w:rsid w:val="00D0342F"/>
    <w:rsid w:val="00D03688"/>
    <w:rsid w:val="00D03860"/>
    <w:rsid w:val="00D03E0A"/>
    <w:rsid w:val="00D03FCD"/>
    <w:rsid w:val="00D040CB"/>
    <w:rsid w:val="00D04608"/>
    <w:rsid w:val="00D046E8"/>
    <w:rsid w:val="00D046F0"/>
    <w:rsid w:val="00D04B34"/>
    <w:rsid w:val="00D04D21"/>
    <w:rsid w:val="00D051C6"/>
    <w:rsid w:val="00D051FE"/>
    <w:rsid w:val="00D0526B"/>
    <w:rsid w:val="00D05391"/>
    <w:rsid w:val="00D05602"/>
    <w:rsid w:val="00D05608"/>
    <w:rsid w:val="00D0569C"/>
    <w:rsid w:val="00D05A13"/>
    <w:rsid w:val="00D05AEB"/>
    <w:rsid w:val="00D0601D"/>
    <w:rsid w:val="00D06177"/>
    <w:rsid w:val="00D06339"/>
    <w:rsid w:val="00D0662E"/>
    <w:rsid w:val="00D067DA"/>
    <w:rsid w:val="00D06E1E"/>
    <w:rsid w:val="00D06FF5"/>
    <w:rsid w:val="00D0721C"/>
    <w:rsid w:val="00D07543"/>
    <w:rsid w:val="00D07744"/>
    <w:rsid w:val="00D0D5BF"/>
    <w:rsid w:val="00D10123"/>
    <w:rsid w:val="00D10AF7"/>
    <w:rsid w:val="00D11FE8"/>
    <w:rsid w:val="00D12314"/>
    <w:rsid w:val="00D12509"/>
    <w:rsid w:val="00D129F6"/>
    <w:rsid w:val="00D12F20"/>
    <w:rsid w:val="00D130F8"/>
    <w:rsid w:val="00D13C82"/>
    <w:rsid w:val="00D14078"/>
    <w:rsid w:val="00D1502A"/>
    <w:rsid w:val="00D155C9"/>
    <w:rsid w:val="00D158B3"/>
    <w:rsid w:val="00D158F3"/>
    <w:rsid w:val="00D15A3B"/>
    <w:rsid w:val="00D15E2A"/>
    <w:rsid w:val="00D15FC4"/>
    <w:rsid w:val="00D1623F"/>
    <w:rsid w:val="00D1658D"/>
    <w:rsid w:val="00D16840"/>
    <w:rsid w:val="00D16C1C"/>
    <w:rsid w:val="00D16F3E"/>
    <w:rsid w:val="00D1707E"/>
    <w:rsid w:val="00D175FA"/>
    <w:rsid w:val="00D178E7"/>
    <w:rsid w:val="00D2027F"/>
    <w:rsid w:val="00D202FA"/>
    <w:rsid w:val="00D20465"/>
    <w:rsid w:val="00D20630"/>
    <w:rsid w:val="00D207F5"/>
    <w:rsid w:val="00D209EA"/>
    <w:rsid w:val="00D20A73"/>
    <w:rsid w:val="00D20A76"/>
    <w:rsid w:val="00D20E26"/>
    <w:rsid w:val="00D21001"/>
    <w:rsid w:val="00D21047"/>
    <w:rsid w:val="00D21104"/>
    <w:rsid w:val="00D21402"/>
    <w:rsid w:val="00D214D8"/>
    <w:rsid w:val="00D217F3"/>
    <w:rsid w:val="00D21AC6"/>
    <w:rsid w:val="00D21B29"/>
    <w:rsid w:val="00D21BDC"/>
    <w:rsid w:val="00D229CA"/>
    <w:rsid w:val="00D22FE3"/>
    <w:rsid w:val="00D23088"/>
    <w:rsid w:val="00D23135"/>
    <w:rsid w:val="00D2331E"/>
    <w:rsid w:val="00D23426"/>
    <w:rsid w:val="00D23C1E"/>
    <w:rsid w:val="00D23C6D"/>
    <w:rsid w:val="00D240DF"/>
    <w:rsid w:val="00D24244"/>
    <w:rsid w:val="00D247F7"/>
    <w:rsid w:val="00D2481B"/>
    <w:rsid w:val="00D24AEB"/>
    <w:rsid w:val="00D24DB0"/>
    <w:rsid w:val="00D255EF"/>
    <w:rsid w:val="00D2588E"/>
    <w:rsid w:val="00D259B3"/>
    <w:rsid w:val="00D25D3D"/>
    <w:rsid w:val="00D25DC8"/>
    <w:rsid w:val="00D271EE"/>
    <w:rsid w:val="00D27529"/>
    <w:rsid w:val="00D2766E"/>
    <w:rsid w:val="00D277CA"/>
    <w:rsid w:val="00D2788E"/>
    <w:rsid w:val="00D27B83"/>
    <w:rsid w:val="00D27F51"/>
    <w:rsid w:val="00D2C85C"/>
    <w:rsid w:val="00D30148"/>
    <w:rsid w:val="00D30A17"/>
    <w:rsid w:val="00D310C2"/>
    <w:rsid w:val="00D31117"/>
    <w:rsid w:val="00D3134B"/>
    <w:rsid w:val="00D313D3"/>
    <w:rsid w:val="00D31566"/>
    <w:rsid w:val="00D315B0"/>
    <w:rsid w:val="00D317FC"/>
    <w:rsid w:val="00D31C64"/>
    <w:rsid w:val="00D31CE8"/>
    <w:rsid w:val="00D321CC"/>
    <w:rsid w:val="00D321E9"/>
    <w:rsid w:val="00D32392"/>
    <w:rsid w:val="00D32912"/>
    <w:rsid w:val="00D32BE4"/>
    <w:rsid w:val="00D3397C"/>
    <w:rsid w:val="00D3399C"/>
    <w:rsid w:val="00D346AD"/>
    <w:rsid w:val="00D34C0A"/>
    <w:rsid w:val="00D34E97"/>
    <w:rsid w:val="00D3550F"/>
    <w:rsid w:val="00D35BBD"/>
    <w:rsid w:val="00D36051"/>
    <w:rsid w:val="00D36070"/>
    <w:rsid w:val="00D36379"/>
    <w:rsid w:val="00D3674B"/>
    <w:rsid w:val="00D36F65"/>
    <w:rsid w:val="00D37656"/>
    <w:rsid w:val="00D376D6"/>
    <w:rsid w:val="00D378CA"/>
    <w:rsid w:val="00D37977"/>
    <w:rsid w:val="00D37A51"/>
    <w:rsid w:val="00D37BE4"/>
    <w:rsid w:val="00D37D4F"/>
    <w:rsid w:val="00D37E84"/>
    <w:rsid w:val="00D406A1"/>
    <w:rsid w:val="00D40D2A"/>
    <w:rsid w:val="00D41A64"/>
    <w:rsid w:val="00D42559"/>
    <w:rsid w:val="00D4269D"/>
    <w:rsid w:val="00D42E52"/>
    <w:rsid w:val="00D433AE"/>
    <w:rsid w:val="00D43969"/>
    <w:rsid w:val="00D44303"/>
    <w:rsid w:val="00D44391"/>
    <w:rsid w:val="00D44515"/>
    <w:rsid w:val="00D44995"/>
    <w:rsid w:val="00D449ED"/>
    <w:rsid w:val="00D44CB5"/>
    <w:rsid w:val="00D459E1"/>
    <w:rsid w:val="00D46704"/>
    <w:rsid w:val="00D46748"/>
    <w:rsid w:val="00D46BA7"/>
    <w:rsid w:val="00D46FAB"/>
    <w:rsid w:val="00D47441"/>
    <w:rsid w:val="00D4758D"/>
    <w:rsid w:val="00D47736"/>
    <w:rsid w:val="00D479FF"/>
    <w:rsid w:val="00D47C6E"/>
    <w:rsid w:val="00D5001B"/>
    <w:rsid w:val="00D5038D"/>
    <w:rsid w:val="00D50873"/>
    <w:rsid w:val="00D508F1"/>
    <w:rsid w:val="00D50B6C"/>
    <w:rsid w:val="00D512A6"/>
    <w:rsid w:val="00D51A2E"/>
    <w:rsid w:val="00D51A80"/>
    <w:rsid w:val="00D51ACB"/>
    <w:rsid w:val="00D51BE6"/>
    <w:rsid w:val="00D51C0E"/>
    <w:rsid w:val="00D51EBD"/>
    <w:rsid w:val="00D52354"/>
    <w:rsid w:val="00D5287F"/>
    <w:rsid w:val="00D52B86"/>
    <w:rsid w:val="00D532CD"/>
    <w:rsid w:val="00D53700"/>
    <w:rsid w:val="00D537D8"/>
    <w:rsid w:val="00D538F3"/>
    <w:rsid w:val="00D53A2A"/>
    <w:rsid w:val="00D53EE1"/>
    <w:rsid w:val="00D54034"/>
    <w:rsid w:val="00D54793"/>
    <w:rsid w:val="00D54BA8"/>
    <w:rsid w:val="00D54DE3"/>
    <w:rsid w:val="00D54EB1"/>
    <w:rsid w:val="00D552D3"/>
    <w:rsid w:val="00D5542A"/>
    <w:rsid w:val="00D555BD"/>
    <w:rsid w:val="00D55A38"/>
    <w:rsid w:val="00D55D5E"/>
    <w:rsid w:val="00D56111"/>
    <w:rsid w:val="00D5617A"/>
    <w:rsid w:val="00D561AF"/>
    <w:rsid w:val="00D56723"/>
    <w:rsid w:val="00D56C2F"/>
    <w:rsid w:val="00D56D7E"/>
    <w:rsid w:val="00D579CB"/>
    <w:rsid w:val="00D60005"/>
    <w:rsid w:val="00D60121"/>
    <w:rsid w:val="00D6036E"/>
    <w:rsid w:val="00D607BA"/>
    <w:rsid w:val="00D607C1"/>
    <w:rsid w:val="00D60929"/>
    <w:rsid w:val="00D60986"/>
    <w:rsid w:val="00D61A0D"/>
    <w:rsid w:val="00D62038"/>
    <w:rsid w:val="00D622AB"/>
    <w:rsid w:val="00D62648"/>
    <w:rsid w:val="00D627AD"/>
    <w:rsid w:val="00D63047"/>
    <w:rsid w:val="00D6325E"/>
    <w:rsid w:val="00D632E7"/>
    <w:rsid w:val="00D63559"/>
    <w:rsid w:val="00D636B1"/>
    <w:rsid w:val="00D63751"/>
    <w:rsid w:val="00D63838"/>
    <w:rsid w:val="00D63AE1"/>
    <w:rsid w:val="00D63C69"/>
    <w:rsid w:val="00D63F62"/>
    <w:rsid w:val="00D64960"/>
    <w:rsid w:val="00D650B0"/>
    <w:rsid w:val="00D65548"/>
    <w:rsid w:val="00D65553"/>
    <w:rsid w:val="00D656EA"/>
    <w:rsid w:val="00D658AE"/>
    <w:rsid w:val="00D65A2E"/>
    <w:rsid w:val="00D65A94"/>
    <w:rsid w:val="00D661AA"/>
    <w:rsid w:val="00D666CC"/>
    <w:rsid w:val="00D669DE"/>
    <w:rsid w:val="00D66A68"/>
    <w:rsid w:val="00D66BF1"/>
    <w:rsid w:val="00D66F87"/>
    <w:rsid w:val="00D67062"/>
    <w:rsid w:val="00D6711D"/>
    <w:rsid w:val="00D673A6"/>
    <w:rsid w:val="00D6747E"/>
    <w:rsid w:val="00D6774F"/>
    <w:rsid w:val="00D6785F"/>
    <w:rsid w:val="00D67980"/>
    <w:rsid w:val="00D6AE3A"/>
    <w:rsid w:val="00D70599"/>
    <w:rsid w:val="00D70819"/>
    <w:rsid w:val="00D70996"/>
    <w:rsid w:val="00D70AC2"/>
    <w:rsid w:val="00D70C93"/>
    <w:rsid w:val="00D70DAB"/>
    <w:rsid w:val="00D70FE8"/>
    <w:rsid w:val="00D71025"/>
    <w:rsid w:val="00D71127"/>
    <w:rsid w:val="00D71213"/>
    <w:rsid w:val="00D715DF"/>
    <w:rsid w:val="00D718F4"/>
    <w:rsid w:val="00D7284C"/>
    <w:rsid w:val="00D72C26"/>
    <w:rsid w:val="00D72CD9"/>
    <w:rsid w:val="00D730A5"/>
    <w:rsid w:val="00D73B73"/>
    <w:rsid w:val="00D73EF4"/>
    <w:rsid w:val="00D73F77"/>
    <w:rsid w:val="00D743FE"/>
    <w:rsid w:val="00D74968"/>
    <w:rsid w:val="00D74BF1"/>
    <w:rsid w:val="00D74D01"/>
    <w:rsid w:val="00D74D63"/>
    <w:rsid w:val="00D74F68"/>
    <w:rsid w:val="00D753B5"/>
    <w:rsid w:val="00D75537"/>
    <w:rsid w:val="00D7556B"/>
    <w:rsid w:val="00D7590C"/>
    <w:rsid w:val="00D75CBF"/>
    <w:rsid w:val="00D7638B"/>
    <w:rsid w:val="00D76CA1"/>
    <w:rsid w:val="00D77798"/>
    <w:rsid w:val="00D779EA"/>
    <w:rsid w:val="00D77BCB"/>
    <w:rsid w:val="00D809F3"/>
    <w:rsid w:val="00D80F1A"/>
    <w:rsid w:val="00D80FF2"/>
    <w:rsid w:val="00D81339"/>
    <w:rsid w:val="00D81388"/>
    <w:rsid w:val="00D8138F"/>
    <w:rsid w:val="00D81441"/>
    <w:rsid w:val="00D8154C"/>
    <w:rsid w:val="00D815A7"/>
    <w:rsid w:val="00D8184F"/>
    <w:rsid w:val="00D8198B"/>
    <w:rsid w:val="00D82C14"/>
    <w:rsid w:val="00D8310A"/>
    <w:rsid w:val="00D833E1"/>
    <w:rsid w:val="00D838F6"/>
    <w:rsid w:val="00D83987"/>
    <w:rsid w:val="00D83AAA"/>
    <w:rsid w:val="00D83B4F"/>
    <w:rsid w:val="00D83FA7"/>
    <w:rsid w:val="00D840AF"/>
    <w:rsid w:val="00D841EC"/>
    <w:rsid w:val="00D845B7"/>
    <w:rsid w:val="00D84613"/>
    <w:rsid w:val="00D846B5"/>
    <w:rsid w:val="00D84CE4"/>
    <w:rsid w:val="00D85364"/>
    <w:rsid w:val="00D85384"/>
    <w:rsid w:val="00D855CD"/>
    <w:rsid w:val="00D8567F"/>
    <w:rsid w:val="00D85690"/>
    <w:rsid w:val="00D859FE"/>
    <w:rsid w:val="00D85E25"/>
    <w:rsid w:val="00D8645C"/>
    <w:rsid w:val="00D86996"/>
    <w:rsid w:val="00D86B5E"/>
    <w:rsid w:val="00D86BFC"/>
    <w:rsid w:val="00D86ECB"/>
    <w:rsid w:val="00D8737E"/>
    <w:rsid w:val="00D87537"/>
    <w:rsid w:val="00D8758B"/>
    <w:rsid w:val="00D875E3"/>
    <w:rsid w:val="00D87819"/>
    <w:rsid w:val="00D87E79"/>
    <w:rsid w:val="00D87EA4"/>
    <w:rsid w:val="00D90745"/>
    <w:rsid w:val="00D90F73"/>
    <w:rsid w:val="00D91335"/>
    <w:rsid w:val="00D91A63"/>
    <w:rsid w:val="00D91AE2"/>
    <w:rsid w:val="00D91F12"/>
    <w:rsid w:val="00D92866"/>
    <w:rsid w:val="00D92872"/>
    <w:rsid w:val="00D928B4"/>
    <w:rsid w:val="00D92FC1"/>
    <w:rsid w:val="00D93016"/>
    <w:rsid w:val="00D9353F"/>
    <w:rsid w:val="00D93705"/>
    <w:rsid w:val="00D9411C"/>
    <w:rsid w:val="00D94367"/>
    <w:rsid w:val="00D946E5"/>
    <w:rsid w:val="00D9482C"/>
    <w:rsid w:val="00D948C7"/>
    <w:rsid w:val="00D94BF9"/>
    <w:rsid w:val="00D9528F"/>
    <w:rsid w:val="00D952BE"/>
    <w:rsid w:val="00D95342"/>
    <w:rsid w:val="00D958AA"/>
    <w:rsid w:val="00D95934"/>
    <w:rsid w:val="00D95CB1"/>
    <w:rsid w:val="00D95E1F"/>
    <w:rsid w:val="00D97B2A"/>
    <w:rsid w:val="00D97CE4"/>
    <w:rsid w:val="00DA02BB"/>
    <w:rsid w:val="00DA05A9"/>
    <w:rsid w:val="00DA0A84"/>
    <w:rsid w:val="00DA0EE7"/>
    <w:rsid w:val="00DA1584"/>
    <w:rsid w:val="00DA171E"/>
    <w:rsid w:val="00DA19D2"/>
    <w:rsid w:val="00DA278C"/>
    <w:rsid w:val="00DA2972"/>
    <w:rsid w:val="00DA29E0"/>
    <w:rsid w:val="00DA2CAF"/>
    <w:rsid w:val="00DA3007"/>
    <w:rsid w:val="00DA3229"/>
    <w:rsid w:val="00DA4460"/>
    <w:rsid w:val="00DA44B7"/>
    <w:rsid w:val="00DA5157"/>
    <w:rsid w:val="00DA53CE"/>
    <w:rsid w:val="00DA54CB"/>
    <w:rsid w:val="00DA5B2A"/>
    <w:rsid w:val="00DA5E9D"/>
    <w:rsid w:val="00DA6291"/>
    <w:rsid w:val="00DA629C"/>
    <w:rsid w:val="00DA6E1C"/>
    <w:rsid w:val="00DA6E1F"/>
    <w:rsid w:val="00DA6E8A"/>
    <w:rsid w:val="00DA76F1"/>
    <w:rsid w:val="00DA7F92"/>
    <w:rsid w:val="00DB0124"/>
    <w:rsid w:val="00DB022E"/>
    <w:rsid w:val="00DB029D"/>
    <w:rsid w:val="00DB047A"/>
    <w:rsid w:val="00DB0670"/>
    <w:rsid w:val="00DB09F5"/>
    <w:rsid w:val="00DB0A06"/>
    <w:rsid w:val="00DB0AD6"/>
    <w:rsid w:val="00DB0E47"/>
    <w:rsid w:val="00DB0EF7"/>
    <w:rsid w:val="00DB18F9"/>
    <w:rsid w:val="00DB1941"/>
    <w:rsid w:val="00DB1DD2"/>
    <w:rsid w:val="00DB1E3A"/>
    <w:rsid w:val="00DB2215"/>
    <w:rsid w:val="00DB2409"/>
    <w:rsid w:val="00DB24EF"/>
    <w:rsid w:val="00DB2574"/>
    <w:rsid w:val="00DB29F4"/>
    <w:rsid w:val="00DB2CC8"/>
    <w:rsid w:val="00DB2CD7"/>
    <w:rsid w:val="00DB2CE0"/>
    <w:rsid w:val="00DB2EAE"/>
    <w:rsid w:val="00DB2F8B"/>
    <w:rsid w:val="00DB33AF"/>
    <w:rsid w:val="00DB35F6"/>
    <w:rsid w:val="00DB3F68"/>
    <w:rsid w:val="00DB3F76"/>
    <w:rsid w:val="00DB4128"/>
    <w:rsid w:val="00DB4257"/>
    <w:rsid w:val="00DB43FE"/>
    <w:rsid w:val="00DB44FB"/>
    <w:rsid w:val="00DB47EE"/>
    <w:rsid w:val="00DB4C9C"/>
    <w:rsid w:val="00DB4D48"/>
    <w:rsid w:val="00DB51F5"/>
    <w:rsid w:val="00DB5336"/>
    <w:rsid w:val="00DB593E"/>
    <w:rsid w:val="00DB6407"/>
    <w:rsid w:val="00DB6413"/>
    <w:rsid w:val="00DB65F9"/>
    <w:rsid w:val="00DB6CBC"/>
    <w:rsid w:val="00DB7004"/>
    <w:rsid w:val="00DB70FA"/>
    <w:rsid w:val="00DB7127"/>
    <w:rsid w:val="00DB751E"/>
    <w:rsid w:val="00DB75B6"/>
    <w:rsid w:val="00DB772B"/>
    <w:rsid w:val="00DB778D"/>
    <w:rsid w:val="00DB789C"/>
    <w:rsid w:val="00DC055D"/>
    <w:rsid w:val="00DC0D1D"/>
    <w:rsid w:val="00DC1210"/>
    <w:rsid w:val="00DC14C7"/>
    <w:rsid w:val="00DC1A4E"/>
    <w:rsid w:val="00DC1B97"/>
    <w:rsid w:val="00DC1C55"/>
    <w:rsid w:val="00DC1C86"/>
    <w:rsid w:val="00DC1DCE"/>
    <w:rsid w:val="00DC1E37"/>
    <w:rsid w:val="00DC207A"/>
    <w:rsid w:val="00DC263A"/>
    <w:rsid w:val="00DC26F1"/>
    <w:rsid w:val="00DC2B95"/>
    <w:rsid w:val="00DC2C41"/>
    <w:rsid w:val="00DC2D91"/>
    <w:rsid w:val="00DC2DD7"/>
    <w:rsid w:val="00DC2E15"/>
    <w:rsid w:val="00DC3675"/>
    <w:rsid w:val="00DC36F6"/>
    <w:rsid w:val="00DC3AC1"/>
    <w:rsid w:val="00DC3C3F"/>
    <w:rsid w:val="00DC431A"/>
    <w:rsid w:val="00DC487F"/>
    <w:rsid w:val="00DC4944"/>
    <w:rsid w:val="00DC5491"/>
    <w:rsid w:val="00DC54A8"/>
    <w:rsid w:val="00DC5BA5"/>
    <w:rsid w:val="00DC5BF9"/>
    <w:rsid w:val="00DC60F5"/>
    <w:rsid w:val="00DC62D2"/>
    <w:rsid w:val="00DC689F"/>
    <w:rsid w:val="00DC6A78"/>
    <w:rsid w:val="00DC6B3F"/>
    <w:rsid w:val="00DC6FCC"/>
    <w:rsid w:val="00DC738D"/>
    <w:rsid w:val="00DC73A5"/>
    <w:rsid w:val="00DC79DA"/>
    <w:rsid w:val="00DC7CF3"/>
    <w:rsid w:val="00DC7EF9"/>
    <w:rsid w:val="00DD0259"/>
    <w:rsid w:val="00DD0AF4"/>
    <w:rsid w:val="00DD0B6D"/>
    <w:rsid w:val="00DD0C6E"/>
    <w:rsid w:val="00DD0C85"/>
    <w:rsid w:val="00DD0D25"/>
    <w:rsid w:val="00DD0D2F"/>
    <w:rsid w:val="00DD147C"/>
    <w:rsid w:val="00DD1DA2"/>
    <w:rsid w:val="00DD21E2"/>
    <w:rsid w:val="00DD2565"/>
    <w:rsid w:val="00DD2708"/>
    <w:rsid w:val="00DD29C1"/>
    <w:rsid w:val="00DD2BBC"/>
    <w:rsid w:val="00DD2E51"/>
    <w:rsid w:val="00DD2F48"/>
    <w:rsid w:val="00DD372A"/>
    <w:rsid w:val="00DD3853"/>
    <w:rsid w:val="00DD3B42"/>
    <w:rsid w:val="00DD3B84"/>
    <w:rsid w:val="00DD3DB4"/>
    <w:rsid w:val="00DD426E"/>
    <w:rsid w:val="00DD432E"/>
    <w:rsid w:val="00DD546B"/>
    <w:rsid w:val="00DD5602"/>
    <w:rsid w:val="00DD59C8"/>
    <w:rsid w:val="00DD5F53"/>
    <w:rsid w:val="00DD6414"/>
    <w:rsid w:val="00DD6458"/>
    <w:rsid w:val="00DD650A"/>
    <w:rsid w:val="00DD6AD7"/>
    <w:rsid w:val="00DD6C9A"/>
    <w:rsid w:val="00DD6CD3"/>
    <w:rsid w:val="00DD7228"/>
    <w:rsid w:val="00DD7267"/>
    <w:rsid w:val="00DE071C"/>
    <w:rsid w:val="00DE0A19"/>
    <w:rsid w:val="00DE1005"/>
    <w:rsid w:val="00DE1138"/>
    <w:rsid w:val="00DE1160"/>
    <w:rsid w:val="00DE129F"/>
    <w:rsid w:val="00DE160A"/>
    <w:rsid w:val="00DE2449"/>
    <w:rsid w:val="00DE255D"/>
    <w:rsid w:val="00DE2775"/>
    <w:rsid w:val="00DE2C08"/>
    <w:rsid w:val="00DE2E2A"/>
    <w:rsid w:val="00DE3909"/>
    <w:rsid w:val="00DE4524"/>
    <w:rsid w:val="00DE4653"/>
    <w:rsid w:val="00DE4806"/>
    <w:rsid w:val="00DE495C"/>
    <w:rsid w:val="00DE4C58"/>
    <w:rsid w:val="00DE4C7B"/>
    <w:rsid w:val="00DE560B"/>
    <w:rsid w:val="00DE57BC"/>
    <w:rsid w:val="00DE5A51"/>
    <w:rsid w:val="00DE5CBB"/>
    <w:rsid w:val="00DE6575"/>
    <w:rsid w:val="00DE693C"/>
    <w:rsid w:val="00DE693F"/>
    <w:rsid w:val="00DE6C48"/>
    <w:rsid w:val="00DE71DA"/>
    <w:rsid w:val="00DE7DAA"/>
    <w:rsid w:val="00DF0073"/>
    <w:rsid w:val="00DF0272"/>
    <w:rsid w:val="00DF05B4"/>
    <w:rsid w:val="00DF05C7"/>
    <w:rsid w:val="00DF05F0"/>
    <w:rsid w:val="00DF0608"/>
    <w:rsid w:val="00DF0626"/>
    <w:rsid w:val="00DF07BE"/>
    <w:rsid w:val="00DF0AE4"/>
    <w:rsid w:val="00DF12EF"/>
    <w:rsid w:val="00DF14BB"/>
    <w:rsid w:val="00DF1555"/>
    <w:rsid w:val="00DF1F8D"/>
    <w:rsid w:val="00DF256E"/>
    <w:rsid w:val="00DF2672"/>
    <w:rsid w:val="00DF2726"/>
    <w:rsid w:val="00DF2746"/>
    <w:rsid w:val="00DF2932"/>
    <w:rsid w:val="00DF2A2A"/>
    <w:rsid w:val="00DF2AA3"/>
    <w:rsid w:val="00DF2FF8"/>
    <w:rsid w:val="00DF30DB"/>
    <w:rsid w:val="00DF33BD"/>
    <w:rsid w:val="00DF375A"/>
    <w:rsid w:val="00DF39DA"/>
    <w:rsid w:val="00DF3AAD"/>
    <w:rsid w:val="00DF400F"/>
    <w:rsid w:val="00DF4458"/>
    <w:rsid w:val="00DF450D"/>
    <w:rsid w:val="00DF48E6"/>
    <w:rsid w:val="00DF4B2A"/>
    <w:rsid w:val="00DF52F4"/>
    <w:rsid w:val="00DF5F80"/>
    <w:rsid w:val="00DF5FA3"/>
    <w:rsid w:val="00DF5FD5"/>
    <w:rsid w:val="00DF6462"/>
    <w:rsid w:val="00DF65E7"/>
    <w:rsid w:val="00DF6661"/>
    <w:rsid w:val="00DF67BD"/>
    <w:rsid w:val="00DF68F5"/>
    <w:rsid w:val="00DF69A1"/>
    <w:rsid w:val="00DF6BC9"/>
    <w:rsid w:val="00DF806E"/>
    <w:rsid w:val="00E002F4"/>
    <w:rsid w:val="00E00374"/>
    <w:rsid w:val="00E00526"/>
    <w:rsid w:val="00E00B03"/>
    <w:rsid w:val="00E00B3A"/>
    <w:rsid w:val="00E00F07"/>
    <w:rsid w:val="00E01476"/>
    <w:rsid w:val="00E01D43"/>
    <w:rsid w:val="00E01FF8"/>
    <w:rsid w:val="00E027F0"/>
    <w:rsid w:val="00E02AE7"/>
    <w:rsid w:val="00E02BED"/>
    <w:rsid w:val="00E03120"/>
    <w:rsid w:val="00E0330B"/>
    <w:rsid w:val="00E0336E"/>
    <w:rsid w:val="00E03664"/>
    <w:rsid w:val="00E03811"/>
    <w:rsid w:val="00E03AAB"/>
    <w:rsid w:val="00E03B8A"/>
    <w:rsid w:val="00E04034"/>
    <w:rsid w:val="00E04048"/>
    <w:rsid w:val="00E0413F"/>
    <w:rsid w:val="00E04455"/>
    <w:rsid w:val="00E04ED2"/>
    <w:rsid w:val="00E0554B"/>
    <w:rsid w:val="00E057B0"/>
    <w:rsid w:val="00E05A1C"/>
    <w:rsid w:val="00E05D9A"/>
    <w:rsid w:val="00E064BC"/>
    <w:rsid w:val="00E0661D"/>
    <w:rsid w:val="00E066D3"/>
    <w:rsid w:val="00E06DF2"/>
    <w:rsid w:val="00E07593"/>
    <w:rsid w:val="00E075F2"/>
    <w:rsid w:val="00E07638"/>
    <w:rsid w:val="00E076FF"/>
    <w:rsid w:val="00E078C4"/>
    <w:rsid w:val="00E07B79"/>
    <w:rsid w:val="00E07BBD"/>
    <w:rsid w:val="00E07D5F"/>
    <w:rsid w:val="00E07FFD"/>
    <w:rsid w:val="00E100D6"/>
    <w:rsid w:val="00E10791"/>
    <w:rsid w:val="00E10849"/>
    <w:rsid w:val="00E10DD4"/>
    <w:rsid w:val="00E111C9"/>
    <w:rsid w:val="00E1132E"/>
    <w:rsid w:val="00E11671"/>
    <w:rsid w:val="00E116ED"/>
    <w:rsid w:val="00E11FCB"/>
    <w:rsid w:val="00E126DE"/>
    <w:rsid w:val="00E12CFB"/>
    <w:rsid w:val="00E130AE"/>
    <w:rsid w:val="00E133A6"/>
    <w:rsid w:val="00E13406"/>
    <w:rsid w:val="00E1358A"/>
    <w:rsid w:val="00E137D1"/>
    <w:rsid w:val="00E13A8B"/>
    <w:rsid w:val="00E13E18"/>
    <w:rsid w:val="00E13F83"/>
    <w:rsid w:val="00E141D2"/>
    <w:rsid w:val="00E14264"/>
    <w:rsid w:val="00E142BA"/>
    <w:rsid w:val="00E14746"/>
    <w:rsid w:val="00E148CE"/>
    <w:rsid w:val="00E15063"/>
    <w:rsid w:val="00E152CC"/>
    <w:rsid w:val="00E15ABE"/>
    <w:rsid w:val="00E15CFA"/>
    <w:rsid w:val="00E15EB0"/>
    <w:rsid w:val="00E15EE7"/>
    <w:rsid w:val="00E15EF9"/>
    <w:rsid w:val="00E16134"/>
    <w:rsid w:val="00E163BD"/>
    <w:rsid w:val="00E16619"/>
    <w:rsid w:val="00E16818"/>
    <w:rsid w:val="00E1781B"/>
    <w:rsid w:val="00E179FF"/>
    <w:rsid w:val="00E17BFA"/>
    <w:rsid w:val="00E17E7A"/>
    <w:rsid w:val="00E17EF6"/>
    <w:rsid w:val="00E204E3"/>
    <w:rsid w:val="00E2070D"/>
    <w:rsid w:val="00E20C6A"/>
    <w:rsid w:val="00E20FE0"/>
    <w:rsid w:val="00E2122B"/>
    <w:rsid w:val="00E2139D"/>
    <w:rsid w:val="00E21FC5"/>
    <w:rsid w:val="00E222A3"/>
    <w:rsid w:val="00E224FC"/>
    <w:rsid w:val="00E22740"/>
    <w:rsid w:val="00E22B77"/>
    <w:rsid w:val="00E22E25"/>
    <w:rsid w:val="00E23117"/>
    <w:rsid w:val="00E234E6"/>
    <w:rsid w:val="00E236A8"/>
    <w:rsid w:val="00E23B6E"/>
    <w:rsid w:val="00E23C61"/>
    <w:rsid w:val="00E23CAE"/>
    <w:rsid w:val="00E23FBC"/>
    <w:rsid w:val="00E240A4"/>
    <w:rsid w:val="00E2441D"/>
    <w:rsid w:val="00E256E7"/>
    <w:rsid w:val="00E257B9"/>
    <w:rsid w:val="00E25C7D"/>
    <w:rsid w:val="00E25EBA"/>
    <w:rsid w:val="00E26302"/>
    <w:rsid w:val="00E26A73"/>
    <w:rsid w:val="00E26BBA"/>
    <w:rsid w:val="00E26CD0"/>
    <w:rsid w:val="00E27015"/>
    <w:rsid w:val="00E2723C"/>
    <w:rsid w:val="00E273DE"/>
    <w:rsid w:val="00E276BC"/>
    <w:rsid w:val="00E27B78"/>
    <w:rsid w:val="00E3006D"/>
    <w:rsid w:val="00E30101"/>
    <w:rsid w:val="00E30290"/>
    <w:rsid w:val="00E30296"/>
    <w:rsid w:val="00E30810"/>
    <w:rsid w:val="00E30F52"/>
    <w:rsid w:val="00E31764"/>
    <w:rsid w:val="00E31C6F"/>
    <w:rsid w:val="00E31CF4"/>
    <w:rsid w:val="00E31EBD"/>
    <w:rsid w:val="00E320C4"/>
    <w:rsid w:val="00E32118"/>
    <w:rsid w:val="00E32599"/>
    <w:rsid w:val="00E329E2"/>
    <w:rsid w:val="00E32DE3"/>
    <w:rsid w:val="00E331FF"/>
    <w:rsid w:val="00E33629"/>
    <w:rsid w:val="00E34035"/>
    <w:rsid w:val="00E340AB"/>
    <w:rsid w:val="00E3416A"/>
    <w:rsid w:val="00E34178"/>
    <w:rsid w:val="00E34703"/>
    <w:rsid w:val="00E3488D"/>
    <w:rsid w:val="00E34C3F"/>
    <w:rsid w:val="00E34C7D"/>
    <w:rsid w:val="00E34F9D"/>
    <w:rsid w:val="00E34FE6"/>
    <w:rsid w:val="00E35694"/>
    <w:rsid w:val="00E35A57"/>
    <w:rsid w:val="00E35B12"/>
    <w:rsid w:val="00E36319"/>
    <w:rsid w:val="00E368A4"/>
    <w:rsid w:val="00E3749D"/>
    <w:rsid w:val="00E37874"/>
    <w:rsid w:val="00E378E7"/>
    <w:rsid w:val="00E40211"/>
    <w:rsid w:val="00E40246"/>
    <w:rsid w:val="00E40284"/>
    <w:rsid w:val="00E40336"/>
    <w:rsid w:val="00E403CB"/>
    <w:rsid w:val="00E40438"/>
    <w:rsid w:val="00E4063D"/>
    <w:rsid w:val="00E41483"/>
    <w:rsid w:val="00E41899"/>
    <w:rsid w:val="00E41BF0"/>
    <w:rsid w:val="00E41C93"/>
    <w:rsid w:val="00E41EF8"/>
    <w:rsid w:val="00E41F33"/>
    <w:rsid w:val="00E42759"/>
    <w:rsid w:val="00E42975"/>
    <w:rsid w:val="00E42B54"/>
    <w:rsid w:val="00E42DBF"/>
    <w:rsid w:val="00E42FB8"/>
    <w:rsid w:val="00E43C21"/>
    <w:rsid w:val="00E43FEF"/>
    <w:rsid w:val="00E44176"/>
    <w:rsid w:val="00E4442B"/>
    <w:rsid w:val="00E44AAC"/>
    <w:rsid w:val="00E44DF0"/>
    <w:rsid w:val="00E454D6"/>
    <w:rsid w:val="00E45964"/>
    <w:rsid w:val="00E45E0E"/>
    <w:rsid w:val="00E45F38"/>
    <w:rsid w:val="00E45F8E"/>
    <w:rsid w:val="00E4607C"/>
    <w:rsid w:val="00E4695A"/>
    <w:rsid w:val="00E46979"/>
    <w:rsid w:val="00E46E5D"/>
    <w:rsid w:val="00E46E9F"/>
    <w:rsid w:val="00E46EBD"/>
    <w:rsid w:val="00E47768"/>
    <w:rsid w:val="00E47ABD"/>
    <w:rsid w:val="00E47C09"/>
    <w:rsid w:val="00E47EBF"/>
    <w:rsid w:val="00E5025B"/>
    <w:rsid w:val="00E50406"/>
    <w:rsid w:val="00E50601"/>
    <w:rsid w:val="00E5063C"/>
    <w:rsid w:val="00E50DC9"/>
    <w:rsid w:val="00E514BC"/>
    <w:rsid w:val="00E514E8"/>
    <w:rsid w:val="00E51514"/>
    <w:rsid w:val="00E515A3"/>
    <w:rsid w:val="00E515D7"/>
    <w:rsid w:val="00E516AE"/>
    <w:rsid w:val="00E51E36"/>
    <w:rsid w:val="00E52003"/>
    <w:rsid w:val="00E525FF"/>
    <w:rsid w:val="00E527DB"/>
    <w:rsid w:val="00E535EF"/>
    <w:rsid w:val="00E53696"/>
    <w:rsid w:val="00E53701"/>
    <w:rsid w:val="00E53F60"/>
    <w:rsid w:val="00E541AA"/>
    <w:rsid w:val="00E547B3"/>
    <w:rsid w:val="00E551DA"/>
    <w:rsid w:val="00E55266"/>
    <w:rsid w:val="00E552A3"/>
    <w:rsid w:val="00E5560D"/>
    <w:rsid w:val="00E559D1"/>
    <w:rsid w:val="00E55FB8"/>
    <w:rsid w:val="00E563CF"/>
    <w:rsid w:val="00E569CC"/>
    <w:rsid w:val="00E57011"/>
    <w:rsid w:val="00E573A3"/>
    <w:rsid w:val="00E576DC"/>
    <w:rsid w:val="00E57BF5"/>
    <w:rsid w:val="00E607C7"/>
    <w:rsid w:val="00E6094F"/>
    <w:rsid w:val="00E60A53"/>
    <w:rsid w:val="00E60FAD"/>
    <w:rsid w:val="00E615BD"/>
    <w:rsid w:val="00E6234B"/>
    <w:rsid w:val="00E624A6"/>
    <w:rsid w:val="00E62C99"/>
    <w:rsid w:val="00E62E05"/>
    <w:rsid w:val="00E632EC"/>
    <w:rsid w:val="00E63497"/>
    <w:rsid w:val="00E639B9"/>
    <w:rsid w:val="00E63B7A"/>
    <w:rsid w:val="00E6437B"/>
    <w:rsid w:val="00E646AD"/>
    <w:rsid w:val="00E646BB"/>
    <w:rsid w:val="00E647CA"/>
    <w:rsid w:val="00E649CC"/>
    <w:rsid w:val="00E6565E"/>
    <w:rsid w:val="00E65B02"/>
    <w:rsid w:val="00E65BED"/>
    <w:rsid w:val="00E65D04"/>
    <w:rsid w:val="00E65DCA"/>
    <w:rsid w:val="00E6651E"/>
    <w:rsid w:val="00E66A0E"/>
    <w:rsid w:val="00E675F2"/>
    <w:rsid w:val="00E67704"/>
    <w:rsid w:val="00E702D9"/>
    <w:rsid w:val="00E70379"/>
    <w:rsid w:val="00E7050A"/>
    <w:rsid w:val="00E7079A"/>
    <w:rsid w:val="00E708BB"/>
    <w:rsid w:val="00E70BD8"/>
    <w:rsid w:val="00E7176B"/>
    <w:rsid w:val="00E719DD"/>
    <w:rsid w:val="00E719E1"/>
    <w:rsid w:val="00E71EA3"/>
    <w:rsid w:val="00E71F1D"/>
    <w:rsid w:val="00E7221C"/>
    <w:rsid w:val="00E7246D"/>
    <w:rsid w:val="00E72A39"/>
    <w:rsid w:val="00E730D4"/>
    <w:rsid w:val="00E731F8"/>
    <w:rsid w:val="00E73BB6"/>
    <w:rsid w:val="00E74796"/>
    <w:rsid w:val="00E74AB3"/>
    <w:rsid w:val="00E74B62"/>
    <w:rsid w:val="00E74DC8"/>
    <w:rsid w:val="00E75023"/>
    <w:rsid w:val="00E75156"/>
    <w:rsid w:val="00E751D5"/>
    <w:rsid w:val="00E7535B"/>
    <w:rsid w:val="00E7543A"/>
    <w:rsid w:val="00E75574"/>
    <w:rsid w:val="00E75742"/>
    <w:rsid w:val="00E75843"/>
    <w:rsid w:val="00E75FB1"/>
    <w:rsid w:val="00E75FF2"/>
    <w:rsid w:val="00E761EC"/>
    <w:rsid w:val="00E762B7"/>
    <w:rsid w:val="00E76589"/>
    <w:rsid w:val="00E76877"/>
    <w:rsid w:val="00E76A4E"/>
    <w:rsid w:val="00E770C8"/>
    <w:rsid w:val="00E7718A"/>
    <w:rsid w:val="00E772EE"/>
    <w:rsid w:val="00E7789E"/>
    <w:rsid w:val="00E7794D"/>
    <w:rsid w:val="00E77BBF"/>
    <w:rsid w:val="00E77F69"/>
    <w:rsid w:val="00E7DEF4"/>
    <w:rsid w:val="00E8015E"/>
    <w:rsid w:val="00E8017C"/>
    <w:rsid w:val="00E8033B"/>
    <w:rsid w:val="00E80653"/>
    <w:rsid w:val="00E80827"/>
    <w:rsid w:val="00E8136D"/>
    <w:rsid w:val="00E81978"/>
    <w:rsid w:val="00E819C9"/>
    <w:rsid w:val="00E81C55"/>
    <w:rsid w:val="00E829AF"/>
    <w:rsid w:val="00E82C9A"/>
    <w:rsid w:val="00E83388"/>
    <w:rsid w:val="00E83646"/>
    <w:rsid w:val="00E83821"/>
    <w:rsid w:val="00E83A32"/>
    <w:rsid w:val="00E83B9F"/>
    <w:rsid w:val="00E84018"/>
    <w:rsid w:val="00E8420B"/>
    <w:rsid w:val="00E84297"/>
    <w:rsid w:val="00E84A4A"/>
    <w:rsid w:val="00E84CB2"/>
    <w:rsid w:val="00E852B5"/>
    <w:rsid w:val="00E854E1"/>
    <w:rsid w:val="00E86212"/>
    <w:rsid w:val="00E86325"/>
    <w:rsid w:val="00E8649F"/>
    <w:rsid w:val="00E86725"/>
    <w:rsid w:val="00E86785"/>
    <w:rsid w:val="00E86E19"/>
    <w:rsid w:val="00E8712F"/>
    <w:rsid w:val="00E872DC"/>
    <w:rsid w:val="00E8735C"/>
    <w:rsid w:val="00E87459"/>
    <w:rsid w:val="00E8773E"/>
    <w:rsid w:val="00E8783F"/>
    <w:rsid w:val="00E87A5E"/>
    <w:rsid w:val="00E87AE5"/>
    <w:rsid w:val="00E87B3F"/>
    <w:rsid w:val="00E902CE"/>
    <w:rsid w:val="00E902F6"/>
    <w:rsid w:val="00E90463"/>
    <w:rsid w:val="00E90531"/>
    <w:rsid w:val="00E90763"/>
    <w:rsid w:val="00E907D9"/>
    <w:rsid w:val="00E90F7A"/>
    <w:rsid w:val="00E91451"/>
    <w:rsid w:val="00E91459"/>
    <w:rsid w:val="00E92897"/>
    <w:rsid w:val="00E92937"/>
    <w:rsid w:val="00E93076"/>
    <w:rsid w:val="00E9343A"/>
    <w:rsid w:val="00E93768"/>
    <w:rsid w:val="00E937B0"/>
    <w:rsid w:val="00E9388B"/>
    <w:rsid w:val="00E9440E"/>
    <w:rsid w:val="00E94782"/>
    <w:rsid w:val="00E94FFF"/>
    <w:rsid w:val="00E9549E"/>
    <w:rsid w:val="00E95672"/>
    <w:rsid w:val="00E95AD9"/>
    <w:rsid w:val="00E95E67"/>
    <w:rsid w:val="00E95FE6"/>
    <w:rsid w:val="00E9615C"/>
    <w:rsid w:val="00E96642"/>
    <w:rsid w:val="00E9690B"/>
    <w:rsid w:val="00E97470"/>
    <w:rsid w:val="00E977B1"/>
    <w:rsid w:val="00E979E4"/>
    <w:rsid w:val="00E9FBBC"/>
    <w:rsid w:val="00EA0079"/>
    <w:rsid w:val="00EA0267"/>
    <w:rsid w:val="00EA0410"/>
    <w:rsid w:val="00EA07B3"/>
    <w:rsid w:val="00EA11D6"/>
    <w:rsid w:val="00EA1377"/>
    <w:rsid w:val="00EA13A5"/>
    <w:rsid w:val="00EA1D22"/>
    <w:rsid w:val="00EA2091"/>
    <w:rsid w:val="00EA2524"/>
    <w:rsid w:val="00EA2550"/>
    <w:rsid w:val="00EA26C5"/>
    <w:rsid w:val="00EA29A6"/>
    <w:rsid w:val="00EA2C4F"/>
    <w:rsid w:val="00EA2CB1"/>
    <w:rsid w:val="00EA2FBC"/>
    <w:rsid w:val="00EA3449"/>
    <w:rsid w:val="00EA364A"/>
    <w:rsid w:val="00EA3803"/>
    <w:rsid w:val="00EA3E6A"/>
    <w:rsid w:val="00EA40C3"/>
    <w:rsid w:val="00EA448E"/>
    <w:rsid w:val="00EA49EE"/>
    <w:rsid w:val="00EA4D32"/>
    <w:rsid w:val="00EA512B"/>
    <w:rsid w:val="00EA51B3"/>
    <w:rsid w:val="00EA5613"/>
    <w:rsid w:val="00EA5770"/>
    <w:rsid w:val="00EA57C1"/>
    <w:rsid w:val="00EA5AAC"/>
    <w:rsid w:val="00EA5DCB"/>
    <w:rsid w:val="00EA61A2"/>
    <w:rsid w:val="00EA62EF"/>
    <w:rsid w:val="00EA6494"/>
    <w:rsid w:val="00EA6615"/>
    <w:rsid w:val="00EA6674"/>
    <w:rsid w:val="00EA6846"/>
    <w:rsid w:val="00EA68D7"/>
    <w:rsid w:val="00EA6EF6"/>
    <w:rsid w:val="00EA755D"/>
    <w:rsid w:val="00EA75E7"/>
    <w:rsid w:val="00EA76EF"/>
    <w:rsid w:val="00EB00BE"/>
    <w:rsid w:val="00EB0848"/>
    <w:rsid w:val="00EB0D60"/>
    <w:rsid w:val="00EB0E83"/>
    <w:rsid w:val="00EB107F"/>
    <w:rsid w:val="00EB14D2"/>
    <w:rsid w:val="00EB1910"/>
    <w:rsid w:val="00EB21FC"/>
    <w:rsid w:val="00EB258C"/>
    <w:rsid w:val="00EB2CA4"/>
    <w:rsid w:val="00EB2D41"/>
    <w:rsid w:val="00EB31D3"/>
    <w:rsid w:val="00EB386F"/>
    <w:rsid w:val="00EB396E"/>
    <w:rsid w:val="00EB3DB6"/>
    <w:rsid w:val="00EB469C"/>
    <w:rsid w:val="00EB495E"/>
    <w:rsid w:val="00EB4AD1"/>
    <w:rsid w:val="00EB50BC"/>
    <w:rsid w:val="00EB5437"/>
    <w:rsid w:val="00EB5439"/>
    <w:rsid w:val="00EB6330"/>
    <w:rsid w:val="00EB6371"/>
    <w:rsid w:val="00EB6460"/>
    <w:rsid w:val="00EB6506"/>
    <w:rsid w:val="00EB67AB"/>
    <w:rsid w:val="00EB6A05"/>
    <w:rsid w:val="00EB6BF0"/>
    <w:rsid w:val="00EB6D15"/>
    <w:rsid w:val="00EB7066"/>
    <w:rsid w:val="00EB74C8"/>
    <w:rsid w:val="00EB7509"/>
    <w:rsid w:val="00EB767B"/>
    <w:rsid w:val="00EB76E0"/>
    <w:rsid w:val="00EB7722"/>
    <w:rsid w:val="00EB7B7F"/>
    <w:rsid w:val="00EC017C"/>
    <w:rsid w:val="00EC0195"/>
    <w:rsid w:val="00EC07C9"/>
    <w:rsid w:val="00EC07E3"/>
    <w:rsid w:val="00EC0AED"/>
    <w:rsid w:val="00EC0D34"/>
    <w:rsid w:val="00EC0F3C"/>
    <w:rsid w:val="00EC15EC"/>
    <w:rsid w:val="00EC232C"/>
    <w:rsid w:val="00EC2EB2"/>
    <w:rsid w:val="00EC2FDB"/>
    <w:rsid w:val="00EC36D7"/>
    <w:rsid w:val="00EC3ACF"/>
    <w:rsid w:val="00EC427B"/>
    <w:rsid w:val="00EC438E"/>
    <w:rsid w:val="00EC44D9"/>
    <w:rsid w:val="00EC46BB"/>
    <w:rsid w:val="00EC493C"/>
    <w:rsid w:val="00EC49B8"/>
    <w:rsid w:val="00EC49C2"/>
    <w:rsid w:val="00EC4D8B"/>
    <w:rsid w:val="00EC4EFB"/>
    <w:rsid w:val="00EC4F52"/>
    <w:rsid w:val="00EC515F"/>
    <w:rsid w:val="00EC52A2"/>
    <w:rsid w:val="00EC53EB"/>
    <w:rsid w:val="00EC57DC"/>
    <w:rsid w:val="00EC5A7C"/>
    <w:rsid w:val="00EC5DDD"/>
    <w:rsid w:val="00EC61D0"/>
    <w:rsid w:val="00EC66BB"/>
    <w:rsid w:val="00EC684A"/>
    <w:rsid w:val="00EC69E2"/>
    <w:rsid w:val="00EC73C2"/>
    <w:rsid w:val="00ED0024"/>
    <w:rsid w:val="00ED004F"/>
    <w:rsid w:val="00ED06B1"/>
    <w:rsid w:val="00ED07ED"/>
    <w:rsid w:val="00ED0CF5"/>
    <w:rsid w:val="00ED1670"/>
    <w:rsid w:val="00ED17F2"/>
    <w:rsid w:val="00ED1841"/>
    <w:rsid w:val="00ED19AE"/>
    <w:rsid w:val="00ED19DF"/>
    <w:rsid w:val="00ED1AB6"/>
    <w:rsid w:val="00ED1AD5"/>
    <w:rsid w:val="00ED1C43"/>
    <w:rsid w:val="00ED1D6C"/>
    <w:rsid w:val="00ED1FF1"/>
    <w:rsid w:val="00ED27F1"/>
    <w:rsid w:val="00ED2A33"/>
    <w:rsid w:val="00ED2C68"/>
    <w:rsid w:val="00ED3243"/>
    <w:rsid w:val="00ED32A4"/>
    <w:rsid w:val="00ED3423"/>
    <w:rsid w:val="00ED3752"/>
    <w:rsid w:val="00ED381C"/>
    <w:rsid w:val="00ED3953"/>
    <w:rsid w:val="00ED3E92"/>
    <w:rsid w:val="00ED45A4"/>
    <w:rsid w:val="00ED4732"/>
    <w:rsid w:val="00ED4AC5"/>
    <w:rsid w:val="00ED4FE4"/>
    <w:rsid w:val="00ED5693"/>
    <w:rsid w:val="00ED57B6"/>
    <w:rsid w:val="00ED5D79"/>
    <w:rsid w:val="00ED5DB6"/>
    <w:rsid w:val="00ED5DE1"/>
    <w:rsid w:val="00ED5DF9"/>
    <w:rsid w:val="00ED5E6E"/>
    <w:rsid w:val="00ED6620"/>
    <w:rsid w:val="00ED67C1"/>
    <w:rsid w:val="00ED67DB"/>
    <w:rsid w:val="00ED6886"/>
    <w:rsid w:val="00ED6889"/>
    <w:rsid w:val="00ED6B11"/>
    <w:rsid w:val="00ED6B6A"/>
    <w:rsid w:val="00ED6CC3"/>
    <w:rsid w:val="00ED7208"/>
    <w:rsid w:val="00ED7391"/>
    <w:rsid w:val="00ED7543"/>
    <w:rsid w:val="00ED7BAE"/>
    <w:rsid w:val="00EE012E"/>
    <w:rsid w:val="00EE0174"/>
    <w:rsid w:val="00EE04B4"/>
    <w:rsid w:val="00EE0690"/>
    <w:rsid w:val="00EE0845"/>
    <w:rsid w:val="00EE1136"/>
    <w:rsid w:val="00EE12D5"/>
    <w:rsid w:val="00EE1981"/>
    <w:rsid w:val="00EE1A93"/>
    <w:rsid w:val="00EE2659"/>
    <w:rsid w:val="00EE2900"/>
    <w:rsid w:val="00EE3417"/>
    <w:rsid w:val="00EE35F9"/>
    <w:rsid w:val="00EE380D"/>
    <w:rsid w:val="00EE3CEF"/>
    <w:rsid w:val="00EE4127"/>
    <w:rsid w:val="00EE41F2"/>
    <w:rsid w:val="00EE48F7"/>
    <w:rsid w:val="00EE4CC4"/>
    <w:rsid w:val="00EE4F80"/>
    <w:rsid w:val="00EE5483"/>
    <w:rsid w:val="00EE554F"/>
    <w:rsid w:val="00EE5557"/>
    <w:rsid w:val="00EE560F"/>
    <w:rsid w:val="00EE601D"/>
    <w:rsid w:val="00EE6193"/>
    <w:rsid w:val="00EE61EB"/>
    <w:rsid w:val="00EE62E5"/>
    <w:rsid w:val="00EE6314"/>
    <w:rsid w:val="00EE68C8"/>
    <w:rsid w:val="00EE6A51"/>
    <w:rsid w:val="00EE6CE9"/>
    <w:rsid w:val="00EE7188"/>
    <w:rsid w:val="00EE76DF"/>
    <w:rsid w:val="00EE7838"/>
    <w:rsid w:val="00EE7C8B"/>
    <w:rsid w:val="00EE7D78"/>
    <w:rsid w:val="00EECD9E"/>
    <w:rsid w:val="00EF0461"/>
    <w:rsid w:val="00EF04C2"/>
    <w:rsid w:val="00EF087F"/>
    <w:rsid w:val="00EF0903"/>
    <w:rsid w:val="00EF0F98"/>
    <w:rsid w:val="00EF100D"/>
    <w:rsid w:val="00EF1254"/>
    <w:rsid w:val="00EF1310"/>
    <w:rsid w:val="00EF13A3"/>
    <w:rsid w:val="00EF13B3"/>
    <w:rsid w:val="00EF1490"/>
    <w:rsid w:val="00EF15C2"/>
    <w:rsid w:val="00EF18B3"/>
    <w:rsid w:val="00EF1A89"/>
    <w:rsid w:val="00EF2041"/>
    <w:rsid w:val="00EF29B9"/>
    <w:rsid w:val="00EF2B59"/>
    <w:rsid w:val="00EF2DFC"/>
    <w:rsid w:val="00EF3668"/>
    <w:rsid w:val="00EF3AED"/>
    <w:rsid w:val="00EF424A"/>
    <w:rsid w:val="00EF4250"/>
    <w:rsid w:val="00EF4338"/>
    <w:rsid w:val="00EF4516"/>
    <w:rsid w:val="00EF4720"/>
    <w:rsid w:val="00EF4AE1"/>
    <w:rsid w:val="00EF4B7F"/>
    <w:rsid w:val="00EF5061"/>
    <w:rsid w:val="00EF515F"/>
    <w:rsid w:val="00EF53FA"/>
    <w:rsid w:val="00EF5680"/>
    <w:rsid w:val="00EF5AE7"/>
    <w:rsid w:val="00EF60C9"/>
    <w:rsid w:val="00EF64EF"/>
    <w:rsid w:val="00EF67B6"/>
    <w:rsid w:val="00EF67F0"/>
    <w:rsid w:val="00EF6948"/>
    <w:rsid w:val="00EF6AB3"/>
    <w:rsid w:val="00EF6D8C"/>
    <w:rsid w:val="00EF7000"/>
    <w:rsid w:val="00EF745C"/>
    <w:rsid w:val="00EF7911"/>
    <w:rsid w:val="00EF7BE7"/>
    <w:rsid w:val="00EF7D05"/>
    <w:rsid w:val="00F0016C"/>
    <w:rsid w:val="00F003CE"/>
    <w:rsid w:val="00F009AD"/>
    <w:rsid w:val="00F009C0"/>
    <w:rsid w:val="00F00D52"/>
    <w:rsid w:val="00F00D83"/>
    <w:rsid w:val="00F0111D"/>
    <w:rsid w:val="00F01870"/>
    <w:rsid w:val="00F01950"/>
    <w:rsid w:val="00F01C5C"/>
    <w:rsid w:val="00F01D50"/>
    <w:rsid w:val="00F01E6F"/>
    <w:rsid w:val="00F02144"/>
    <w:rsid w:val="00F0229B"/>
    <w:rsid w:val="00F0275A"/>
    <w:rsid w:val="00F03080"/>
    <w:rsid w:val="00F03374"/>
    <w:rsid w:val="00F036B1"/>
    <w:rsid w:val="00F037F5"/>
    <w:rsid w:val="00F038F9"/>
    <w:rsid w:val="00F041CD"/>
    <w:rsid w:val="00F042AE"/>
    <w:rsid w:val="00F048FC"/>
    <w:rsid w:val="00F04977"/>
    <w:rsid w:val="00F04B4E"/>
    <w:rsid w:val="00F04EC2"/>
    <w:rsid w:val="00F04F04"/>
    <w:rsid w:val="00F0501F"/>
    <w:rsid w:val="00F05069"/>
    <w:rsid w:val="00F05217"/>
    <w:rsid w:val="00F05618"/>
    <w:rsid w:val="00F056C5"/>
    <w:rsid w:val="00F05C79"/>
    <w:rsid w:val="00F06096"/>
    <w:rsid w:val="00F0711F"/>
    <w:rsid w:val="00F07430"/>
    <w:rsid w:val="00F07D01"/>
    <w:rsid w:val="00F07EF8"/>
    <w:rsid w:val="00F10733"/>
    <w:rsid w:val="00F10797"/>
    <w:rsid w:val="00F10A31"/>
    <w:rsid w:val="00F110DE"/>
    <w:rsid w:val="00F115E8"/>
    <w:rsid w:val="00F11D6B"/>
    <w:rsid w:val="00F1203A"/>
    <w:rsid w:val="00F12133"/>
    <w:rsid w:val="00F12B12"/>
    <w:rsid w:val="00F12BE7"/>
    <w:rsid w:val="00F12DC1"/>
    <w:rsid w:val="00F12F85"/>
    <w:rsid w:val="00F130B7"/>
    <w:rsid w:val="00F1359E"/>
    <w:rsid w:val="00F136D1"/>
    <w:rsid w:val="00F13917"/>
    <w:rsid w:val="00F155EE"/>
    <w:rsid w:val="00F158D1"/>
    <w:rsid w:val="00F15A92"/>
    <w:rsid w:val="00F15B25"/>
    <w:rsid w:val="00F160E3"/>
    <w:rsid w:val="00F162A8"/>
    <w:rsid w:val="00F16639"/>
    <w:rsid w:val="00F1675F"/>
    <w:rsid w:val="00F1683C"/>
    <w:rsid w:val="00F1691F"/>
    <w:rsid w:val="00F1699D"/>
    <w:rsid w:val="00F16E02"/>
    <w:rsid w:val="00F1785E"/>
    <w:rsid w:val="00F17AB2"/>
    <w:rsid w:val="00F201D9"/>
    <w:rsid w:val="00F206BE"/>
    <w:rsid w:val="00F20769"/>
    <w:rsid w:val="00F2095F"/>
    <w:rsid w:val="00F20B13"/>
    <w:rsid w:val="00F2107A"/>
    <w:rsid w:val="00F211FC"/>
    <w:rsid w:val="00F212FB"/>
    <w:rsid w:val="00F2196A"/>
    <w:rsid w:val="00F21A50"/>
    <w:rsid w:val="00F21C3C"/>
    <w:rsid w:val="00F21D24"/>
    <w:rsid w:val="00F21F7F"/>
    <w:rsid w:val="00F222D7"/>
    <w:rsid w:val="00F224B4"/>
    <w:rsid w:val="00F22519"/>
    <w:rsid w:val="00F2254F"/>
    <w:rsid w:val="00F229B7"/>
    <w:rsid w:val="00F22B38"/>
    <w:rsid w:val="00F22B4E"/>
    <w:rsid w:val="00F22B6B"/>
    <w:rsid w:val="00F22C7A"/>
    <w:rsid w:val="00F22E68"/>
    <w:rsid w:val="00F22EB1"/>
    <w:rsid w:val="00F2303A"/>
    <w:rsid w:val="00F2306D"/>
    <w:rsid w:val="00F234FD"/>
    <w:rsid w:val="00F238AB"/>
    <w:rsid w:val="00F23B92"/>
    <w:rsid w:val="00F242FE"/>
    <w:rsid w:val="00F24631"/>
    <w:rsid w:val="00F2480F"/>
    <w:rsid w:val="00F24A8C"/>
    <w:rsid w:val="00F24A95"/>
    <w:rsid w:val="00F24E2F"/>
    <w:rsid w:val="00F25054"/>
    <w:rsid w:val="00F25D72"/>
    <w:rsid w:val="00F2656D"/>
    <w:rsid w:val="00F267B5"/>
    <w:rsid w:val="00F26954"/>
    <w:rsid w:val="00F26D05"/>
    <w:rsid w:val="00F27872"/>
    <w:rsid w:val="00F27D3F"/>
    <w:rsid w:val="00F27FE1"/>
    <w:rsid w:val="00F2D10E"/>
    <w:rsid w:val="00F30122"/>
    <w:rsid w:val="00F3025A"/>
    <w:rsid w:val="00F30518"/>
    <w:rsid w:val="00F30523"/>
    <w:rsid w:val="00F30940"/>
    <w:rsid w:val="00F30B61"/>
    <w:rsid w:val="00F30D3B"/>
    <w:rsid w:val="00F3136F"/>
    <w:rsid w:val="00F31706"/>
    <w:rsid w:val="00F3183B"/>
    <w:rsid w:val="00F31A9A"/>
    <w:rsid w:val="00F31EE1"/>
    <w:rsid w:val="00F31FCD"/>
    <w:rsid w:val="00F32340"/>
    <w:rsid w:val="00F32414"/>
    <w:rsid w:val="00F329FD"/>
    <w:rsid w:val="00F32B36"/>
    <w:rsid w:val="00F32BF0"/>
    <w:rsid w:val="00F32F13"/>
    <w:rsid w:val="00F330B4"/>
    <w:rsid w:val="00F334CF"/>
    <w:rsid w:val="00F335E4"/>
    <w:rsid w:val="00F33CFC"/>
    <w:rsid w:val="00F33DA1"/>
    <w:rsid w:val="00F3428D"/>
    <w:rsid w:val="00F34514"/>
    <w:rsid w:val="00F346E8"/>
    <w:rsid w:val="00F34891"/>
    <w:rsid w:val="00F34DF1"/>
    <w:rsid w:val="00F34F7F"/>
    <w:rsid w:val="00F35068"/>
    <w:rsid w:val="00F35121"/>
    <w:rsid w:val="00F35465"/>
    <w:rsid w:val="00F35A1A"/>
    <w:rsid w:val="00F35DD4"/>
    <w:rsid w:val="00F35E8A"/>
    <w:rsid w:val="00F3605C"/>
    <w:rsid w:val="00F36419"/>
    <w:rsid w:val="00F36BE5"/>
    <w:rsid w:val="00F36DF3"/>
    <w:rsid w:val="00F373A3"/>
    <w:rsid w:val="00F37543"/>
    <w:rsid w:val="00F37575"/>
    <w:rsid w:val="00F376B3"/>
    <w:rsid w:val="00F37871"/>
    <w:rsid w:val="00F37A66"/>
    <w:rsid w:val="00F37E94"/>
    <w:rsid w:val="00F40469"/>
    <w:rsid w:val="00F40554"/>
    <w:rsid w:val="00F40FD5"/>
    <w:rsid w:val="00F41AB5"/>
    <w:rsid w:val="00F41CB6"/>
    <w:rsid w:val="00F41D99"/>
    <w:rsid w:val="00F41F04"/>
    <w:rsid w:val="00F41F2D"/>
    <w:rsid w:val="00F41FF8"/>
    <w:rsid w:val="00F4214B"/>
    <w:rsid w:val="00F4230D"/>
    <w:rsid w:val="00F42848"/>
    <w:rsid w:val="00F42C4D"/>
    <w:rsid w:val="00F42C86"/>
    <w:rsid w:val="00F42DA3"/>
    <w:rsid w:val="00F42DFF"/>
    <w:rsid w:val="00F42EE3"/>
    <w:rsid w:val="00F43564"/>
    <w:rsid w:val="00F43740"/>
    <w:rsid w:val="00F43D5D"/>
    <w:rsid w:val="00F455B9"/>
    <w:rsid w:val="00F45601"/>
    <w:rsid w:val="00F45B7D"/>
    <w:rsid w:val="00F45C5E"/>
    <w:rsid w:val="00F4642A"/>
    <w:rsid w:val="00F46A64"/>
    <w:rsid w:val="00F46A7B"/>
    <w:rsid w:val="00F46ACB"/>
    <w:rsid w:val="00F471A6"/>
    <w:rsid w:val="00F471AC"/>
    <w:rsid w:val="00F47957"/>
    <w:rsid w:val="00F47B02"/>
    <w:rsid w:val="00F47C9B"/>
    <w:rsid w:val="00F47E95"/>
    <w:rsid w:val="00F492BA"/>
    <w:rsid w:val="00F50007"/>
    <w:rsid w:val="00F500D0"/>
    <w:rsid w:val="00F50355"/>
    <w:rsid w:val="00F50411"/>
    <w:rsid w:val="00F50C7D"/>
    <w:rsid w:val="00F51621"/>
    <w:rsid w:val="00F51DF1"/>
    <w:rsid w:val="00F51EC8"/>
    <w:rsid w:val="00F51FFF"/>
    <w:rsid w:val="00F52112"/>
    <w:rsid w:val="00F5275C"/>
    <w:rsid w:val="00F52876"/>
    <w:rsid w:val="00F529C8"/>
    <w:rsid w:val="00F52A1E"/>
    <w:rsid w:val="00F52B5A"/>
    <w:rsid w:val="00F52F8C"/>
    <w:rsid w:val="00F53158"/>
    <w:rsid w:val="00F53297"/>
    <w:rsid w:val="00F53577"/>
    <w:rsid w:val="00F53741"/>
    <w:rsid w:val="00F53A33"/>
    <w:rsid w:val="00F53B7A"/>
    <w:rsid w:val="00F53FE2"/>
    <w:rsid w:val="00F5405F"/>
    <w:rsid w:val="00F54142"/>
    <w:rsid w:val="00F544A1"/>
    <w:rsid w:val="00F54585"/>
    <w:rsid w:val="00F54592"/>
    <w:rsid w:val="00F549DB"/>
    <w:rsid w:val="00F5562F"/>
    <w:rsid w:val="00F55AB7"/>
    <w:rsid w:val="00F55D07"/>
    <w:rsid w:val="00F55F02"/>
    <w:rsid w:val="00F56345"/>
    <w:rsid w:val="00F567A0"/>
    <w:rsid w:val="00F56A12"/>
    <w:rsid w:val="00F56A84"/>
    <w:rsid w:val="00F56D89"/>
    <w:rsid w:val="00F56EE5"/>
    <w:rsid w:val="00F56F77"/>
    <w:rsid w:val="00F571EC"/>
    <w:rsid w:val="00F57306"/>
    <w:rsid w:val="00F5793B"/>
    <w:rsid w:val="00F57B30"/>
    <w:rsid w:val="00F57EC6"/>
    <w:rsid w:val="00F5FD0C"/>
    <w:rsid w:val="00F601B7"/>
    <w:rsid w:val="00F6041F"/>
    <w:rsid w:val="00F6050A"/>
    <w:rsid w:val="00F60AE0"/>
    <w:rsid w:val="00F611F2"/>
    <w:rsid w:val="00F6137D"/>
    <w:rsid w:val="00F61410"/>
    <w:rsid w:val="00F6163F"/>
    <w:rsid w:val="00F61900"/>
    <w:rsid w:val="00F61A70"/>
    <w:rsid w:val="00F61AE2"/>
    <w:rsid w:val="00F61FBD"/>
    <w:rsid w:val="00F6243B"/>
    <w:rsid w:val="00F629BD"/>
    <w:rsid w:val="00F62B44"/>
    <w:rsid w:val="00F62BA9"/>
    <w:rsid w:val="00F62BFA"/>
    <w:rsid w:val="00F6322D"/>
    <w:rsid w:val="00F63388"/>
    <w:rsid w:val="00F63566"/>
    <w:rsid w:val="00F6360F"/>
    <w:rsid w:val="00F63629"/>
    <w:rsid w:val="00F63CFD"/>
    <w:rsid w:val="00F63EC6"/>
    <w:rsid w:val="00F64381"/>
    <w:rsid w:val="00F649F9"/>
    <w:rsid w:val="00F64C6D"/>
    <w:rsid w:val="00F6502E"/>
    <w:rsid w:val="00F650F2"/>
    <w:rsid w:val="00F658B5"/>
    <w:rsid w:val="00F65A28"/>
    <w:rsid w:val="00F65A51"/>
    <w:rsid w:val="00F65D73"/>
    <w:rsid w:val="00F65E57"/>
    <w:rsid w:val="00F6601B"/>
    <w:rsid w:val="00F6623B"/>
    <w:rsid w:val="00F665F6"/>
    <w:rsid w:val="00F66AB3"/>
    <w:rsid w:val="00F66B23"/>
    <w:rsid w:val="00F66CA7"/>
    <w:rsid w:val="00F672C6"/>
    <w:rsid w:val="00F67368"/>
    <w:rsid w:val="00F673B9"/>
    <w:rsid w:val="00F674F0"/>
    <w:rsid w:val="00F679F9"/>
    <w:rsid w:val="00F67A4D"/>
    <w:rsid w:val="00F67BA2"/>
    <w:rsid w:val="00F67EB1"/>
    <w:rsid w:val="00F70056"/>
    <w:rsid w:val="00F703CE"/>
    <w:rsid w:val="00F707A9"/>
    <w:rsid w:val="00F70BE1"/>
    <w:rsid w:val="00F70D95"/>
    <w:rsid w:val="00F7161D"/>
    <w:rsid w:val="00F718EC"/>
    <w:rsid w:val="00F7196F"/>
    <w:rsid w:val="00F71BE8"/>
    <w:rsid w:val="00F71DFD"/>
    <w:rsid w:val="00F720C0"/>
    <w:rsid w:val="00F7371B"/>
    <w:rsid w:val="00F7374B"/>
    <w:rsid w:val="00F739B5"/>
    <w:rsid w:val="00F73D24"/>
    <w:rsid w:val="00F742A2"/>
    <w:rsid w:val="00F744B6"/>
    <w:rsid w:val="00F74768"/>
    <w:rsid w:val="00F748F5"/>
    <w:rsid w:val="00F74E10"/>
    <w:rsid w:val="00F7520C"/>
    <w:rsid w:val="00F755D0"/>
    <w:rsid w:val="00F758B2"/>
    <w:rsid w:val="00F75A95"/>
    <w:rsid w:val="00F75E36"/>
    <w:rsid w:val="00F762C1"/>
    <w:rsid w:val="00F76533"/>
    <w:rsid w:val="00F76807"/>
    <w:rsid w:val="00F76982"/>
    <w:rsid w:val="00F76B94"/>
    <w:rsid w:val="00F76C4E"/>
    <w:rsid w:val="00F76E50"/>
    <w:rsid w:val="00F77115"/>
    <w:rsid w:val="00F772A0"/>
    <w:rsid w:val="00F772CD"/>
    <w:rsid w:val="00F772FD"/>
    <w:rsid w:val="00F7755E"/>
    <w:rsid w:val="00F77789"/>
    <w:rsid w:val="00F803CE"/>
    <w:rsid w:val="00F80AFF"/>
    <w:rsid w:val="00F80B78"/>
    <w:rsid w:val="00F80C4B"/>
    <w:rsid w:val="00F80CDE"/>
    <w:rsid w:val="00F80CF9"/>
    <w:rsid w:val="00F80FFE"/>
    <w:rsid w:val="00F81358"/>
    <w:rsid w:val="00F818F1"/>
    <w:rsid w:val="00F819FD"/>
    <w:rsid w:val="00F81A15"/>
    <w:rsid w:val="00F81CC6"/>
    <w:rsid w:val="00F8208D"/>
    <w:rsid w:val="00F82273"/>
    <w:rsid w:val="00F822F3"/>
    <w:rsid w:val="00F82683"/>
    <w:rsid w:val="00F82C4A"/>
    <w:rsid w:val="00F83A48"/>
    <w:rsid w:val="00F83D14"/>
    <w:rsid w:val="00F83F70"/>
    <w:rsid w:val="00F83F91"/>
    <w:rsid w:val="00F8499C"/>
    <w:rsid w:val="00F84AF5"/>
    <w:rsid w:val="00F84E69"/>
    <w:rsid w:val="00F851BA"/>
    <w:rsid w:val="00F851E1"/>
    <w:rsid w:val="00F85313"/>
    <w:rsid w:val="00F8606B"/>
    <w:rsid w:val="00F86830"/>
    <w:rsid w:val="00F86F90"/>
    <w:rsid w:val="00F86F93"/>
    <w:rsid w:val="00F86FAE"/>
    <w:rsid w:val="00F8706A"/>
    <w:rsid w:val="00F87362"/>
    <w:rsid w:val="00F878FB"/>
    <w:rsid w:val="00F87DAE"/>
    <w:rsid w:val="00F8D1E4"/>
    <w:rsid w:val="00F905AD"/>
    <w:rsid w:val="00F90751"/>
    <w:rsid w:val="00F915EB"/>
    <w:rsid w:val="00F91823"/>
    <w:rsid w:val="00F91B49"/>
    <w:rsid w:val="00F91D0A"/>
    <w:rsid w:val="00F91EF7"/>
    <w:rsid w:val="00F92123"/>
    <w:rsid w:val="00F934FF"/>
    <w:rsid w:val="00F93516"/>
    <w:rsid w:val="00F9354C"/>
    <w:rsid w:val="00F938A8"/>
    <w:rsid w:val="00F93BD2"/>
    <w:rsid w:val="00F93BE4"/>
    <w:rsid w:val="00F93EAD"/>
    <w:rsid w:val="00F94181"/>
    <w:rsid w:val="00F941BC"/>
    <w:rsid w:val="00F94698"/>
    <w:rsid w:val="00F9584E"/>
    <w:rsid w:val="00F95CE4"/>
    <w:rsid w:val="00F96580"/>
    <w:rsid w:val="00F96634"/>
    <w:rsid w:val="00F96D90"/>
    <w:rsid w:val="00F97002"/>
    <w:rsid w:val="00F97943"/>
    <w:rsid w:val="00F97DEE"/>
    <w:rsid w:val="00F97DFA"/>
    <w:rsid w:val="00F97FEB"/>
    <w:rsid w:val="00F9AA30"/>
    <w:rsid w:val="00FA0088"/>
    <w:rsid w:val="00FA0165"/>
    <w:rsid w:val="00FA04C6"/>
    <w:rsid w:val="00FA0A91"/>
    <w:rsid w:val="00FA0ABF"/>
    <w:rsid w:val="00FA0B49"/>
    <w:rsid w:val="00FA0BAA"/>
    <w:rsid w:val="00FA12B4"/>
    <w:rsid w:val="00FA13CF"/>
    <w:rsid w:val="00FA1685"/>
    <w:rsid w:val="00FA1EDD"/>
    <w:rsid w:val="00FA23B3"/>
    <w:rsid w:val="00FA23DA"/>
    <w:rsid w:val="00FA28D0"/>
    <w:rsid w:val="00FA2C59"/>
    <w:rsid w:val="00FA2E63"/>
    <w:rsid w:val="00FA32DE"/>
    <w:rsid w:val="00FA35B5"/>
    <w:rsid w:val="00FA3768"/>
    <w:rsid w:val="00FA3A21"/>
    <w:rsid w:val="00FA3A32"/>
    <w:rsid w:val="00FA3AEA"/>
    <w:rsid w:val="00FA3D92"/>
    <w:rsid w:val="00FA4111"/>
    <w:rsid w:val="00FA4299"/>
    <w:rsid w:val="00FA486B"/>
    <w:rsid w:val="00FA4A22"/>
    <w:rsid w:val="00FA4E97"/>
    <w:rsid w:val="00FA4FF5"/>
    <w:rsid w:val="00FA53F4"/>
    <w:rsid w:val="00FA5463"/>
    <w:rsid w:val="00FA58C4"/>
    <w:rsid w:val="00FA597E"/>
    <w:rsid w:val="00FA5CA8"/>
    <w:rsid w:val="00FA5D5E"/>
    <w:rsid w:val="00FA5EB0"/>
    <w:rsid w:val="00FA5FBA"/>
    <w:rsid w:val="00FA62D8"/>
    <w:rsid w:val="00FA6E50"/>
    <w:rsid w:val="00FA7C62"/>
    <w:rsid w:val="00FA7F9E"/>
    <w:rsid w:val="00FB01A8"/>
    <w:rsid w:val="00FB04A7"/>
    <w:rsid w:val="00FB04F2"/>
    <w:rsid w:val="00FB052B"/>
    <w:rsid w:val="00FB0FB9"/>
    <w:rsid w:val="00FB0FF6"/>
    <w:rsid w:val="00FB1512"/>
    <w:rsid w:val="00FB1649"/>
    <w:rsid w:val="00FB189A"/>
    <w:rsid w:val="00FB1B71"/>
    <w:rsid w:val="00FB1B97"/>
    <w:rsid w:val="00FB2C26"/>
    <w:rsid w:val="00FB2DD1"/>
    <w:rsid w:val="00FB364B"/>
    <w:rsid w:val="00FB3A5D"/>
    <w:rsid w:val="00FB3F5C"/>
    <w:rsid w:val="00FB5358"/>
    <w:rsid w:val="00FB5B11"/>
    <w:rsid w:val="00FB5FAF"/>
    <w:rsid w:val="00FB6370"/>
    <w:rsid w:val="00FB6A04"/>
    <w:rsid w:val="00FB6CBB"/>
    <w:rsid w:val="00FB7B2D"/>
    <w:rsid w:val="00FB7BB3"/>
    <w:rsid w:val="00FC03D1"/>
    <w:rsid w:val="00FC0905"/>
    <w:rsid w:val="00FC14DF"/>
    <w:rsid w:val="00FC1F6E"/>
    <w:rsid w:val="00FC2149"/>
    <w:rsid w:val="00FC25AB"/>
    <w:rsid w:val="00FC2654"/>
    <w:rsid w:val="00FC271D"/>
    <w:rsid w:val="00FC281C"/>
    <w:rsid w:val="00FC28C2"/>
    <w:rsid w:val="00FC2CDD"/>
    <w:rsid w:val="00FC2F3C"/>
    <w:rsid w:val="00FC2FAF"/>
    <w:rsid w:val="00FC3576"/>
    <w:rsid w:val="00FC35B8"/>
    <w:rsid w:val="00FC3654"/>
    <w:rsid w:val="00FC3B28"/>
    <w:rsid w:val="00FC3C91"/>
    <w:rsid w:val="00FC448F"/>
    <w:rsid w:val="00FC4AC1"/>
    <w:rsid w:val="00FC4D1D"/>
    <w:rsid w:val="00FC4E1E"/>
    <w:rsid w:val="00FC4E4F"/>
    <w:rsid w:val="00FC4F92"/>
    <w:rsid w:val="00FC519A"/>
    <w:rsid w:val="00FC51E0"/>
    <w:rsid w:val="00FC5477"/>
    <w:rsid w:val="00FC5691"/>
    <w:rsid w:val="00FC5758"/>
    <w:rsid w:val="00FC58C4"/>
    <w:rsid w:val="00FC58E5"/>
    <w:rsid w:val="00FC5D68"/>
    <w:rsid w:val="00FC658C"/>
    <w:rsid w:val="00FC66CE"/>
    <w:rsid w:val="00FC6A87"/>
    <w:rsid w:val="00FC6D39"/>
    <w:rsid w:val="00FC70EF"/>
    <w:rsid w:val="00FD095F"/>
    <w:rsid w:val="00FD0B38"/>
    <w:rsid w:val="00FD0C48"/>
    <w:rsid w:val="00FD1169"/>
    <w:rsid w:val="00FD15CF"/>
    <w:rsid w:val="00FD1B0E"/>
    <w:rsid w:val="00FD1F4E"/>
    <w:rsid w:val="00FD1F7B"/>
    <w:rsid w:val="00FD2103"/>
    <w:rsid w:val="00FD234F"/>
    <w:rsid w:val="00FD2404"/>
    <w:rsid w:val="00FD29A4"/>
    <w:rsid w:val="00FD2D83"/>
    <w:rsid w:val="00FD372A"/>
    <w:rsid w:val="00FD3CCD"/>
    <w:rsid w:val="00FD3D43"/>
    <w:rsid w:val="00FD4027"/>
    <w:rsid w:val="00FD4277"/>
    <w:rsid w:val="00FD4937"/>
    <w:rsid w:val="00FD49C8"/>
    <w:rsid w:val="00FD49F4"/>
    <w:rsid w:val="00FD4C69"/>
    <w:rsid w:val="00FD4D7A"/>
    <w:rsid w:val="00FD4FAC"/>
    <w:rsid w:val="00FD5792"/>
    <w:rsid w:val="00FD5A1F"/>
    <w:rsid w:val="00FD5A50"/>
    <w:rsid w:val="00FD5CD9"/>
    <w:rsid w:val="00FD614D"/>
    <w:rsid w:val="00FD626F"/>
    <w:rsid w:val="00FD69A7"/>
    <w:rsid w:val="00FD719F"/>
    <w:rsid w:val="00FD7539"/>
    <w:rsid w:val="00FD763C"/>
    <w:rsid w:val="00FD798B"/>
    <w:rsid w:val="00FD7D03"/>
    <w:rsid w:val="00FDC3B4"/>
    <w:rsid w:val="00FE0139"/>
    <w:rsid w:val="00FE028C"/>
    <w:rsid w:val="00FE05DC"/>
    <w:rsid w:val="00FE0E0B"/>
    <w:rsid w:val="00FE10CA"/>
    <w:rsid w:val="00FE19C0"/>
    <w:rsid w:val="00FE1BA6"/>
    <w:rsid w:val="00FE1D56"/>
    <w:rsid w:val="00FE1DB2"/>
    <w:rsid w:val="00FE1E1A"/>
    <w:rsid w:val="00FE20F7"/>
    <w:rsid w:val="00FE260A"/>
    <w:rsid w:val="00FE2D7F"/>
    <w:rsid w:val="00FE309E"/>
    <w:rsid w:val="00FE3389"/>
    <w:rsid w:val="00FE3401"/>
    <w:rsid w:val="00FE3483"/>
    <w:rsid w:val="00FE364C"/>
    <w:rsid w:val="00FE3A32"/>
    <w:rsid w:val="00FE3EE9"/>
    <w:rsid w:val="00FE4078"/>
    <w:rsid w:val="00FE4101"/>
    <w:rsid w:val="00FE45D6"/>
    <w:rsid w:val="00FE4F5B"/>
    <w:rsid w:val="00FE54A4"/>
    <w:rsid w:val="00FE5541"/>
    <w:rsid w:val="00FE6331"/>
    <w:rsid w:val="00FE6B74"/>
    <w:rsid w:val="00FE6CF6"/>
    <w:rsid w:val="00FE6F08"/>
    <w:rsid w:val="00FE714E"/>
    <w:rsid w:val="00FE75D3"/>
    <w:rsid w:val="00FE790E"/>
    <w:rsid w:val="00FE79BB"/>
    <w:rsid w:val="00FE7A56"/>
    <w:rsid w:val="00FE7BC0"/>
    <w:rsid w:val="00FE7EB8"/>
    <w:rsid w:val="00FF0A0C"/>
    <w:rsid w:val="00FF0E47"/>
    <w:rsid w:val="00FF0E54"/>
    <w:rsid w:val="00FF0F2B"/>
    <w:rsid w:val="00FF1298"/>
    <w:rsid w:val="00FF147E"/>
    <w:rsid w:val="00FF179E"/>
    <w:rsid w:val="00FF1DE4"/>
    <w:rsid w:val="00FF1EF3"/>
    <w:rsid w:val="00FF2D28"/>
    <w:rsid w:val="00FF2E19"/>
    <w:rsid w:val="00FF2ED7"/>
    <w:rsid w:val="00FF332E"/>
    <w:rsid w:val="00FF35BC"/>
    <w:rsid w:val="00FF36C2"/>
    <w:rsid w:val="00FF3A3F"/>
    <w:rsid w:val="00FF3AE3"/>
    <w:rsid w:val="00FF3E6B"/>
    <w:rsid w:val="00FF4273"/>
    <w:rsid w:val="00FF42EB"/>
    <w:rsid w:val="00FF43A9"/>
    <w:rsid w:val="00FF484F"/>
    <w:rsid w:val="00FF49B5"/>
    <w:rsid w:val="00FF4A9B"/>
    <w:rsid w:val="00FF4BB5"/>
    <w:rsid w:val="00FF51C0"/>
    <w:rsid w:val="00FF51FA"/>
    <w:rsid w:val="00FF534B"/>
    <w:rsid w:val="00FF53ED"/>
    <w:rsid w:val="00FF55AF"/>
    <w:rsid w:val="00FF5B9E"/>
    <w:rsid w:val="00FF5EDC"/>
    <w:rsid w:val="00FF5FC1"/>
    <w:rsid w:val="00FF5FCF"/>
    <w:rsid w:val="00FF60A7"/>
    <w:rsid w:val="00FF60AB"/>
    <w:rsid w:val="00FF63FC"/>
    <w:rsid w:val="00FF64EB"/>
    <w:rsid w:val="00FF65CE"/>
    <w:rsid w:val="00FF6B7D"/>
    <w:rsid w:val="00FF6E4A"/>
    <w:rsid w:val="00FF7214"/>
    <w:rsid w:val="00FF75EC"/>
    <w:rsid w:val="00FF7651"/>
    <w:rsid w:val="00FF76A0"/>
    <w:rsid w:val="00FF7756"/>
    <w:rsid w:val="00FF77A3"/>
    <w:rsid w:val="00FF7D29"/>
    <w:rsid w:val="0100EDA9"/>
    <w:rsid w:val="010274E3"/>
    <w:rsid w:val="0107F369"/>
    <w:rsid w:val="010A531E"/>
    <w:rsid w:val="010C7EB5"/>
    <w:rsid w:val="010CD6B5"/>
    <w:rsid w:val="010D7384"/>
    <w:rsid w:val="010D8E66"/>
    <w:rsid w:val="01116FBE"/>
    <w:rsid w:val="01168840"/>
    <w:rsid w:val="0117D54B"/>
    <w:rsid w:val="01183099"/>
    <w:rsid w:val="011A47CE"/>
    <w:rsid w:val="011A50B0"/>
    <w:rsid w:val="011AC09C"/>
    <w:rsid w:val="011F48C0"/>
    <w:rsid w:val="011FCCF4"/>
    <w:rsid w:val="0122F765"/>
    <w:rsid w:val="0126A216"/>
    <w:rsid w:val="01273AAC"/>
    <w:rsid w:val="0127BBD4"/>
    <w:rsid w:val="012D3AF3"/>
    <w:rsid w:val="012DB4F5"/>
    <w:rsid w:val="012ED107"/>
    <w:rsid w:val="012EFFC8"/>
    <w:rsid w:val="01313752"/>
    <w:rsid w:val="01318805"/>
    <w:rsid w:val="013274FD"/>
    <w:rsid w:val="0136B236"/>
    <w:rsid w:val="013A879D"/>
    <w:rsid w:val="013A87B6"/>
    <w:rsid w:val="013A9576"/>
    <w:rsid w:val="013A9A89"/>
    <w:rsid w:val="013D72D8"/>
    <w:rsid w:val="0140644A"/>
    <w:rsid w:val="01418F01"/>
    <w:rsid w:val="01436395"/>
    <w:rsid w:val="014549BA"/>
    <w:rsid w:val="0146439D"/>
    <w:rsid w:val="0149016A"/>
    <w:rsid w:val="01494D2D"/>
    <w:rsid w:val="014956C5"/>
    <w:rsid w:val="01496794"/>
    <w:rsid w:val="014B663F"/>
    <w:rsid w:val="014E455E"/>
    <w:rsid w:val="014E6634"/>
    <w:rsid w:val="014E8A6A"/>
    <w:rsid w:val="014EBBB8"/>
    <w:rsid w:val="0152F44E"/>
    <w:rsid w:val="01547AE5"/>
    <w:rsid w:val="015623DB"/>
    <w:rsid w:val="01564004"/>
    <w:rsid w:val="015BBEFD"/>
    <w:rsid w:val="015BC9B5"/>
    <w:rsid w:val="015BFC3E"/>
    <w:rsid w:val="015D06C5"/>
    <w:rsid w:val="015E1299"/>
    <w:rsid w:val="015E4220"/>
    <w:rsid w:val="015E5B73"/>
    <w:rsid w:val="016056F8"/>
    <w:rsid w:val="016098A5"/>
    <w:rsid w:val="0161D9E2"/>
    <w:rsid w:val="0164F1B9"/>
    <w:rsid w:val="0166856D"/>
    <w:rsid w:val="016D9F2E"/>
    <w:rsid w:val="016EBC78"/>
    <w:rsid w:val="017445FD"/>
    <w:rsid w:val="0174BA98"/>
    <w:rsid w:val="0175366D"/>
    <w:rsid w:val="01773AF1"/>
    <w:rsid w:val="01788422"/>
    <w:rsid w:val="017A268E"/>
    <w:rsid w:val="017B0FF0"/>
    <w:rsid w:val="017C0903"/>
    <w:rsid w:val="01812244"/>
    <w:rsid w:val="01822547"/>
    <w:rsid w:val="01831506"/>
    <w:rsid w:val="0185A80C"/>
    <w:rsid w:val="0185E574"/>
    <w:rsid w:val="0187F86C"/>
    <w:rsid w:val="0188226F"/>
    <w:rsid w:val="018896C3"/>
    <w:rsid w:val="0188B2B4"/>
    <w:rsid w:val="01891FB7"/>
    <w:rsid w:val="0189A8F5"/>
    <w:rsid w:val="018D5D96"/>
    <w:rsid w:val="018DF51F"/>
    <w:rsid w:val="018E8386"/>
    <w:rsid w:val="019267BF"/>
    <w:rsid w:val="01985D36"/>
    <w:rsid w:val="0198C18A"/>
    <w:rsid w:val="0199F008"/>
    <w:rsid w:val="019B21BB"/>
    <w:rsid w:val="019B23BB"/>
    <w:rsid w:val="019B5960"/>
    <w:rsid w:val="019C21FF"/>
    <w:rsid w:val="019C38AA"/>
    <w:rsid w:val="019E072B"/>
    <w:rsid w:val="01A1A1FD"/>
    <w:rsid w:val="01A21040"/>
    <w:rsid w:val="01A217F4"/>
    <w:rsid w:val="01A30DF9"/>
    <w:rsid w:val="01A72581"/>
    <w:rsid w:val="01A7ACA3"/>
    <w:rsid w:val="01A8871F"/>
    <w:rsid w:val="01ABD010"/>
    <w:rsid w:val="01AE9478"/>
    <w:rsid w:val="01AF85F4"/>
    <w:rsid w:val="01B6043D"/>
    <w:rsid w:val="01B69AC4"/>
    <w:rsid w:val="01BCB972"/>
    <w:rsid w:val="01BD4E8F"/>
    <w:rsid w:val="01BDDAEB"/>
    <w:rsid w:val="01C46B7D"/>
    <w:rsid w:val="01CD19D5"/>
    <w:rsid w:val="01CD8FCA"/>
    <w:rsid w:val="01D06622"/>
    <w:rsid w:val="01D46737"/>
    <w:rsid w:val="01DA7750"/>
    <w:rsid w:val="01DD4449"/>
    <w:rsid w:val="01DE2E77"/>
    <w:rsid w:val="01DFDFEF"/>
    <w:rsid w:val="01E0176D"/>
    <w:rsid w:val="01E02627"/>
    <w:rsid w:val="01E338EF"/>
    <w:rsid w:val="01E7E2A5"/>
    <w:rsid w:val="01ED19FB"/>
    <w:rsid w:val="01F4610C"/>
    <w:rsid w:val="01F46483"/>
    <w:rsid w:val="01F8D604"/>
    <w:rsid w:val="01FF2AC2"/>
    <w:rsid w:val="01FF75B8"/>
    <w:rsid w:val="020026E9"/>
    <w:rsid w:val="02039C80"/>
    <w:rsid w:val="0203A94C"/>
    <w:rsid w:val="02062F4C"/>
    <w:rsid w:val="0206ECD1"/>
    <w:rsid w:val="0207BAA9"/>
    <w:rsid w:val="0207C6F2"/>
    <w:rsid w:val="0207FF9C"/>
    <w:rsid w:val="02090259"/>
    <w:rsid w:val="02098F50"/>
    <w:rsid w:val="020A3F5D"/>
    <w:rsid w:val="020B8972"/>
    <w:rsid w:val="020D1572"/>
    <w:rsid w:val="020D23C5"/>
    <w:rsid w:val="020F694F"/>
    <w:rsid w:val="02104DC5"/>
    <w:rsid w:val="0217E10C"/>
    <w:rsid w:val="0218D6C8"/>
    <w:rsid w:val="0218DFD0"/>
    <w:rsid w:val="0219FFEF"/>
    <w:rsid w:val="021BBF21"/>
    <w:rsid w:val="0225D7FB"/>
    <w:rsid w:val="0225F541"/>
    <w:rsid w:val="0228EA35"/>
    <w:rsid w:val="022A7248"/>
    <w:rsid w:val="022ADA3D"/>
    <w:rsid w:val="022F449B"/>
    <w:rsid w:val="0231B30F"/>
    <w:rsid w:val="023317C8"/>
    <w:rsid w:val="023410DA"/>
    <w:rsid w:val="0234A11F"/>
    <w:rsid w:val="0234DA89"/>
    <w:rsid w:val="0235C209"/>
    <w:rsid w:val="02372D52"/>
    <w:rsid w:val="0237C1C2"/>
    <w:rsid w:val="0238D5C7"/>
    <w:rsid w:val="0239E12B"/>
    <w:rsid w:val="0239F457"/>
    <w:rsid w:val="023A99DE"/>
    <w:rsid w:val="023C98BB"/>
    <w:rsid w:val="023D7B58"/>
    <w:rsid w:val="023E2E16"/>
    <w:rsid w:val="023FA561"/>
    <w:rsid w:val="024026C8"/>
    <w:rsid w:val="02411EDB"/>
    <w:rsid w:val="0247C14D"/>
    <w:rsid w:val="024C1324"/>
    <w:rsid w:val="024C2822"/>
    <w:rsid w:val="024D510A"/>
    <w:rsid w:val="024F2DB6"/>
    <w:rsid w:val="024F7224"/>
    <w:rsid w:val="02510A17"/>
    <w:rsid w:val="0254D018"/>
    <w:rsid w:val="0254FBE8"/>
    <w:rsid w:val="025B4842"/>
    <w:rsid w:val="025D4E1E"/>
    <w:rsid w:val="025DB2EC"/>
    <w:rsid w:val="025F270B"/>
    <w:rsid w:val="02600B75"/>
    <w:rsid w:val="02603BC7"/>
    <w:rsid w:val="02621424"/>
    <w:rsid w:val="02658275"/>
    <w:rsid w:val="0269B749"/>
    <w:rsid w:val="026F2848"/>
    <w:rsid w:val="02710CF2"/>
    <w:rsid w:val="02716F5E"/>
    <w:rsid w:val="02767E61"/>
    <w:rsid w:val="027718D2"/>
    <w:rsid w:val="0277705F"/>
    <w:rsid w:val="027934F9"/>
    <w:rsid w:val="0279EC79"/>
    <w:rsid w:val="027A55F1"/>
    <w:rsid w:val="027AB419"/>
    <w:rsid w:val="027EBE91"/>
    <w:rsid w:val="02848098"/>
    <w:rsid w:val="0288B9CE"/>
    <w:rsid w:val="028A77C7"/>
    <w:rsid w:val="028BB942"/>
    <w:rsid w:val="028CDC0D"/>
    <w:rsid w:val="0291CCD3"/>
    <w:rsid w:val="0292DFC3"/>
    <w:rsid w:val="02944071"/>
    <w:rsid w:val="0294792C"/>
    <w:rsid w:val="0294B49D"/>
    <w:rsid w:val="0297959C"/>
    <w:rsid w:val="029888E4"/>
    <w:rsid w:val="029A0337"/>
    <w:rsid w:val="029B1672"/>
    <w:rsid w:val="029B48BF"/>
    <w:rsid w:val="029C2E95"/>
    <w:rsid w:val="029D86A4"/>
    <w:rsid w:val="029EF644"/>
    <w:rsid w:val="02A23BE4"/>
    <w:rsid w:val="02A3BA34"/>
    <w:rsid w:val="02A44A55"/>
    <w:rsid w:val="02A548D0"/>
    <w:rsid w:val="02A7B629"/>
    <w:rsid w:val="02A84576"/>
    <w:rsid w:val="02AAC255"/>
    <w:rsid w:val="02AD6C98"/>
    <w:rsid w:val="02AE276A"/>
    <w:rsid w:val="02B144EC"/>
    <w:rsid w:val="02B43E74"/>
    <w:rsid w:val="02B60514"/>
    <w:rsid w:val="02B620FD"/>
    <w:rsid w:val="02B7D0DC"/>
    <w:rsid w:val="02BB3972"/>
    <w:rsid w:val="02BD375A"/>
    <w:rsid w:val="02BDAF50"/>
    <w:rsid w:val="02C1AF0D"/>
    <w:rsid w:val="02C1C680"/>
    <w:rsid w:val="02C1EB18"/>
    <w:rsid w:val="02C1F2F3"/>
    <w:rsid w:val="02C46E08"/>
    <w:rsid w:val="02C521E8"/>
    <w:rsid w:val="02C9A39F"/>
    <w:rsid w:val="02CA6120"/>
    <w:rsid w:val="02CC4701"/>
    <w:rsid w:val="02D2F5B8"/>
    <w:rsid w:val="02D837B6"/>
    <w:rsid w:val="02DB4B30"/>
    <w:rsid w:val="02DD7AA5"/>
    <w:rsid w:val="02DE45DC"/>
    <w:rsid w:val="02E4020D"/>
    <w:rsid w:val="02E49F5A"/>
    <w:rsid w:val="02E57983"/>
    <w:rsid w:val="02E84A25"/>
    <w:rsid w:val="02E86A62"/>
    <w:rsid w:val="02EAEA5D"/>
    <w:rsid w:val="02ECC7B1"/>
    <w:rsid w:val="02ED393D"/>
    <w:rsid w:val="02EE0303"/>
    <w:rsid w:val="02EE8F1E"/>
    <w:rsid w:val="02F24FE0"/>
    <w:rsid w:val="02F3CF49"/>
    <w:rsid w:val="02F549C3"/>
    <w:rsid w:val="02F6E505"/>
    <w:rsid w:val="02F80993"/>
    <w:rsid w:val="02F948C6"/>
    <w:rsid w:val="02FA802C"/>
    <w:rsid w:val="02FBAA62"/>
    <w:rsid w:val="02FBB5B0"/>
    <w:rsid w:val="02FDE00D"/>
    <w:rsid w:val="02FEC429"/>
    <w:rsid w:val="02FECAA5"/>
    <w:rsid w:val="03028D02"/>
    <w:rsid w:val="0302A0EF"/>
    <w:rsid w:val="03049E41"/>
    <w:rsid w:val="0306A2C0"/>
    <w:rsid w:val="030F5E5D"/>
    <w:rsid w:val="030F969F"/>
    <w:rsid w:val="030FA958"/>
    <w:rsid w:val="03125F82"/>
    <w:rsid w:val="0315FEB5"/>
    <w:rsid w:val="0316F753"/>
    <w:rsid w:val="03192E69"/>
    <w:rsid w:val="031F6FB7"/>
    <w:rsid w:val="03269C2A"/>
    <w:rsid w:val="0330BAD5"/>
    <w:rsid w:val="033146D6"/>
    <w:rsid w:val="0332D503"/>
    <w:rsid w:val="03339F14"/>
    <w:rsid w:val="0333E939"/>
    <w:rsid w:val="03356949"/>
    <w:rsid w:val="0336AC6B"/>
    <w:rsid w:val="0336B070"/>
    <w:rsid w:val="03375055"/>
    <w:rsid w:val="033CB63C"/>
    <w:rsid w:val="033EC387"/>
    <w:rsid w:val="03423310"/>
    <w:rsid w:val="0342DF64"/>
    <w:rsid w:val="0343B710"/>
    <w:rsid w:val="03445A72"/>
    <w:rsid w:val="0345C510"/>
    <w:rsid w:val="03473ED4"/>
    <w:rsid w:val="0347B54D"/>
    <w:rsid w:val="0349CCE1"/>
    <w:rsid w:val="034CE1CE"/>
    <w:rsid w:val="034E3EED"/>
    <w:rsid w:val="034F764F"/>
    <w:rsid w:val="034FF424"/>
    <w:rsid w:val="03575D5B"/>
    <w:rsid w:val="03575D9B"/>
    <w:rsid w:val="0357EE00"/>
    <w:rsid w:val="035A5C13"/>
    <w:rsid w:val="035BBD76"/>
    <w:rsid w:val="035C130C"/>
    <w:rsid w:val="035E2338"/>
    <w:rsid w:val="035EA269"/>
    <w:rsid w:val="0361E22D"/>
    <w:rsid w:val="03626355"/>
    <w:rsid w:val="03633143"/>
    <w:rsid w:val="03646BA8"/>
    <w:rsid w:val="036ACFBF"/>
    <w:rsid w:val="036C1649"/>
    <w:rsid w:val="037140EF"/>
    <w:rsid w:val="03742144"/>
    <w:rsid w:val="03749ECE"/>
    <w:rsid w:val="0375F936"/>
    <w:rsid w:val="038194A6"/>
    <w:rsid w:val="0382AA14"/>
    <w:rsid w:val="0385E6CB"/>
    <w:rsid w:val="03869719"/>
    <w:rsid w:val="038A7FB0"/>
    <w:rsid w:val="038D1119"/>
    <w:rsid w:val="038D32E6"/>
    <w:rsid w:val="0391E196"/>
    <w:rsid w:val="03945F1F"/>
    <w:rsid w:val="0396D839"/>
    <w:rsid w:val="0397A047"/>
    <w:rsid w:val="039C1144"/>
    <w:rsid w:val="039C6AD6"/>
    <w:rsid w:val="039CC744"/>
    <w:rsid w:val="039CC760"/>
    <w:rsid w:val="039D5FD6"/>
    <w:rsid w:val="039F75B1"/>
    <w:rsid w:val="03A11BC2"/>
    <w:rsid w:val="03A24643"/>
    <w:rsid w:val="03A58687"/>
    <w:rsid w:val="03A5899E"/>
    <w:rsid w:val="03A86FE3"/>
    <w:rsid w:val="03AAB063"/>
    <w:rsid w:val="03AB5F70"/>
    <w:rsid w:val="03ABCE2C"/>
    <w:rsid w:val="03ACBD3B"/>
    <w:rsid w:val="03B08F76"/>
    <w:rsid w:val="03B3FD1A"/>
    <w:rsid w:val="03B70C7C"/>
    <w:rsid w:val="03BB303E"/>
    <w:rsid w:val="03BD9845"/>
    <w:rsid w:val="03BDC9D1"/>
    <w:rsid w:val="03C00B64"/>
    <w:rsid w:val="03C28DA3"/>
    <w:rsid w:val="03C4A4CB"/>
    <w:rsid w:val="03C4C920"/>
    <w:rsid w:val="03C4FE2E"/>
    <w:rsid w:val="03C7D9F7"/>
    <w:rsid w:val="03CA034A"/>
    <w:rsid w:val="03CA52F5"/>
    <w:rsid w:val="03CD68CE"/>
    <w:rsid w:val="03CED780"/>
    <w:rsid w:val="03D17C78"/>
    <w:rsid w:val="03D2D26F"/>
    <w:rsid w:val="03D5E813"/>
    <w:rsid w:val="03D7A9D8"/>
    <w:rsid w:val="03DC1415"/>
    <w:rsid w:val="03DD8281"/>
    <w:rsid w:val="03DF8F83"/>
    <w:rsid w:val="03E2F7A4"/>
    <w:rsid w:val="03E34E73"/>
    <w:rsid w:val="03E4E861"/>
    <w:rsid w:val="03E7B829"/>
    <w:rsid w:val="03E87020"/>
    <w:rsid w:val="03E95E55"/>
    <w:rsid w:val="03E9A671"/>
    <w:rsid w:val="03EA8727"/>
    <w:rsid w:val="03EAC3E7"/>
    <w:rsid w:val="03EDD7B4"/>
    <w:rsid w:val="03F086ED"/>
    <w:rsid w:val="03F0E841"/>
    <w:rsid w:val="03F44245"/>
    <w:rsid w:val="03F63687"/>
    <w:rsid w:val="03F97D88"/>
    <w:rsid w:val="03FADBB6"/>
    <w:rsid w:val="03FD6DB4"/>
    <w:rsid w:val="03FFE4B5"/>
    <w:rsid w:val="03FFF2B2"/>
    <w:rsid w:val="0400B828"/>
    <w:rsid w:val="0402D383"/>
    <w:rsid w:val="0404F092"/>
    <w:rsid w:val="040874B8"/>
    <w:rsid w:val="0411922F"/>
    <w:rsid w:val="04124080"/>
    <w:rsid w:val="0412E80C"/>
    <w:rsid w:val="0413732D"/>
    <w:rsid w:val="0416413D"/>
    <w:rsid w:val="04172130"/>
    <w:rsid w:val="04174C7B"/>
    <w:rsid w:val="0417B8D7"/>
    <w:rsid w:val="041886B0"/>
    <w:rsid w:val="0419D7B7"/>
    <w:rsid w:val="041A96AE"/>
    <w:rsid w:val="041AFBD7"/>
    <w:rsid w:val="041C3CC3"/>
    <w:rsid w:val="042448AA"/>
    <w:rsid w:val="04249E8C"/>
    <w:rsid w:val="04264004"/>
    <w:rsid w:val="0427A5C3"/>
    <w:rsid w:val="0427F282"/>
    <w:rsid w:val="042A8F3B"/>
    <w:rsid w:val="042B15FB"/>
    <w:rsid w:val="042C777E"/>
    <w:rsid w:val="042D978F"/>
    <w:rsid w:val="0431A203"/>
    <w:rsid w:val="0433FB1F"/>
    <w:rsid w:val="043776DF"/>
    <w:rsid w:val="043A6463"/>
    <w:rsid w:val="043AB9C0"/>
    <w:rsid w:val="043B4392"/>
    <w:rsid w:val="043CCE19"/>
    <w:rsid w:val="043E8E9E"/>
    <w:rsid w:val="0441AB78"/>
    <w:rsid w:val="04439A2D"/>
    <w:rsid w:val="04494D54"/>
    <w:rsid w:val="044E5FC2"/>
    <w:rsid w:val="044EBFDA"/>
    <w:rsid w:val="04564579"/>
    <w:rsid w:val="04570449"/>
    <w:rsid w:val="0459E0BC"/>
    <w:rsid w:val="045A7012"/>
    <w:rsid w:val="045D6FA7"/>
    <w:rsid w:val="045FB51C"/>
    <w:rsid w:val="045FEF94"/>
    <w:rsid w:val="0462B24A"/>
    <w:rsid w:val="0463441F"/>
    <w:rsid w:val="046679A0"/>
    <w:rsid w:val="04670E60"/>
    <w:rsid w:val="0468F6C5"/>
    <w:rsid w:val="0469F20F"/>
    <w:rsid w:val="046ADB34"/>
    <w:rsid w:val="046BD702"/>
    <w:rsid w:val="046D7D2E"/>
    <w:rsid w:val="047057A7"/>
    <w:rsid w:val="0470F9C0"/>
    <w:rsid w:val="0472A659"/>
    <w:rsid w:val="0473FDB1"/>
    <w:rsid w:val="0474C5AD"/>
    <w:rsid w:val="0475B060"/>
    <w:rsid w:val="047699BC"/>
    <w:rsid w:val="0479B246"/>
    <w:rsid w:val="047D8B09"/>
    <w:rsid w:val="047E32FD"/>
    <w:rsid w:val="047F1E7F"/>
    <w:rsid w:val="047F3480"/>
    <w:rsid w:val="04808D6B"/>
    <w:rsid w:val="048528C2"/>
    <w:rsid w:val="0485AB20"/>
    <w:rsid w:val="0488BE1F"/>
    <w:rsid w:val="048B43C6"/>
    <w:rsid w:val="048CE4C0"/>
    <w:rsid w:val="048E1073"/>
    <w:rsid w:val="048E9076"/>
    <w:rsid w:val="0492680B"/>
    <w:rsid w:val="04932E35"/>
    <w:rsid w:val="049485DF"/>
    <w:rsid w:val="04956BF8"/>
    <w:rsid w:val="0497C203"/>
    <w:rsid w:val="0499952C"/>
    <w:rsid w:val="049A72BD"/>
    <w:rsid w:val="049C6CB4"/>
    <w:rsid w:val="049E494F"/>
    <w:rsid w:val="04A1C007"/>
    <w:rsid w:val="04A54679"/>
    <w:rsid w:val="04A5580E"/>
    <w:rsid w:val="04A601B7"/>
    <w:rsid w:val="04A71985"/>
    <w:rsid w:val="04A90643"/>
    <w:rsid w:val="04A92666"/>
    <w:rsid w:val="04A9EF46"/>
    <w:rsid w:val="04AA53CD"/>
    <w:rsid w:val="04AA908A"/>
    <w:rsid w:val="04ADE744"/>
    <w:rsid w:val="04AEE50E"/>
    <w:rsid w:val="04B12AD5"/>
    <w:rsid w:val="04B4D72B"/>
    <w:rsid w:val="04B68645"/>
    <w:rsid w:val="04BB3B79"/>
    <w:rsid w:val="04BCF03B"/>
    <w:rsid w:val="04BD653C"/>
    <w:rsid w:val="04C08215"/>
    <w:rsid w:val="04C14631"/>
    <w:rsid w:val="04C4229F"/>
    <w:rsid w:val="04C4D055"/>
    <w:rsid w:val="04C7238C"/>
    <w:rsid w:val="04C7D320"/>
    <w:rsid w:val="04C8504B"/>
    <w:rsid w:val="04C9FCC1"/>
    <w:rsid w:val="04CAF072"/>
    <w:rsid w:val="04CF0102"/>
    <w:rsid w:val="04D0CD33"/>
    <w:rsid w:val="04D8676C"/>
    <w:rsid w:val="04DABD6E"/>
    <w:rsid w:val="04DB881E"/>
    <w:rsid w:val="04E25B67"/>
    <w:rsid w:val="04E27070"/>
    <w:rsid w:val="04E44CFC"/>
    <w:rsid w:val="04ED8B07"/>
    <w:rsid w:val="04EDA4FF"/>
    <w:rsid w:val="04F27CD6"/>
    <w:rsid w:val="04F3103B"/>
    <w:rsid w:val="04F4D572"/>
    <w:rsid w:val="04F5EE47"/>
    <w:rsid w:val="04F6A395"/>
    <w:rsid w:val="04F6AF54"/>
    <w:rsid w:val="04F784DB"/>
    <w:rsid w:val="04F9AD93"/>
    <w:rsid w:val="04FD4612"/>
    <w:rsid w:val="04FFC0D7"/>
    <w:rsid w:val="0505C663"/>
    <w:rsid w:val="0507136D"/>
    <w:rsid w:val="05093AD8"/>
    <w:rsid w:val="050981D0"/>
    <w:rsid w:val="050DDFE0"/>
    <w:rsid w:val="05113A15"/>
    <w:rsid w:val="0512B9A2"/>
    <w:rsid w:val="051435A8"/>
    <w:rsid w:val="05177879"/>
    <w:rsid w:val="05198BB5"/>
    <w:rsid w:val="051D984C"/>
    <w:rsid w:val="05204C05"/>
    <w:rsid w:val="05211D2D"/>
    <w:rsid w:val="0521ADD7"/>
    <w:rsid w:val="0524146B"/>
    <w:rsid w:val="05276005"/>
    <w:rsid w:val="052787C9"/>
    <w:rsid w:val="0528B13D"/>
    <w:rsid w:val="052B06EF"/>
    <w:rsid w:val="052DAD4B"/>
    <w:rsid w:val="052DE948"/>
    <w:rsid w:val="0531D874"/>
    <w:rsid w:val="05363DF1"/>
    <w:rsid w:val="053675B6"/>
    <w:rsid w:val="0536C044"/>
    <w:rsid w:val="0536DE61"/>
    <w:rsid w:val="05372CA8"/>
    <w:rsid w:val="053AAD51"/>
    <w:rsid w:val="053F6F19"/>
    <w:rsid w:val="053FCFBB"/>
    <w:rsid w:val="05430DDF"/>
    <w:rsid w:val="05445C48"/>
    <w:rsid w:val="05446F4C"/>
    <w:rsid w:val="0544E45D"/>
    <w:rsid w:val="0544E55E"/>
    <w:rsid w:val="0545E165"/>
    <w:rsid w:val="054716EF"/>
    <w:rsid w:val="05495D4D"/>
    <w:rsid w:val="054BE443"/>
    <w:rsid w:val="054CC9CE"/>
    <w:rsid w:val="054CFBBA"/>
    <w:rsid w:val="05509D69"/>
    <w:rsid w:val="05546ECE"/>
    <w:rsid w:val="0555445B"/>
    <w:rsid w:val="0555949D"/>
    <w:rsid w:val="055783F1"/>
    <w:rsid w:val="0557912C"/>
    <w:rsid w:val="0557D9AE"/>
    <w:rsid w:val="05588195"/>
    <w:rsid w:val="055A7E32"/>
    <w:rsid w:val="055BDBC5"/>
    <w:rsid w:val="055FAC34"/>
    <w:rsid w:val="055FD970"/>
    <w:rsid w:val="05610E43"/>
    <w:rsid w:val="056150E7"/>
    <w:rsid w:val="0561517D"/>
    <w:rsid w:val="056244D1"/>
    <w:rsid w:val="05686C7C"/>
    <w:rsid w:val="056968BF"/>
    <w:rsid w:val="056D6338"/>
    <w:rsid w:val="056E83E9"/>
    <w:rsid w:val="056EA7C2"/>
    <w:rsid w:val="056ECAE3"/>
    <w:rsid w:val="056FACE1"/>
    <w:rsid w:val="05729768"/>
    <w:rsid w:val="057318A4"/>
    <w:rsid w:val="05753C59"/>
    <w:rsid w:val="05773E9B"/>
    <w:rsid w:val="05774ECC"/>
    <w:rsid w:val="0577DF33"/>
    <w:rsid w:val="057EFCF2"/>
    <w:rsid w:val="057F1F6F"/>
    <w:rsid w:val="058615EC"/>
    <w:rsid w:val="0587317E"/>
    <w:rsid w:val="058A724A"/>
    <w:rsid w:val="058AE5A9"/>
    <w:rsid w:val="058C8D69"/>
    <w:rsid w:val="058CE622"/>
    <w:rsid w:val="058CF09D"/>
    <w:rsid w:val="05972C0A"/>
    <w:rsid w:val="05981A27"/>
    <w:rsid w:val="05989FA6"/>
    <w:rsid w:val="059B6D44"/>
    <w:rsid w:val="059BBE3A"/>
    <w:rsid w:val="059CC189"/>
    <w:rsid w:val="059CCBB6"/>
    <w:rsid w:val="059D4E3F"/>
    <w:rsid w:val="059DD54B"/>
    <w:rsid w:val="059DE463"/>
    <w:rsid w:val="059E4B69"/>
    <w:rsid w:val="05A2EA79"/>
    <w:rsid w:val="05A2ED9D"/>
    <w:rsid w:val="05A7F801"/>
    <w:rsid w:val="05A84BA5"/>
    <w:rsid w:val="05AA9B67"/>
    <w:rsid w:val="05B0915A"/>
    <w:rsid w:val="05B0A3B8"/>
    <w:rsid w:val="05B2E396"/>
    <w:rsid w:val="05B3315B"/>
    <w:rsid w:val="05B3E2B0"/>
    <w:rsid w:val="05B45ECA"/>
    <w:rsid w:val="05B4AA14"/>
    <w:rsid w:val="05B94D52"/>
    <w:rsid w:val="05B95433"/>
    <w:rsid w:val="05BB80C4"/>
    <w:rsid w:val="05BBE567"/>
    <w:rsid w:val="05BED3EF"/>
    <w:rsid w:val="05C19CA7"/>
    <w:rsid w:val="05C24E88"/>
    <w:rsid w:val="05C385D8"/>
    <w:rsid w:val="05C6CA6E"/>
    <w:rsid w:val="05CA2A45"/>
    <w:rsid w:val="05CA2C55"/>
    <w:rsid w:val="05CAA1BB"/>
    <w:rsid w:val="05CACACF"/>
    <w:rsid w:val="05CC8BD1"/>
    <w:rsid w:val="05CE0F8C"/>
    <w:rsid w:val="05CFC6A7"/>
    <w:rsid w:val="05D0C68F"/>
    <w:rsid w:val="05D0EA50"/>
    <w:rsid w:val="05D222D4"/>
    <w:rsid w:val="05D50E50"/>
    <w:rsid w:val="05D70E7C"/>
    <w:rsid w:val="05DB6C17"/>
    <w:rsid w:val="05DD979A"/>
    <w:rsid w:val="05DF309D"/>
    <w:rsid w:val="05E13763"/>
    <w:rsid w:val="05E676F3"/>
    <w:rsid w:val="05E68DDD"/>
    <w:rsid w:val="05E6E7B6"/>
    <w:rsid w:val="05E6F55A"/>
    <w:rsid w:val="05EA0B98"/>
    <w:rsid w:val="05ECF0CA"/>
    <w:rsid w:val="05EF16FB"/>
    <w:rsid w:val="05F12F21"/>
    <w:rsid w:val="05F1CF34"/>
    <w:rsid w:val="05F1DF5A"/>
    <w:rsid w:val="05F621D9"/>
    <w:rsid w:val="05FC78E9"/>
    <w:rsid w:val="05FDBF0D"/>
    <w:rsid w:val="06001E0A"/>
    <w:rsid w:val="0600DD2B"/>
    <w:rsid w:val="06028B84"/>
    <w:rsid w:val="06042F79"/>
    <w:rsid w:val="0604B9D0"/>
    <w:rsid w:val="06096E8B"/>
    <w:rsid w:val="0609A888"/>
    <w:rsid w:val="0609DA20"/>
    <w:rsid w:val="060C5020"/>
    <w:rsid w:val="060DCE4F"/>
    <w:rsid w:val="060E2C6E"/>
    <w:rsid w:val="0611B1CB"/>
    <w:rsid w:val="06125176"/>
    <w:rsid w:val="0613353C"/>
    <w:rsid w:val="06138B77"/>
    <w:rsid w:val="06163E13"/>
    <w:rsid w:val="0616BC31"/>
    <w:rsid w:val="06177A31"/>
    <w:rsid w:val="0618938F"/>
    <w:rsid w:val="061AD7AB"/>
    <w:rsid w:val="061D1F50"/>
    <w:rsid w:val="061ED48C"/>
    <w:rsid w:val="0620340C"/>
    <w:rsid w:val="06232AAA"/>
    <w:rsid w:val="06232C46"/>
    <w:rsid w:val="06261FC0"/>
    <w:rsid w:val="06296334"/>
    <w:rsid w:val="0629E0D4"/>
    <w:rsid w:val="062DABF1"/>
    <w:rsid w:val="0630E4E3"/>
    <w:rsid w:val="0631ABDC"/>
    <w:rsid w:val="06361990"/>
    <w:rsid w:val="06378A22"/>
    <w:rsid w:val="06380AA8"/>
    <w:rsid w:val="06384497"/>
    <w:rsid w:val="063AAE2E"/>
    <w:rsid w:val="063EB525"/>
    <w:rsid w:val="063F23CD"/>
    <w:rsid w:val="063FDC4F"/>
    <w:rsid w:val="06412159"/>
    <w:rsid w:val="0641825A"/>
    <w:rsid w:val="06424538"/>
    <w:rsid w:val="064516D9"/>
    <w:rsid w:val="0645664E"/>
    <w:rsid w:val="06491E62"/>
    <w:rsid w:val="0649E33E"/>
    <w:rsid w:val="064B4B6B"/>
    <w:rsid w:val="064B601F"/>
    <w:rsid w:val="064C7099"/>
    <w:rsid w:val="064D9F77"/>
    <w:rsid w:val="064E15DD"/>
    <w:rsid w:val="064E9815"/>
    <w:rsid w:val="06513222"/>
    <w:rsid w:val="0651BC36"/>
    <w:rsid w:val="0652DFBF"/>
    <w:rsid w:val="06539573"/>
    <w:rsid w:val="0654832E"/>
    <w:rsid w:val="0656A157"/>
    <w:rsid w:val="06583F78"/>
    <w:rsid w:val="06594543"/>
    <w:rsid w:val="065BFFDD"/>
    <w:rsid w:val="065F3F1D"/>
    <w:rsid w:val="066024ED"/>
    <w:rsid w:val="066181F3"/>
    <w:rsid w:val="0663ADD7"/>
    <w:rsid w:val="0665D84C"/>
    <w:rsid w:val="0668B125"/>
    <w:rsid w:val="0668CB1A"/>
    <w:rsid w:val="0669606E"/>
    <w:rsid w:val="0669EFA1"/>
    <w:rsid w:val="066E71E8"/>
    <w:rsid w:val="066ED89A"/>
    <w:rsid w:val="0672F2B9"/>
    <w:rsid w:val="06775CA8"/>
    <w:rsid w:val="0677866E"/>
    <w:rsid w:val="0679B240"/>
    <w:rsid w:val="0679E8AE"/>
    <w:rsid w:val="067F5DC8"/>
    <w:rsid w:val="06818016"/>
    <w:rsid w:val="068328CD"/>
    <w:rsid w:val="06880F25"/>
    <w:rsid w:val="068ACEB8"/>
    <w:rsid w:val="068F696F"/>
    <w:rsid w:val="06900B0E"/>
    <w:rsid w:val="0692507A"/>
    <w:rsid w:val="06963BB6"/>
    <w:rsid w:val="0697FA7E"/>
    <w:rsid w:val="069CE33B"/>
    <w:rsid w:val="069D37CC"/>
    <w:rsid w:val="069F213B"/>
    <w:rsid w:val="06A155C1"/>
    <w:rsid w:val="06A3AECA"/>
    <w:rsid w:val="06A60E5A"/>
    <w:rsid w:val="06A6B0CD"/>
    <w:rsid w:val="06A9C969"/>
    <w:rsid w:val="06AA746B"/>
    <w:rsid w:val="06AA8908"/>
    <w:rsid w:val="06AC658C"/>
    <w:rsid w:val="06AD5CBA"/>
    <w:rsid w:val="06AE4F96"/>
    <w:rsid w:val="06AF8A28"/>
    <w:rsid w:val="06B325E9"/>
    <w:rsid w:val="06B4BDEE"/>
    <w:rsid w:val="06B64A55"/>
    <w:rsid w:val="06B691D4"/>
    <w:rsid w:val="06BA38A7"/>
    <w:rsid w:val="06BB936E"/>
    <w:rsid w:val="06BEB456"/>
    <w:rsid w:val="06BEC51C"/>
    <w:rsid w:val="06C3DB05"/>
    <w:rsid w:val="06C3DC1E"/>
    <w:rsid w:val="06C4AEF5"/>
    <w:rsid w:val="06C8A280"/>
    <w:rsid w:val="06C98E7B"/>
    <w:rsid w:val="06C9E906"/>
    <w:rsid w:val="06CB63C6"/>
    <w:rsid w:val="06CC8748"/>
    <w:rsid w:val="06CEC194"/>
    <w:rsid w:val="06D0E3EE"/>
    <w:rsid w:val="06D1B9B5"/>
    <w:rsid w:val="06D55672"/>
    <w:rsid w:val="06D76C9F"/>
    <w:rsid w:val="06D7BD26"/>
    <w:rsid w:val="06D963C5"/>
    <w:rsid w:val="06DAD35D"/>
    <w:rsid w:val="06DB572B"/>
    <w:rsid w:val="06DBC86F"/>
    <w:rsid w:val="06DFF2FB"/>
    <w:rsid w:val="06E0FDBD"/>
    <w:rsid w:val="06E1A3E4"/>
    <w:rsid w:val="06E8D9DB"/>
    <w:rsid w:val="06E95791"/>
    <w:rsid w:val="06E9FDE2"/>
    <w:rsid w:val="06EAD2B8"/>
    <w:rsid w:val="06EB8F72"/>
    <w:rsid w:val="06EC8DE1"/>
    <w:rsid w:val="06EEAD3E"/>
    <w:rsid w:val="06EF7CB1"/>
    <w:rsid w:val="06F22EC3"/>
    <w:rsid w:val="06F24A37"/>
    <w:rsid w:val="06F41F6C"/>
    <w:rsid w:val="06F735B7"/>
    <w:rsid w:val="06F7B75C"/>
    <w:rsid w:val="06F99259"/>
    <w:rsid w:val="06FD0C39"/>
    <w:rsid w:val="06FE04BD"/>
    <w:rsid w:val="06FEAF2F"/>
    <w:rsid w:val="0704F06D"/>
    <w:rsid w:val="0705AC7C"/>
    <w:rsid w:val="07066CA7"/>
    <w:rsid w:val="07099161"/>
    <w:rsid w:val="0709F89E"/>
    <w:rsid w:val="070AD83D"/>
    <w:rsid w:val="070E759A"/>
    <w:rsid w:val="070FCD36"/>
    <w:rsid w:val="07111639"/>
    <w:rsid w:val="07123172"/>
    <w:rsid w:val="07136C1D"/>
    <w:rsid w:val="0715AE7C"/>
    <w:rsid w:val="071B6B18"/>
    <w:rsid w:val="071BBE03"/>
    <w:rsid w:val="071C52F0"/>
    <w:rsid w:val="071DB3B7"/>
    <w:rsid w:val="071E16A3"/>
    <w:rsid w:val="071E7BAF"/>
    <w:rsid w:val="071F93F8"/>
    <w:rsid w:val="072278E4"/>
    <w:rsid w:val="07243A4C"/>
    <w:rsid w:val="0725298D"/>
    <w:rsid w:val="07263811"/>
    <w:rsid w:val="072815BA"/>
    <w:rsid w:val="072AE29A"/>
    <w:rsid w:val="072BF6C0"/>
    <w:rsid w:val="072CE771"/>
    <w:rsid w:val="072FC3E8"/>
    <w:rsid w:val="07315F3C"/>
    <w:rsid w:val="0732D3D6"/>
    <w:rsid w:val="0736FCDD"/>
    <w:rsid w:val="0737DC57"/>
    <w:rsid w:val="073B7B72"/>
    <w:rsid w:val="073D9128"/>
    <w:rsid w:val="07400E3B"/>
    <w:rsid w:val="074412FD"/>
    <w:rsid w:val="0745CEB0"/>
    <w:rsid w:val="07481E9D"/>
    <w:rsid w:val="074916BC"/>
    <w:rsid w:val="074B095A"/>
    <w:rsid w:val="074BC1EB"/>
    <w:rsid w:val="074D5F17"/>
    <w:rsid w:val="074E146B"/>
    <w:rsid w:val="074F0406"/>
    <w:rsid w:val="074FEC5C"/>
    <w:rsid w:val="0752A15E"/>
    <w:rsid w:val="075465EE"/>
    <w:rsid w:val="07549DF1"/>
    <w:rsid w:val="07572D00"/>
    <w:rsid w:val="07574B4A"/>
    <w:rsid w:val="075A33E8"/>
    <w:rsid w:val="075EE5E5"/>
    <w:rsid w:val="07603AEB"/>
    <w:rsid w:val="0760856F"/>
    <w:rsid w:val="0760A88E"/>
    <w:rsid w:val="076168D2"/>
    <w:rsid w:val="0761F5D5"/>
    <w:rsid w:val="07651415"/>
    <w:rsid w:val="0765AAB2"/>
    <w:rsid w:val="0767E827"/>
    <w:rsid w:val="076A0D78"/>
    <w:rsid w:val="076EFFC6"/>
    <w:rsid w:val="076F08B8"/>
    <w:rsid w:val="0771D670"/>
    <w:rsid w:val="07722E23"/>
    <w:rsid w:val="07745639"/>
    <w:rsid w:val="0775FF00"/>
    <w:rsid w:val="07781F79"/>
    <w:rsid w:val="07782186"/>
    <w:rsid w:val="077ACB00"/>
    <w:rsid w:val="077D0D44"/>
    <w:rsid w:val="077D1A15"/>
    <w:rsid w:val="077E3B97"/>
    <w:rsid w:val="0782B022"/>
    <w:rsid w:val="078419E6"/>
    <w:rsid w:val="07850F01"/>
    <w:rsid w:val="0785C83C"/>
    <w:rsid w:val="078BD087"/>
    <w:rsid w:val="078C25FC"/>
    <w:rsid w:val="079124F8"/>
    <w:rsid w:val="07925E62"/>
    <w:rsid w:val="0792FA7A"/>
    <w:rsid w:val="07930149"/>
    <w:rsid w:val="0797975F"/>
    <w:rsid w:val="0797C879"/>
    <w:rsid w:val="07986AF3"/>
    <w:rsid w:val="079968FF"/>
    <w:rsid w:val="079BFCB6"/>
    <w:rsid w:val="079F6CA3"/>
    <w:rsid w:val="07A19BCF"/>
    <w:rsid w:val="07A306D6"/>
    <w:rsid w:val="07A4E01D"/>
    <w:rsid w:val="07AE244E"/>
    <w:rsid w:val="07B0E6FF"/>
    <w:rsid w:val="07B70ADC"/>
    <w:rsid w:val="07B79C7D"/>
    <w:rsid w:val="07BABA53"/>
    <w:rsid w:val="07BE19B9"/>
    <w:rsid w:val="07C02E2A"/>
    <w:rsid w:val="07C3D2E0"/>
    <w:rsid w:val="07C5B892"/>
    <w:rsid w:val="07C777C4"/>
    <w:rsid w:val="07C8AB4F"/>
    <w:rsid w:val="07CABAC5"/>
    <w:rsid w:val="07CD9477"/>
    <w:rsid w:val="07CF53ED"/>
    <w:rsid w:val="07D1F602"/>
    <w:rsid w:val="07D45C96"/>
    <w:rsid w:val="07D78705"/>
    <w:rsid w:val="07E091BE"/>
    <w:rsid w:val="07E0D249"/>
    <w:rsid w:val="07E36BD7"/>
    <w:rsid w:val="07E595CA"/>
    <w:rsid w:val="07E75359"/>
    <w:rsid w:val="07E95BB7"/>
    <w:rsid w:val="07EA0EED"/>
    <w:rsid w:val="07EA3C1E"/>
    <w:rsid w:val="07EDF44F"/>
    <w:rsid w:val="07EF0880"/>
    <w:rsid w:val="07EF9861"/>
    <w:rsid w:val="07EFE2E7"/>
    <w:rsid w:val="07F03B1C"/>
    <w:rsid w:val="07F3221E"/>
    <w:rsid w:val="07F6ADAA"/>
    <w:rsid w:val="07F8078A"/>
    <w:rsid w:val="07F96EA4"/>
    <w:rsid w:val="07FBD75E"/>
    <w:rsid w:val="07FEABC5"/>
    <w:rsid w:val="0801FA3B"/>
    <w:rsid w:val="08036412"/>
    <w:rsid w:val="0804609C"/>
    <w:rsid w:val="0804D28F"/>
    <w:rsid w:val="0804EED4"/>
    <w:rsid w:val="08054F25"/>
    <w:rsid w:val="08059533"/>
    <w:rsid w:val="08075718"/>
    <w:rsid w:val="0809C7D3"/>
    <w:rsid w:val="080B8FEC"/>
    <w:rsid w:val="080BC59C"/>
    <w:rsid w:val="080C6663"/>
    <w:rsid w:val="080D30C6"/>
    <w:rsid w:val="080E1831"/>
    <w:rsid w:val="080F14E6"/>
    <w:rsid w:val="080F682F"/>
    <w:rsid w:val="08105DA5"/>
    <w:rsid w:val="08150A7E"/>
    <w:rsid w:val="08157154"/>
    <w:rsid w:val="0817F5EC"/>
    <w:rsid w:val="08196D1D"/>
    <w:rsid w:val="08199852"/>
    <w:rsid w:val="081A05D6"/>
    <w:rsid w:val="081B29F5"/>
    <w:rsid w:val="081E48A5"/>
    <w:rsid w:val="081E5587"/>
    <w:rsid w:val="081EEE62"/>
    <w:rsid w:val="081F02FB"/>
    <w:rsid w:val="08205844"/>
    <w:rsid w:val="082073FA"/>
    <w:rsid w:val="0821B116"/>
    <w:rsid w:val="0824AE36"/>
    <w:rsid w:val="0824C2F8"/>
    <w:rsid w:val="082588FF"/>
    <w:rsid w:val="08277B5A"/>
    <w:rsid w:val="082894AF"/>
    <w:rsid w:val="082D8662"/>
    <w:rsid w:val="0830A02B"/>
    <w:rsid w:val="08310836"/>
    <w:rsid w:val="08335211"/>
    <w:rsid w:val="08335C6A"/>
    <w:rsid w:val="0833D422"/>
    <w:rsid w:val="08349E46"/>
    <w:rsid w:val="08358B1B"/>
    <w:rsid w:val="083712EA"/>
    <w:rsid w:val="0839234F"/>
    <w:rsid w:val="083CBEA7"/>
    <w:rsid w:val="083CF714"/>
    <w:rsid w:val="083D57C6"/>
    <w:rsid w:val="083E980C"/>
    <w:rsid w:val="0841B4D3"/>
    <w:rsid w:val="0842A83A"/>
    <w:rsid w:val="08453AD1"/>
    <w:rsid w:val="084ACFCC"/>
    <w:rsid w:val="084F4844"/>
    <w:rsid w:val="08504E23"/>
    <w:rsid w:val="08506F51"/>
    <w:rsid w:val="0852E136"/>
    <w:rsid w:val="085D46B7"/>
    <w:rsid w:val="085E0585"/>
    <w:rsid w:val="085E0934"/>
    <w:rsid w:val="085F8CD5"/>
    <w:rsid w:val="0864F831"/>
    <w:rsid w:val="0866BF3F"/>
    <w:rsid w:val="086943D7"/>
    <w:rsid w:val="086CDBE6"/>
    <w:rsid w:val="086D413B"/>
    <w:rsid w:val="086D87EE"/>
    <w:rsid w:val="086DC90E"/>
    <w:rsid w:val="086E5674"/>
    <w:rsid w:val="086EE85F"/>
    <w:rsid w:val="08728AE9"/>
    <w:rsid w:val="0874F06B"/>
    <w:rsid w:val="08765441"/>
    <w:rsid w:val="087971E5"/>
    <w:rsid w:val="0879E4D8"/>
    <w:rsid w:val="087C6397"/>
    <w:rsid w:val="087CC7DC"/>
    <w:rsid w:val="087D1608"/>
    <w:rsid w:val="088284F9"/>
    <w:rsid w:val="0883AE42"/>
    <w:rsid w:val="08851070"/>
    <w:rsid w:val="0886EF57"/>
    <w:rsid w:val="08871496"/>
    <w:rsid w:val="088862CA"/>
    <w:rsid w:val="0888A9E5"/>
    <w:rsid w:val="0889EF43"/>
    <w:rsid w:val="088C369C"/>
    <w:rsid w:val="088EF970"/>
    <w:rsid w:val="08905719"/>
    <w:rsid w:val="0890702F"/>
    <w:rsid w:val="08930B78"/>
    <w:rsid w:val="0894C339"/>
    <w:rsid w:val="0897521D"/>
    <w:rsid w:val="08992659"/>
    <w:rsid w:val="089B128B"/>
    <w:rsid w:val="08A0575E"/>
    <w:rsid w:val="08A1A699"/>
    <w:rsid w:val="08A54671"/>
    <w:rsid w:val="08A66945"/>
    <w:rsid w:val="08A88BCB"/>
    <w:rsid w:val="08AFC073"/>
    <w:rsid w:val="08B1A1D3"/>
    <w:rsid w:val="08B35E9F"/>
    <w:rsid w:val="08B612D0"/>
    <w:rsid w:val="08B63270"/>
    <w:rsid w:val="08B735A5"/>
    <w:rsid w:val="08B80096"/>
    <w:rsid w:val="08B866F6"/>
    <w:rsid w:val="08B9083D"/>
    <w:rsid w:val="08BC5E3C"/>
    <w:rsid w:val="08BC8807"/>
    <w:rsid w:val="08BDBB67"/>
    <w:rsid w:val="08BEE5EC"/>
    <w:rsid w:val="08C0197E"/>
    <w:rsid w:val="08C14D77"/>
    <w:rsid w:val="08C19144"/>
    <w:rsid w:val="08C20386"/>
    <w:rsid w:val="08C25062"/>
    <w:rsid w:val="08C2B1A5"/>
    <w:rsid w:val="08C3E092"/>
    <w:rsid w:val="08C5902D"/>
    <w:rsid w:val="08C91730"/>
    <w:rsid w:val="08C9C2DD"/>
    <w:rsid w:val="08CE9A62"/>
    <w:rsid w:val="08CF679A"/>
    <w:rsid w:val="08D027C9"/>
    <w:rsid w:val="08D07BEB"/>
    <w:rsid w:val="08D1FDD1"/>
    <w:rsid w:val="08D34462"/>
    <w:rsid w:val="08D6C892"/>
    <w:rsid w:val="08D6FBF5"/>
    <w:rsid w:val="08D8C696"/>
    <w:rsid w:val="08D9EDA8"/>
    <w:rsid w:val="08DB68A6"/>
    <w:rsid w:val="08DECFEC"/>
    <w:rsid w:val="08E102B1"/>
    <w:rsid w:val="08E2E22C"/>
    <w:rsid w:val="08E568B6"/>
    <w:rsid w:val="08E67204"/>
    <w:rsid w:val="08E72793"/>
    <w:rsid w:val="08E7CD5E"/>
    <w:rsid w:val="08E82303"/>
    <w:rsid w:val="08EA0CD3"/>
    <w:rsid w:val="08EC9656"/>
    <w:rsid w:val="08ED3C9C"/>
    <w:rsid w:val="08F10086"/>
    <w:rsid w:val="08F2AA5E"/>
    <w:rsid w:val="08F4A3FB"/>
    <w:rsid w:val="08FA852E"/>
    <w:rsid w:val="08FADDB6"/>
    <w:rsid w:val="08FB82A1"/>
    <w:rsid w:val="08FF2B2C"/>
    <w:rsid w:val="09036FA3"/>
    <w:rsid w:val="0906A37D"/>
    <w:rsid w:val="0907A928"/>
    <w:rsid w:val="0908298A"/>
    <w:rsid w:val="090B4472"/>
    <w:rsid w:val="090C352B"/>
    <w:rsid w:val="090D4586"/>
    <w:rsid w:val="09140029"/>
    <w:rsid w:val="09148D37"/>
    <w:rsid w:val="09167FE3"/>
    <w:rsid w:val="0917ECE1"/>
    <w:rsid w:val="0919351C"/>
    <w:rsid w:val="091A965C"/>
    <w:rsid w:val="091BA270"/>
    <w:rsid w:val="091C90B1"/>
    <w:rsid w:val="091D419F"/>
    <w:rsid w:val="091D4A43"/>
    <w:rsid w:val="091D50DC"/>
    <w:rsid w:val="09229F04"/>
    <w:rsid w:val="09242519"/>
    <w:rsid w:val="092437E7"/>
    <w:rsid w:val="092610B8"/>
    <w:rsid w:val="0928027E"/>
    <w:rsid w:val="0928062B"/>
    <w:rsid w:val="092B2F20"/>
    <w:rsid w:val="093092BC"/>
    <w:rsid w:val="0931CD92"/>
    <w:rsid w:val="09325EAF"/>
    <w:rsid w:val="09373DF4"/>
    <w:rsid w:val="09387D7F"/>
    <w:rsid w:val="093E8D82"/>
    <w:rsid w:val="0940670B"/>
    <w:rsid w:val="0941418F"/>
    <w:rsid w:val="09416ECE"/>
    <w:rsid w:val="0941D25F"/>
    <w:rsid w:val="0944028B"/>
    <w:rsid w:val="09445C3E"/>
    <w:rsid w:val="09493D7D"/>
    <w:rsid w:val="09495AFE"/>
    <w:rsid w:val="094FD78F"/>
    <w:rsid w:val="0950E0EA"/>
    <w:rsid w:val="0951876B"/>
    <w:rsid w:val="095308C7"/>
    <w:rsid w:val="09550ABA"/>
    <w:rsid w:val="0955627A"/>
    <w:rsid w:val="095CB60B"/>
    <w:rsid w:val="095CE441"/>
    <w:rsid w:val="095E4099"/>
    <w:rsid w:val="0960F77B"/>
    <w:rsid w:val="09621D01"/>
    <w:rsid w:val="09621EC3"/>
    <w:rsid w:val="0967654E"/>
    <w:rsid w:val="09692569"/>
    <w:rsid w:val="096ABBA3"/>
    <w:rsid w:val="096BF30D"/>
    <w:rsid w:val="096EFA6F"/>
    <w:rsid w:val="09715D76"/>
    <w:rsid w:val="09747A6A"/>
    <w:rsid w:val="0976411F"/>
    <w:rsid w:val="097C34E0"/>
    <w:rsid w:val="097D0C87"/>
    <w:rsid w:val="09837AA1"/>
    <w:rsid w:val="098AAEF4"/>
    <w:rsid w:val="098BB348"/>
    <w:rsid w:val="098BC12A"/>
    <w:rsid w:val="098C5670"/>
    <w:rsid w:val="098CC592"/>
    <w:rsid w:val="09930C5C"/>
    <w:rsid w:val="09932455"/>
    <w:rsid w:val="09932796"/>
    <w:rsid w:val="09941664"/>
    <w:rsid w:val="0999AFE5"/>
    <w:rsid w:val="09A030FD"/>
    <w:rsid w:val="09A0EDCA"/>
    <w:rsid w:val="09A165E6"/>
    <w:rsid w:val="09A20486"/>
    <w:rsid w:val="09A28E28"/>
    <w:rsid w:val="09A4DF47"/>
    <w:rsid w:val="09AEF5DD"/>
    <w:rsid w:val="09B22F25"/>
    <w:rsid w:val="09B829B5"/>
    <w:rsid w:val="09B92812"/>
    <w:rsid w:val="09BB7C26"/>
    <w:rsid w:val="09BE7F73"/>
    <w:rsid w:val="09BE91FF"/>
    <w:rsid w:val="09C34BBB"/>
    <w:rsid w:val="09CAEBE2"/>
    <w:rsid w:val="09CB8620"/>
    <w:rsid w:val="09CBFA7E"/>
    <w:rsid w:val="09CC16B7"/>
    <w:rsid w:val="09CCDF37"/>
    <w:rsid w:val="09CEF9D0"/>
    <w:rsid w:val="09CF63F9"/>
    <w:rsid w:val="09D18DDF"/>
    <w:rsid w:val="09D32810"/>
    <w:rsid w:val="09DA5231"/>
    <w:rsid w:val="09DAF99F"/>
    <w:rsid w:val="09DB2D83"/>
    <w:rsid w:val="09DB71AB"/>
    <w:rsid w:val="09DC8CC8"/>
    <w:rsid w:val="09DE2D73"/>
    <w:rsid w:val="09DE86EF"/>
    <w:rsid w:val="09DE8E23"/>
    <w:rsid w:val="09E15457"/>
    <w:rsid w:val="09E3E1FD"/>
    <w:rsid w:val="09E5BAA8"/>
    <w:rsid w:val="09E7DB76"/>
    <w:rsid w:val="09E9B860"/>
    <w:rsid w:val="09E9EF96"/>
    <w:rsid w:val="09EB1994"/>
    <w:rsid w:val="09EC2E21"/>
    <w:rsid w:val="09EDAAB6"/>
    <w:rsid w:val="09EE3E02"/>
    <w:rsid w:val="09EF8FF3"/>
    <w:rsid w:val="09F32053"/>
    <w:rsid w:val="09F4ACBE"/>
    <w:rsid w:val="09F82647"/>
    <w:rsid w:val="09FC7E2B"/>
    <w:rsid w:val="09FEEAE3"/>
    <w:rsid w:val="0A025BBD"/>
    <w:rsid w:val="0A03828A"/>
    <w:rsid w:val="0A03F63A"/>
    <w:rsid w:val="0A03F982"/>
    <w:rsid w:val="0A05500C"/>
    <w:rsid w:val="0A071374"/>
    <w:rsid w:val="0A0739BE"/>
    <w:rsid w:val="0A096774"/>
    <w:rsid w:val="0A0CA56D"/>
    <w:rsid w:val="0A0D4922"/>
    <w:rsid w:val="0A0D5947"/>
    <w:rsid w:val="0A112017"/>
    <w:rsid w:val="0A124C60"/>
    <w:rsid w:val="0A163245"/>
    <w:rsid w:val="0A1D5E3E"/>
    <w:rsid w:val="0A1F8F18"/>
    <w:rsid w:val="0A20148C"/>
    <w:rsid w:val="0A201814"/>
    <w:rsid w:val="0A22F38C"/>
    <w:rsid w:val="0A28FF1A"/>
    <w:rsid w:val="0A290A81"/>
    <w:rsid w:val="0A2972E8"/>
    <w:rsid w:val="0A2AADFC"/>
    <w:rsid w:val="0A2AEFFF"/>
    <w:rsid w:val="0A2D94B2"/>
    <w:rsid w:val="0A2E9D73"/>
    <w:rsid w:val="0A2F14D1"/>
    <w:rsid w:val="0A2F283A"/>
    <w:rsid w:val="0A2F8986"/>
    <w:rsid w:val="0A2FFFBA"/>
    <w:rsid w:val="0A31668B"/>
    <w:rsid w:val="0A37B498"/>
    <w:rsid w:val="0A3A42A5"/>
    <w:rsid w:val="0A3CC9C1"/>
    <w:rsid w:val="0A41AEB6"/>
    <w:rsid w:val="0A43CFB3"/>
    <w:rsid w:val="0A4523E2"/>
    <w:rsid w:val="0A486B76"/>
    <w:rsid w:val="0A49876A"/>
    <w:rsid w:val="0A4C4D7F"/>
    <w:rsid w:val="0A4CDCA0"/>
    <w:rsid w:val="0A4F964C"/>
    <w:rsid w:val="0A50733D"/>
    <w:rsid w:val="0A52AB95"/>
    <w:rsid w:val="0A5799AC"/>
    <w:rsid w:val="0A57C84F"/>
    <w:rsid w:val="0A5B8DFF"/>
    <w:rsid w:val="0A5EA14E"/>
    <w:rsid w:val="0A5EEFD3"/>
    <w:rsid w:val="0A6348F1"/>
    <w:rsid w:val="0A6496D7"/>
    <w:rsid w:val="0A64E760"/>
    <w:rsid w:val="0A64EB7D"/>
    <w:rsid w:val="0A668EB4"/>
    <w:rsid w:val="0A669C5F"/>
    <w:rsid w:val="0A68AAC8"/>
    <w:rsid w:val="0A69611D"/>
    <w:rsid w:val="0A6B631F"/>
    <w:rsid w:val="0A6D1B4B"/>
    <w:rsid w:val="0A6DA759"/>
    <w:rsid w:val="0A7045F5"/>
    <w:rsid w:val="0A70B94B"/>
    <w:rsid w:val="0A73CCF9"/>
    <w:rsid w:val="0A76EA73"/>
    <w:rsid w:val="0A77E3F4"/>
    <w:rsid w:val="0A78DB8E"/>
    <w:rsid w:val="0A7B77DC"/>
    <w:rsid w:val="0A7BF1BA"/>
    <w:rsid w:val="0A7BFCF7"/>
    <w:rsid w:val="0A83D20D"/>
    <w:rsid w:val="0A866D22"/>
    <w:rsid w:val="0A86787B"/>
    <w:rsid w:val="0A86DCCA"/>
    <w:rsid w:val="0A8BD7DB"/>
    <w:rsid w:val="0A8C372C"/>
    <w:rsid w:val="0A8F1C6A"/>
    <w:rsid w:val="0A8F903C"/>
    <w:rsid w:val="0A95E0A4"/>
    <w:rsid w:val="0A9B2287"/>
    <w:rsid w:val="0A9BA7F6"/>
    <w:rsid w:val="0A9C8C6F"/>
    <w:rsid w:val="0A9EA7A8"/>
    <w:rsid w:val="0AA5DCB5"/>
    <w:rsid w:val="0AA5E4E3"/>
    <w:rsid w:val="0AA66363"/>
    <w:rsid w:val="0AA69E18"/>
    <w:rsid w:val="0AA91E9A"/>
    <w:rsid w:val="0AA92360"/>
    <w:rsid w:val="0AAADE94"/>
    <w:rsid w:val="0AAC6EB9"/>
    <w:rsid w:val="0AAC7F32"/>
    <w:rsid w:val="0AACA686"/>
    <w:rsid w:val="0AB16FF4"/>
    <w:rsid w:val="0AB26180"/>
    <w:rsid w:val="0AB31B44"/>
    <w:rsid w:val="0AB37DCC"/>
    <w:rsid w:val="0AB62517"/>
    <w:rsid w:val="0AB64595"/>
    <w:rsid w:val="0ABA13A9"/>
    <w:rsid w:val="0ABE01D4"/>
    <w:rsid w:val="0ABF981D"/>
    <w:rsid w:val="0AC2DE30"/>
    <w:rsid w:val="0AC2E213"/>
    <w:rsid w:val="0AC2EFBE"/>
    <w:rsid w:val="0AC6CA97"/>
    <w:rsid w:val="0AC7030A"/>
    <w:rsid w:val="0ACC0426"/>
    <w:rsid w:val="0ACD61BA"/>
    <w:rsid w:val="0ACD8683"/>
    <w:rsid w:val="0ACDF3C7"/>
    <w:rsid w:val="0AD3D2E4"/>
    <w:rsid w:val="0AD450D0"/>
    <w:rsid w:val="0AD5D7C2"/>
    <w:rsid w:val="0AD62426"/>
    <w:rsid w:val="0AD63CFC"/>
    <w:rsid w:val="0AD73F59"/>
    <w:rsid w:val="0ADC7137"/>
    <w:rsid w:val="0ADF2DED"/>
    <w:rsid w:val="0AE322E3"/>
    <w:rsid w:val="0AE3AA94"/>
    <w:rsid w:val="0AE613A9"/>
    <w:rsid w:val="0AE77B9B"/>
    <w:rsid w:val="0AE86FA5"/>
    <w:rsid w:val="0AE92C92"/>
    <w:rsid w:val="0AE96736"/>
    <w:rsid w:val="0AEA0520"/>
    <w:rsid w:val="0AEC746A"/>
    <w:rsid w:val="0AEE52BC"/>
    <w:rsid w:val="0AF5B76D"/>
    <w:rsid w:val="0AF7FFA3"/>
    <w:rsid w:val="0AF9ED95"/>
    <w:rsid w:val="0AFB4CA8"/>
    <w:rsid w:val="0AFD3EF2"/>
    <w:rsid w:val="0AFDB3A5"/>
    <w:rsid w:val="0B01A4CB"/>
    <w:rsid w:val="0B022978"/>
    <w:rsid w:val="0B036572"/>
    <w:rsid w:val="0B03CD4E"/>
    <w:rsid w:val="0B03FA0D"/>
    <w:rsid w:val="0B043CE1"/>
    <w:rsid w:val="0B04A561"/>
    <w:rsid w:val="0B0556A0"/>
    <w:rsid w:val="0B058EB3"/>
    <w:rsid w:val="0B05DB80"/>
    <w:rsid w:val="0B062A4C"/>
    <w:rsid w:val="0B072D84"/>
    <w:rsid w:val="0B094B78"/>
    <w:rsid w:val="0B0BF1DE"/>
    <w:rsid w:val="0B0CC398"/>
    <w:rsid w:val="0B0D8280"/>
    <w:rsid w:val="0B124CC3"/>
    <w:rsid w:val="0B14BEA5"/>
    <w:rsid w:val="0B1575EF"/>
    <w:rsid w:val="0B157B2D"/>
    <w:rsid w:val="0B17143B"/>
    <w:rsid w:val="0B185C4B"/>
    <w:rsid w:val="0B185FCE"/>
    <w:rsid w:val="0B187F77"/>
    <w:rsid w:val="0B19E962"/>
    <w:rsid w:val="0B1B11EE"/>
    <w:rsid w:val="0B1C4412"/>
    <w:rsid w:val="0B1FAEAB"/>
    <w:rsid w:val="0B26286B"/>
    <w:rsid w:val="0B26D0E1"/>
    <w:rsid w:val="0B2877D1"/>
    <w:rsid w:val="0B2A4438"/>
    <w:rsid w:val="0B2CEBA6"/>
    <w:rsid w:val="0B2D9922"/>
    <w:rsid w:val="0B2DE7DD"/>
    <w:rsid w:val="0B310B07"/>
    <w:rsid w:val="0B349655"/>
    <w:rsid w:val="0B353ED8"/>
    <w:rsid w:val="0B3BAC93"/>
    <w:rsid w:val="0B4276B9"/>
    <w:rsid w:val="0B440499"/>
    <w:rsid w:val="0B45A80C"/>
    <w:rsid w:val="0B45D05B"/>
    <w:rsid w:val="0B46DD5B"/>
    <w:rsid w:val="0B48FBDB"/>
    <w:rsid w:val="0B4AD45E"/>
    <w:rsid w:val="0B4BA4AE"/>
    <w:rsid w:val="0B4D1D63"/>
    <w:rsid w:val="0B538364"/>
    <w:rsid w:val="0B551308"/>
    <w:rsid w:val="0B55327B"/>
    <w:rsid w:val="0B554A01"/>
    <w:rsid w:val="0B5B1CE6"/>
    <w:rsid w:val="0B5D0579"/>
    <w:rsid w:val="0B5E106B"/>
    <w:rsid w:val="0B5E8A8F"/>
    <w:rsid w:val="0B625F0B"/>
    <w:rsid w:val="0B62D84B"/>
    <w:rsid w:val="0B638D9C"/>
    <w:rsid w:val="0B64BD31"/>
    <w:rsid w:val="0B675F5B"/>
    <w:rsid w:val="0B6BCAAE"/>
    <w:rsid w:val="0B6EE8DA"/>
    <w:rsid w:val="0B6F4BD0"/>
    <w:rsid w:val="0B701C77"/>
    <w:rsid w:val="0B724129"/>
    <w:rsid w:val="0B746677"/>
    <w:rsid w:val="0B7D6263"/>
    <w:rsid w:val="0B821B91"/>
    <w:rsid w:val="0B82EA95"/>
    <w:rsid w:val="0B83CDE6"/>
    <w:rsid w:val="0B857350"/>
    <w:rsid w:val="0B86C55C"/>
    <w:rsid w:val="0B86CF11"/>
    <w:rsid w:val="0B87964D"/>
    <w:rsid w:val="0B8A8DF1"/>
    <w:rsid w:val="0B8D686F"/>
    <w:rsid w:val="0B8E5962"/>
    <w:rsid w:val="0B8F29B7"/>
    <w:rsid w:val="0B8FA6A1"/>
    <w:rsid w:val="0B90E14A"/>
    <w:rsid w:val="0B92D319"/>
    <w:rsid w:val="0B970534"/>
    <w:rsid w:val="0B990FA9"/>
    <w:rsid w:val="0B9AF695"/>
    <w:rsid w:val="0B9BC157"/>
    <w:rsid w:val="0BA5F736"/>
    <w:rsid w:val="0BA83BC8"/>
    <w:rsid w:val="0BA8C865"/>
    <w:rsid w:val="0BB00397"/>
    <w:rsid w:val="0BB10EFB"/>
    <w:rsid w:val="0BB1D723"/>
    <w:rsid w:val="0BB4095A"/>
    <w:rsid w:val="0BB7CBC0"/>
    <w:rsid w:val="0BBB3DD1"/>
    <w:rsid w:val="0BC0F012"/>
    <w:rsid w:val="0BC10FD5"/>
    <w:rsid w:val="0BC1A773"/>
    <w:rsid w:val="0BC1BAD7"/>
    <w:rsid w:val="0BC4739D"/>
    <w:rsid w:val="0BC53479"/>
    <w:rsid w:val="0BC633C8"/>
    <w:rsid w:val="0BC737BF"/>
    <w:rsid w:val="0BC8555A"/>
    <w:rsid w:val="0BC8DB35"/>
    <w:rsid w:val="0BC9A3CD"/>
    <w:rsid w:val="0BCAA2A7"/>
    <w:rsid w:val="0BCC8A4F"/>
    <w:rsid w:val="0BCCD292"/>
    <w:rsid w:val="0BCD9CB0"/>
    <w:rsid w:val="0BD2B575"/>
    <w:rsid w:val="0BD48ED7"/>
    <w:rsid w:val="0BD5152F"/>
    <w:rsid w:val="0BD647F3"/>
    <w:rsid w:val="0BD77BA4"/>
    <w:rsid w:val="0BDAEA0B"/>
    <w:rsid w:val="0BDB304C"/>
    <w:rsid w:val="0BDF4847"/>
    <w:rsid w:val="0BDFFB6D"/>
    <w:rsid w:val="0BE05FE8"/>
    <w:rsid w:val="0BE21F96"/>
    <w:rsid w:val="0BE2F395"/>
    <w:rsid w:val="0BE50EA0"/>
    <w:rsid w:val="0BE670C9"/>
    <w:rsid w:val="0BEA9E8F"/>
    <w:rsid w:val="0BEB107B"/>
    <w:rsid w:val="0BED39EF"/>
    <w:rsid w:val="0BED9036"/>
    <w:rsid w:val="0BEDD82A"/>
    <w:rsid w:val="0BF1516E"/>
    <w:rsid w:val="0BF2844F"/>
    <w:rsid w:val="0BF3314B"/>
    <w:rsid w:val="0BF4000D"/>
    <w:rsid w:val="0BF6819E"/>
    <w:rsid w:val="0BF75E60"/>
    <w:rsid w:val="0BF90585"/>
    <w:rsid w:val="0BFAF727"/>
    <w:rsid w:val="0BFE403C"/>
    <w:rsid w:val="0BFE5085"/>
    <w:rsid w:val="0C01CEB9"/>
    <w:rsid w:val="0C025F15"/>
    <w:rsid w:val="0C02601A"/>
    <w:rsid w:val="0C026CC0"/>
    <w:rsid w:val="0C04D6AD"/>
    <w:rsid w:val="0C0977BA"/>
    <w:rsid w:val="0C097B78"/>
    <w:rsid w:val="0C0DB2C4"/>
    <w:rsid w:val="0C0FC01F"/>
    <w:rsid w:val="0C117AB6"/>
    <w:rsid w:val="0C12B485"/>
    <w:rsid w:val="0C169B27"/>
    <w:rsid w:val="0C16A719"/>
    <w:rsid w:val="0C1732E0"/>
    <w:rsid w:val="0C1919BB"/>
    <w:rsid w:val="0C19AB15"/>
    <w:rsid w:val="0C1BDEC9"/>
    <w:rsid w:val="0C1C957D"/>
    <w:rsid w:val="0C1CF84B"/>
    <w:rsid w:val="0C1D2706"/>
    <w:rsid w:val="0C1DDEC7"/>
    <w:rsid w:val="0C1E7A1C"/>
    <w:rsid w:val="0C23A0AC"/>
    <w:rsid w:val="0C281C41"/>
    <w:rsid w:val="0C282E41"/>
    <w:rsid w:val="0C287090"/>
    <w:rsid w:val="0C2AB20A"/>
    <w:rsid w:val="0C2B6BB3"/>
    <w:rsid w:val="0C3041E2"/>
    <w:rsid w:val="0C31E5EB"/>
    <w:rsid w:val="0C33BC3A"/>
    <w:rsid w:val="0C33EAD9"/>
    <w:rsid w:val="0C388F89"/>
    <w:rsid w:val="0C38B6F2"/>
    <w:rsid w:val="0C390B17"/>
    <w:rsid w:val="0C3B95B3"/>
    <w:rsid w:val="0C408F4E"/>
    <w:rsid w:val="0C42C3D6"/>
    <w:rsid w:val="0C44AC56"/>
    <w:rsid w:val="0C4597C2"/>
    <w:rsid w:val="0C464BE0"/>
    <w:rsid w:val="0C492E2E"/>
    <w:rsid w:val="0C4B3C19"/>
    <w:rsid w:val="0C4C9580"/>
    <w:rsid w:val="0C4F01A2"/>
    <w:rsid w:val="0C4F592F"/>
    <w:rsid w:val="0C52BEC7"/>
    <w:rsid w:val="0C54EED3"/>
    <w:rsid w:val="0C5588B1"/>
    <w:rsid w:val="0C58A3A7"/>
    <w:rsid w:val="0C59B0CC"/>
    <w:rsid w:val="0C5B456B"/>
    <w:rsid w:val="0C5DD243"/>
    <w:rsid w:val="0C5EAF37"/>
    <w:rsid w:val="0C5EE944"/>
    <w:rsid w:val="0C61513A"/>
    <w:rsid w:val="0C622DC3"/>
    <w:rsid w:val="0C641259"/>
    <w:rsid w:val="0C6C054B"/>
    <w:rsid w:val="0C75A24A"/>
    <w:rsid w:val="0C797F02"/>
    <w:rsid w:val="0C7B857F"/>
    <w:rsid w:val="0C7E05FE"/>
    <w:rsid w:val="0C7ED9AB"/>
    <w:rsid w:val="0C7FF4FB"/>
    <w:rsid w:val="0C814A40"/>
    <w:rsid w:val="0C83B960"/>
    <w:rsid w:val="0C84E125"/>
    <w:rsid w:val="0C86D18D"/>
    <w:rsid w:val="0C88AF10"/>
    <w:rsid w:val="0C892258"/>
    <w:rsid w:val="0C89E158"/>
    <w:rsid w:val="0C8F3BC9"/>
    <w:rsid w:val="0C8F566C"/>
    <w:rsid w:val="0C90B3D8"/>
    <w:rsid w:val="0C9141AC"/>
    <w:rsid w:val="0C915CC8"/>
    <w:rsid w:val="0C91A379"/>
    <w:rsid w:val="0C95813A"/>
    <w:rsid w:val="0C964B57"/>
    <w:rsid w:val="0C980755"/>
    <w:rsid w:val="0C9A9C94"/>
    <w:rsid w:val="0C9C2B8D"/>
    <w:rsid w:val="0C9C5731"/>
    <w:rsid w:val="0C9CD4CB"/>
    <w:rsid w:val="0C9D060E"/>
    <w:rsid w:val="0C9D06AC"/>
    <w:rsid w:val="0C9D3A5B"/>
    <w:rsid w:val="0C9DCA59"/>
    <w:rsid w:val="0C9E6C12"/>
    <w:rsid w:val="0CA0D64F"/>
    <w:rsid w:val="0CA40A4C"/>
    <w:rsid w:val="0CA515E4"/>
    <w:rsid w:val="0CA82E22"/>
    <w:rsid w:val="0CABCC3D"/>
    <w:rsid w:val="0CADA917"/>
    <w:rsid w:val="0CAF70C5"/>
    <w:rsid w:val="0CB12027"/>
    <w:rsid w:val="0CB178B9"/>
    <w:rsid w:val="0CB2F952"/>
    <w:rsid w:val="0CB41C8B"/>
    <w:rsid w:val="0CB63FED"/>
    <w:rsid w:val="0CB85F90"/>
    <w:rsid w:val="0CB8F2C4"/>
    <w:rsid w:val="0CB9165F"/>
    <w:rsid w:val="0CBA1034"/>
    <w:rsid w:val="0CBA3799"/>
    <w:rsid w:val="0CBB0B58"/>
    <w:rsid w:val="0CBBC809"/>
    <w:rsid w:val="0CBD459C"/>
    <w:rsid w:val="0CBD6AAF"/>
    <w:rsid w:val="0CBFB57A"/>
    <w:rsid w:val="0CC04136"/>
    <w:rsid w:val="0CC28D88"/>
    <w:rsid w:val="0CC36E23"/>
    <w:rsid w:val="0CC9BA61"/>
    <w:rsid w:val="0CCA38D5"/>
    <w:rsid w:val="0CCAC1EC"/>
    <w:rsid w:val="0CCD69C2"/>
    <w:rsid w:val="0CCE8F9D"/>
    <w:rsid w:val="0CD499AA"/>
    <w:rsid w:val="0CD62AE2"/>
    <w:rsid w:val="0CD636AA"/>
    <w:rsid w:val="0CD73E6D"/>
    <w:rsid w:val="0CD80BE4"/>
    <w:rsid w:val="0CDC44A9"/>
    <w:rsid w:val="0CDD0DFE"/>
    <w:rsid w:val="0CE000A3"/>
    <w:rsid w:val="0CE292D6"/>
    <w:rsid w:val="0CE341E4"/>
    <w:rsid w:val="0CE34245"/>
    <w:rsid w:val="0CE37BC7"/>
    <w:rsid w:val="0CE4F19C"/>
    <w:rsid w:val="0CE5BF5E"/>
    <w:rsid w:val="0CE7F79A"/>
    <w:rsid w:val="0CE8BFD3"/>
    <w:rsid w:val="0CEB4F2B"/>
    <w:rsid w:val="0CED46E0"/>
    <w:rsid w:val="0CEF2C29"/>
    <w:rsid w:val="0CF11847"/>
    <w:rsid w:val="0CF12630"/>
    <w:rsid w:val="0CF6F5C1"/>
    <w:rsid w:val="0CF84546"/>
    <w:rsid w:val="0CFCA66D"/>
    <w:rsid w:val="0CFE1E5C"/>
    <w:rsid w:val="0D00B0B4"/>
    <w:rsid w:val="0D00B4C8"/>
    <w:rsid w:val="0D0114E2"/>
    <w:rsid w:val="0D06F5DD"/>
    <w:rsid w:val="0D08A174"/>
    <w:rsid w:val="0D08C55A"/>
    <w:rsid w:val="0D098F4C"/>
    <w:rsid w:val="0D0C0910"/>
    <w:rsid w:val="0D0C2C4F"/>
    <w:rsid w:val="0D0D43BB"/>
    <w:rsid w:val="0D0D4509"/>
    <w:rsid w:val="0D0FDA7D"/>
    <w:rsid w:val="0D105CC0"/>
    <w:rsid w:val="0D11C205"/>
    <w:rsid w:val="0D11E8E5"/>
    <w:rsid w:val="0D124A08"/>
    <w:rsid w:val="0D16CDBE"/>
    <w:rsid w:val="0D175280"/>
    <w:rsid w:val="0D19109C"/>
    <w:rsid w:val="0D19DDE6"/>
    <w:rsid w:val="0D1C17A3"/>
    <w:rsid w:val="0D1D6F51"/>
    <w:rsid w:val="0D209A85"/>
    <w:rsid w:val="0D2A250C"/>
    <w:rsid w:val="0D2B0854"/>
    <w:rsid w:val="0D2C596E"/>
    <w:rsid w:val="0D3092CF"/>
    <w:rsid w:val="0D32F6F2"/>
    <w:rsid w:val="0D33E96E"/>
    <w:rsid w:val="0D3744B5"/>
    <w:rsid w:val="0D37980D"/>
    <w:rsid w:val="0D3AEAA6"/>
    <w:rsid w:val="0D3B7BC6"/>
    <w:rsid w:val="0D3B9A44"/>
    <w:rsid w:val="0D3BC353"/>
    <w:rsid w:val="0D3D6DA8"/>
    <w:rsid w:val="0D3E1B86"/>
    <w:rsid w:val="0D430650"/>
    <w:rsid w:val="0D4353A7"/>
    <w:rsid w:val="0D437D07"/>
    <w:rsid w:val="0D45E044"/>
    <w:rsid w:val="0D48D03E"/>
    <w:rsid w:val="0D4B779A"/>
    <w:rsid w:val="0D4D6583"/>
    <w:rsid w:val="0D4F2FB0"/>
    <w:rsid w:val="0D502DAF"/>
    <w:rsid w:val="0D504E75"/>
    <w:rsid w:val="0D50931C"/>
    <w:rsid w:val="0D50C45C"/>
    <w:rsid w:val="0D50D921"/>
    <w:rsid w:val="0D569B76"/>
    <w:rsid w:val="0D59284B"/>
    <w:rsid w:val="0D5AA1CE"/>
    <w:rsid w:val="0D5D037B"/>
    <w:rsid w:val="0D5EEE62"/>
    <w:rsid w:val="0D5F84A5"/>
    <w:rsid w:val="0D647950"/>
    <w:rsid w:val="0D66C024"/>
    <w:rsid w:val="0D69CD1D"/>
    <w:rsid w:val="0D6AC451"/>
    <w:rsid w:val="0D6D1398"/>
    <w:rsid w:val="0D6D91C9"/>
    <w:rsid w:val="0D700BBF"/>
    <w:rsid w:val="0D714FAF"/>
    <w:rsid w:val="0D74B067"/>
    <w:rsid w:val="0D7ABCE0"/>
    <w:rsid w:val="0D7BD110"/>
    <w:rsid w:val="0D7D61B9"/>
    <w:rsid w:val="0D85A79A"/>
    <w:rsid w:val="0D8B2993"/>
    <w:rsid w:val="0D8BAF7A"/>
    <w:rsid w:val="0D8C1AB4"/>
    <w:rsid w:val="0D8CB417"/>
    <w:rsid w:val="0D8EA9E9"/>
    <w:rsid w:val="0D9144A8"/>
    <w:rsid w:val="0D9226FA"/>
    <w:rsid w:val="0D94F12C"/>
    <w:rsid w:val="0D957982"/>
    <w:rsid w:val="0D9743E9"/>
    <w:rsid w:val="0D982429"/>
    <w:rsid w:val="0D988184"/>
    <w:rsid w:val="0D9B2F8E"/>
    <w:rsid w:val="0D9C5A1E"/>
    <w:rsid w:val="0D9CD098"/>
    <w:rsid w:val="0D9E2F76"/>
    <w:rsid w:val="0D9E8861"/>
    <w:rsid w:val="0DA177E3"/>
    <w:rsid w:val="0DA7A095"/>
    <w:rsid w:val="0DA7D605"/>
    <w:rsid w:val="0DA87766"/>
    <w:rsid w:val="0DA93AC0"/>
    <w:rsid w:val="0DAA3233"/>
    <w:rsid w:val="0DAAF89D"/>
    <w:rsid w:val="0DAB1CB8"/>
    <w:rsid w:val="0DAD3CAE"/>
    <w:rsid w:val="0DAF77F8"/>
    <w:rsid w:val="0DAFBA6E"/>
    <w:rsid w:val="0DAFF6E7"/>
    <w:rsid w:val="0DB0DE78"/>
    <w:rsid w:val="0DB25670"/>
    <w:rsid w:val="0DB264BB"/>
    <w:rsid w:val="0DB33FD5"/>
    <w:rsid w:val="0DB53EFE"/>
    <w:rsid w:val="0DB5F844"/>
    <w:rsid w:val="0DB820F9"/>
    <w:rsid w:val="0DB8D552"/>
    <w:rsid w:val="0DBB3C67"/>
    <w:rsid w:val="0DBB6C7F"/>
    <w:rsid w:val="0DBCCA0A"/>
    <w:rsid w:val="0DBCFE68"/>
    <w:rsid w:val="0DBF686C"/>
    <w:rsid w:val="0DBF78A9"/>
    <w:rsid w:val="0DC7B679"/>
    <w:rsid w:val="0DCA548A"/>
    <w:rsid w:val="0DCB37D0"/>
    <w:rsid w:val="0DCDE8FF"/>
    <w:rsid w:val="0DCFE1CA"/>
    <w:rsid w:val="0DD15416"/>
    <w:rsid w:val="0DD3F0BE"/>
    <w:rsid w:val="0DD8062A"/>
    <w:rsid w:val="0DD8585C"/>
    <w:rsid w:val="0DDBB84F"/>
    <w:rsid w:val="0DDE6FB2"/>
    <w:rsid w:val="0DDEB807"/>
    <w:rsid w:val="0DDEF54A"/>
    <w:rsid w:val="0DE091F1"/>
    <w:rsid w:val="0DE0A397"/>
    <w:rsid w:val="0DE12A18"/>
    <w:rsid w:val="0DE1EC81"/>
    <w:rsid w:val="0DE473DC"/>
    <w:rsid w:val="0DE6C620"/>
    <w:rsid w:val="0DEBA351"/>
    <w:rsid w:val="0DEF76D4"/>
    <w:rsid w:val="0DF096DC"/>
    <w:rsid w:val="0DF209B1"/>
    <w:rsid w:val="0DF95657"/>
    <w:rsid w:val="0DFA7EB8"/>
    <w:rsid w:val="0DFEC9FA"/>
    <w:rsid w:val="0E015B68"/>
    <w:rsid w:val="0E032AE3"/>
    <w:rsid w:val="0E03ADD4"/>
    <w:rsid w:val="0E047750"/>
    <w:rsid w:val="0E05EDCF"/>
    <w:rsid w:val="0E07BB3D"/>
    <w:rsid w:val="0E09C66B"/>
    <w:rsid w:val="0E0CA5DD"/>
    <w:rsid w:val="0E136C24"/>
    <w:rsid w:val="0E13D985"/>
    <w:rsid w:val="0E1CEB1D"/>
    <w:rsid w:val="0E221F6E"/>
    <w:rsid w:val="0E22E522"/>
    <w:rsid w:val="0E240136"/>
    <w:rsid w:val="0E292700"/>
    <w:rsid w:val="0E29BD26"/>
    <w:rsid w:val="0E2ABA5A"/>
    <w:rsid w:val="0E2C7BF4"/>
    <w:rsid w:val="0E2CBADA"/>
    <w:rsid w:val="0E2D86DE"/>
    <w:rsid w:val="0E30EA2E"/>
    <w:rsid w:val="0E314390"/>
    <w:rsid w:val="0E316587"/>
    <w:rsid w:val="0E3188E2"/>
    <w:rsid w:val="0E34721C"/>
    <w:rsid w:val="0E35A3B9"/>
    <w:rsid w:val="0E3817CE"/>
    <w:rsid w:val="0E382CEB"/>
    <w:rsid w:val="0E384A73"/>
    <w:rsid w:val="0E39AF85"/>
    <w:rsid w:val="0E39BE56"/>
    <w:rsid w:val="0E3CA6B0"/>
    <w:rsid w:val="0E40D6E2"/>
    <w:rsid w:val="0E418FFD"/>
    <w:rsid w:val="0E41A50B"/>
    <w:rsid w:val="0E443572"/>
    <w:rsid w:val="0E49C87B"/>
    <w:rsid w:val="0E4A6E4D"/>
    <w:rsid w:val="0E4E4670"/>
    <w:rsid w:val="0E4E4C24"/>
    <w:rsid w:val="0E4E8335"/>
    <w:rsid w:val="0E514ACF"/>
    <w:rsid w:val="0E525C2A"/>
    <w:rsid w:val="0E58AA5B"/>
    <w:rsid w:val="0E5D025F"/>
    <w:rsid w:val="0E5E8BEB"/>
    <w:rsid w:val="0E5F2670"/>
    <w:rsid w:val="0E67E92B"/>
    <w:rsid w:val="0E67F506"/>
    <w:rsid w:val="0E68A4A5"/>
    <w:rsid w:val="0E68D50C"/>
    <w:rsid w:val="0E6923FF"/>
    <w:rsid w:val="0E69A3C1"/>
    <w:rsid w:val="0E6A4632"/>
    <w:rsid w:val="0E6A751B"/>
    <w:rsid w:val="0E6A8E69"/>
    <w:rsid w:val="0E6F314D"/>
    <w:rsid w:val="0E6F3704"/>
    <w:rsid w:val="0E6F62AB"/>
    <w:rsid w:val="0E74AE95"/>
    <w:rsid w:val="0E7DA4AA"/>
    <w:rsid w:val="0E7E1622"/>
    <w:rsid w:val="0E7E4AC2"/>
    <w:rsid w:val="0E7ECED1"/>
    <w:rsid w:val="0E801299"/>
    <w:rsid w:val="0E811034"/>
    <w:rsid w:val="0E81721E"/>
    <w:rsid w:val="0E82746A"/>
    <w:rsid w:val="0E85ED24"/>
    <w:rsid w:val="0E863F8F"/>
    <w:rsid w:val="0E8643EB"/>
    <w:rsid w:val="0E8952A6"/>
    <w:rsid w:val="0E8FB57E"/>
    <w:rsid w:val="0E948210"/>
    <w:rsid w:val="0E96F7AD"/>
    <w:rsid w:val="0E972871"/>
    <w:rsid w:val="0E99C1EC"/>
    <w:rsid w:val="0E9A48AD"/>
    <w:rsid w:val="0E9C5DF3"/>
    <w:rsid w:val="0E9DEE92"/>
    <w:rsid w:val="0EA0A4B1"/>
    <w:rsid w:val="0EA19F86"/>
    <w:rsid w:val="0EA1BF2B"/>
    <w:rsid w:val="0EA46C46"/>
    <w:rsid w:val="0EA4C879"/>
    <w:rsid w:val="0EA5E3F1"/>
    <w:rsid w:val="0EA79C4B"/>
    <w:rsid w:val="0EAC7511"/>
    <w:rsid w:val="0EACAD4E"/>
    <w:rsid w:val="0EAD2E55"/>
    <w:rsid w:val="0EB248E0"/>
    <w:rsid w:val="0EB587F9"/>
    <w:rsid w:val="0EBB2BB2"/>
    <w:rsid w:val="0EBB9523"/>
    <w:rsid w:val="0EC13B6F"/>
    <w:rsid w:val="0EC22469"/>
    <w:rsid w:val="0EC26445"/>
    <w:rsid w:val="0EC2C976"/>
    <w:rsid w:val="0EC592B9"/>
    <w:rsid w:val="0EC592BD"/>
    <w:rsid w:val="0EC634D8"/>
    <w:rsid w:val="0EC98BAA"/>
    <w:rsid w:val="0ECA301D"/>
    <w:rsid w:val="0ECE2CEF"/>
    <w:rsid w:val="0ECEA798"/>
    <w:rsid w:val="0ED0875A"/>
    <w:rsid w:val="0ED0EDAB"/>
    <w:rsid w:val="0ED1699C"/>
    <w:rsid w:val="0ED1B068"/>
    <w:rsid w:val="0ED2286A"/>
    <w:rsid w:val="0ED245AE"/>
    <w:rsid w:val="0ED29711"/>
    <w:rsid w:val="0ED2C651"/>
    <w:rsid w:val="0ED3A351"/>
    <w:rsid w:val="0ED7598B"/>
    <w:rsid w:val="0ED77EA6"/>
    <w:rsid w:val="0EDB5C9C"/>
    <w:rsid w:val="0EDC54FB"/>
    <w:rsid w:val="0EDE928B"/>
    <w:rsid w:val="0EE00E72"/>
    <w:rsid w:val="0EE17BED"/>
    <w:rsid w:val="0EE180ED"/>
    <w:rsid w:val="0EE30E4F"/>
    <w:rsid w:val="0EE992A0"/>
    <w:rsid w:val="0EEBBF6E"/>
    <w:rsid w:val="0EEC5BAD"/>
    <w:rsid w:val="0EEC5E1C"/>
    <w:rsid w:val="0EF2571A"/>
    <w:rsid w:val="0EF58A04"/>
    <w:rsid w:val="0EF76265"/>
    <w:rsid w:val="0EFB173E"/>
    <w:rsid w:val="0EFB412D"/>
    <w:rsid w:val="0EFF0146"/>
    <w:rsid w:val="0EFFBF78"/>
    <w:rsid w:val="0F020143"/>
    <w:rsid w:val="0F03719F"/>
    <w:rsid w:val="0F0444BB"/>
    <w:rsid w:val="0F0AC64F"/>
    <w:rsid w:val="0F0E50EF"/>
    <w:rsid w:val="0F168D41"/>
    <w:rsid w:val="0F193993"/>
    <w:rsid w:val="0F19A2BD"/>
    <w:rsid w:val="0F1D4A57"/>
    <w:rsid w:val="0F1EEC33"/>
    <w:rsid w:val="0F264640"/>
    <w:rsid w:val="0F2836A7"/>
    <w:rsid w:val="0F283B15"/>
    <w:rsid w:val="0F28B916"/>
    <w:rsid w:val="0F297FBF"/>
    <w:rsid w:val="0F2A1F53"/>
    <w:rsid w:val="0F2AD1C8"/>
    <w:rsid w:val="0F2B040E"/>
    <w:rsid w:val="0F2B5EBF"/>
    <w:rsid w:val="0F2D9E19"/>
    <w:rsid w:val="0F303998"/>
    <w:rsid w:val="0F30FB5B"/>
    <w:rsid w:val="0F31D227"/>
    <w:rsid w:val="0F37166B"/>
    <w:rsid w:val="0F387C38"/>
    <w:rsid w:val="0F395AA9"/>
    <w:rsid w:val="0F3BEE7E"/>
    <w:rsid w:val="0F3DCEE9"/>
    <w:rsid w:val="0F4BDC15"/>
    <w:rsid w:val="0F4EECFE"/>
    <w:rsid w:val="0F546385"/>
    <w:rsid w:val="0F58B19A"/>
    <w:rsid w:val="0F597528"/>
    <w:rsid w:val="0F59D3D7"/>
    <w:rsid w:val="0F5D1AA8"/>
    <w:rsid w:val="0F5EF629"/>
    <w:rsid w:val="0F5FF81D"/>
    <w:rsid w:val="0F602076"/>
    <w:rsid w:val="0F624083"/>
    <w:rsid w:val="0F62628E"/>
    <w:rsid w:val="0F634C0C"/>
    <w:rsid w:val="0F63D843"/>
    <w:rsid w:val="0F6560F7"/>
    <w:rsid w:val="0F65D91A"/>
    <w:rsid w:val="0F664235"/>
    <w:rsid w:val="0F66BAC7"/>
    <w:rsid w:val="0F672B53"/>
    <w:rsid w:val="0F6986AD"/>
    <w:rsid w:val="0F6D0F5A"/>
    <w:rsid w:val="0F6DA805"/>
    <w:rsid w:val="0F73B398"/>
    <w:rsid w:val="0F75DC1A"/>
    <w:rsid w:val="0F7B2273"/>
    <w:rsid w:val="0F7C870A"/>
    <w:rsid w:val="0F7D3884"/>
    <w:rsid w:val="0F7FD9FB"/>
    <w:rsid w:val="0F81CFA0"/>
    <w:rsid w:val="0F83596B"/>
    <w:rsid w:val="0F83FE62"/>
    <w:rsid w:val="0F84D859"/>
    <w:rsid w:val="0F85C183"/>
    <w:rsid w:val="0F872A0B"/>
    <w:rsid w:val="0F872E7B"/>
    <w:rsid w:val="0F87DDFC"/>
    <w:rsid w:val="0F8BC920"/>
    <w:rsid w:val="0F8DD96B"/>
    <w:rsid w:val="0F8E3DF0"/>
    <w:rsid w:val="0F8F9179"/>
    <w:rsid w:val="0F905478"/>
    <w:rsid w:val="0F91C0C2"/>
    <w:rsid w:val="0F94C7F6"/>
    <w:rsid w:val="0F97578C"/>
    <w:rsid w:val="0F99CC89"/>
    <w:rsid w:val="0F9AD793"/>
    <w:rsid w:val="0F9C307A"/>
    <w:rsid w:val="0F9DB0FF"/>
    <w:rsid w:val="0F9E2E3A"/>
    <w:rsid w:val="0F9EF040"/>
    <w:rsid w:val="0FA0A508"/>
    <w:rsid w:val="0FA31928"/>
    <w:rsid w:val="0FA3A54D"/>
    <w:rsid w:val="0FA427B7"/>
    <w:rsid w:val="0FA48A01"/>
    <w:rsid w:val="0FAA83A8"/>
    <w:rsid w:val="0FAB7C7F"/>
    <w:rsid w:val="0FAC3474"/>
    <w:rsid w:val="0FAE136D"/>
    <w:rsid w:val="0FAE146B"/>
    <w:rsid w:val="0FAF735A"/>
    <w:rsid w:val="0FB2C7DD"/>
    <w:rsid w:val="0FB4AB9F"/>
    <w:rsid w:val="0FB7DFA5"/>
    <w:rsid w:val="0FB9F272"/>
    <w:rsid w:val="0FBC7AD7"/>
    <w:rsid w:val="0FBE7060"/>
    <w:rsid w:val="0FC147C8"/>
    <w:rsid w:val="0FC1B911"/>
    <w:rsid w:val="0FC4AC03"/>
    <w:rsid w:val="0FC5D49A"/>
    <w:rsid w:val="0FC91EC6"/>
    <w:rsid w:val="0FCA2EC4"/>
    <w:rsid w:val="0FCE2A1B"/>
    <w:rsid w:val="0FCF5B76"/>
    <w:rsid w:val="0FD14E4C"/>
    <w:rsid w:val="0FD2D83C"/>
    <w:rsid w:val="0FD3C54F"/>
    <w:rsid w:val="0FD4AF59"/>
    <w:rsid w:val="0FD58444"/>
    <w:rsid w:val="0FD8C928"/>
    <w:rsid w:val="0FD8FCBE"/>
    <w:rsid w:val="0FD9A67B"/>
    <w:rsid w:val="0FDD363C"/>
    <w:rsid w:val="0FDE0189"/>
    <w:rsid w:val="0FDEE45D"/>
    <w:rsid w:val="0FDFA6DF"/>
    <w:rsid w:val="0FE03470"/>
    <w:rsid w:val="0FE1354C"/>
    <w:rsid w:val="0FE55E7F"/>
    <w:rsid w:val="0FE641C4"/>
    <w:rsid w:val="0FE9575A"/>
    <w:rsid w:val="0FEAC62F"/>
    <w:rsid w:val="0FEB837D"/>
    <w:rsid w:val="0FEC35C3"/>
    <w:rsid w:val="0FED0E13"/>
    <w:rsid w:val="0FED6803"/>
    <w:rsid w:val="0FED848E"/>
    <w:rsid w:val="0FEDC6E8"/>
    <w:rsid w:val="0FF085AF"/>
    <w:rsid w:val="0FF1B782"/>
    <w:rsid w:val="0FF1BE11"/>
    <w:rsid w:val="0FF475C9"/>
    <w:rsid w:val="0FF64983"/>
    <w:rsid w:val="0FF97FF5"/>
    <w:rsid w:val="0FFA1AD7"/>
    <w:rsid w:val="0FFD0F65"/>
    <w:rsid w:val="0FFED994"/>
    <w:rsid w:val="1000D6E1"/>
    <w:rsid w:val="1002D058"/>
    <w:rsid w:val="10056473"/>
    <w:rsid w:val="1005C5C1"/>
    <w:rsid w:val="100754C7"/>
    <w:rsid w:val="1008B93B"/>
    <w:rsid w:val="100B33D2"/>
    <w:rsid w:val="1011F755"/>
    <w:rsid w:val="1014B914"/>
    <w:rsid w:val="1014CE50"/>
    <w:rsid w:val="1018062A"/>
    <w:rsid w:val="101C2AF9"/>
    <w:rsid w:val="1020A3B6"/>
    <w:rsid w:val="10224521"/>
    <w:rsid w:val="102630F4"/>
    <w:rsid w:val="1029AF0F"/>
    <w:rsid w:val="102ACB00"/>
    <w:rsid w:val="102CC0B1"/>
    <w:rsid w:val="102D2F1B"/>
    <w:rsid w:val="103169F3"/>
    <w:rsid w:val="1032DB85"/>
    <w:rsid w:val="1034D73A"/>
    <w:rsid w:val="1036F5AB"/>
    <w:rsid w:val="1036FEE1"/>
    <w:rsid w:val="10373841"/>
    <w:rsid w:val="1037D7D4"/>
    <w:rsid w:val="1038ACD0"/>
    <w:rsid w:val="103981B5"/>
    <w:rsid w:val="1039F258"/>
    <w:rsid w:val="1039F574"/>
    <w:rsid w:val="103B010F"/>
    <w:rsid w:val="103C5EDA"/>
    <w:rsid w:val="103CDF76"/>
    <w:rsid w:val="103E6704"/>
    <w:rsid w:val="103F4AC8"/>
    <w:rsid w:val="10401818"/>
    <w:rsid w:val="10410878"/>
    <w:rsid w:val="1041152A"/>
    <w:rsid w:val="1044B3E5"/>
    <w:rsid w:val="1046C018"/>
    <w:rsid w:val="104ABF72"/>
    <w:rsid w:val="104AC8B8"/>
    <w:rsid w:val="104CC773"/>
    <w:rsid w:val="104FDA79"/>
    <w:rsid w:val="105119C2"/>
    <w:rsid w:val="10526017"/>
    <w:rsid w:val="10554721"/>
    <w:rsid w:val="10576584"/>
    <w:rsid w:val="10599A43"/>
    <w:rsid w:val="105A12A9"/>
    <w:rsid w:val="105ADD15"/>
    <w:rsid w:val="105B7567"/>
    <w:rsid w:val="105C07AF"/>
    <w:rsid w:val="105C4C9F"/>
    <w:rsid w:val="105CACA0"/>
    <w:rsid w:val="1062A916"/>
    <w:rsid w:val="10634BA7"/>
    <w:rsid w:val="1063DE0F"/>
    <w:rsid w:val="1065A255"/>
    <w:rsid w:val="1065DC6B"/>
    <w:rsid w:val="1067937A"/>
    <w:rsid w:val="106A1680"/>
    <w:rsid w:val="106A93D1"/>
    <w:rsid w:val="106C36DF"/>
    <w:rsid w:val="106D8508"/>
    <w:rsid w:val="106E9B1C"/>
    <w:rsid w:val="1079EE9B"/>
    <w:rsid w:val="107CB1C0"/>
    <w:rsid w:val="107F0430"/>
    <w:rsid w:val="1080FD01"/>
    <w:rsid w:val="1081DC34"/>
    <w:rsid w:val="10837869"/>
    <w:rsid w:val="1084E3DE"/>
    <w:rsid w:val="10856301"/>
    <w:rsid w:val="10873F4C"/>
    <w:rsid w:val="108AC49E"/>
    <w:rsid w:val="108AF23A"/>
    <w:rsid w:val="108C5ADE"/>
    <w:rsid w:val="108DE28A"/>
    <w:rsid w:val="108FD7BB"/>
    <w:rsid w:val="1090BDB4"/>
    <w:rsid w:val="1096D124"/>
    <w:rsid w:val="10982697"/>
    <w:rsid w:val="1098AF52"/>
    <w:rsid w:val="109922C9"/>
    <w:rsid w:val="10994A5D"/>
    <w:rsid w:val="1099CA49"/>
    <w:rsid w:val="109A1ECC"/>
    <w:rsid w:val="109A5A4D"/>
    <w:rsid w:val="109BB0D3"/>
    <w:rsid w:val="109BE4AD"/>
    <w:rsid w:val="109DF703"/>
    <w:rsid w:val="10A06AD3"/>
    <w:rsid w:val="10A24340"/>
    <w:rsid w:val="10A2A330"/>
    <w:rsid w:val="10A54A33"/>
    <w:rsid w:val="10A72F50"/>
    <w:rsid w:val="10A7BBB6"/>
    <w:rsid w:val="10AAF2FA"/>
    <w:rsid w:val="10AEEBC8"/>
    <w:rsid w:val="10B3A906"/>
    <w:rsid w:val="10B46A37"/>
    <w:rsid w:val="10B5731E"/>
    <w:rsid w:val="10B6B356"/>
    <w:rsid w:val="10B7606C"/>
    <w:rsid w:val="10B8A13E"/>
    <w:rsid w:val="10B97B4E"/>
    <w:rsid w:val="10B99935"/>
    <w:rsid w:val="10BBEAC5"/>
    <w:rsid w:val="10C1257C"/>
    <w:rsid w:val="10C21C89"/>
    <w:rsid w:val="10C42B7B"/>
    <w:rsid w:val="10C4BF0E"/>
    <w:rsid w:val="10C7D019"/>
    <w:rsid w:val="10C7FA20"/>
    <w:rsid w:val="10C81539"/>
    <w:rsid w:val="10C8CDEA"/>
    <w:rsid w:val="10CA680B"/>
    <w:rsid w:val="10CBE689"/>
    <w:rsid w:val="10CE115C"/>
    <w:rsid w:val="10D1CCE1"/>
    <w:rsid w:val="10D23491"/>
    <w:rsid w:val="10D4781F"/>
    <w:rsid w:val="10D4AAB5"/>
    <w:rsid w:val="10D4B0C6"/>
    <w:rsid w:val="10D5F5D0"/>
    <w:rsid w:val="10DA0C04"/>
    <w:rsid w:val="10DAD373"/>
    <w:rsid w:val="10DDDCDB"/>
    <w:rsid w:val="10DF21AE"/>
    <w:rsid w:val="10DF4F7D"/>
    <w:rsid w:val="10DF7501"/>
    <w:rsid w:val="10DF9DB6"/>
    <w:rsid w:val="10E09FEF"/>
    <w:rsid w:val="10E14A21"/>
    <w:rsid w:val="10E65A71"/>
    <w:rsid w:val="10E79B24"/>
    <w:rsid w:val="10E86D3D"/>
    <w:rsid w:val="10EC2F50"/>
    <w:rsid w:val="10EE7960"/>
    <w:rsid w:val="10F1D225"/>
    <w:rsid w:val="10F4A4D1"/>
    <w:rsid w:val="10F63F65"/>
    <w:rsid w:val="10F7FCC4"/>
    <w:rsid w:val="10F89B84"/>
    <w:rsid w:val="10FA662A"/>
    <w:rsid w:val="11001CD4"/>
    <w:rsid w:val="1101B729"/>
    <w:rsid w:val="1102DE39"/>
    <w:rsid w:val="1103AE65"/>
    <w:rsid w:val="110940DF"/>
    <w:rsid w:val="1109FC04"/>
    <w:rsid w:val="110A0D7D"/>
    <w:rsid w:val="110CF996"/>
    <w:rsid w:val="110D3AE4"/>
    <w:rsid w:val="1110A7AA"/>
    <w:rsid w:val="11136397"/>
    <w:rsid w:val="11136BA4"/>
    <w:rsid w:val="1114DD02"/>
    <w:rsid w:val="111823E3"/>
    <w:rsid w:val="111875BC"/>
    <w:rsid w:val="11193984"/>
    <w:rsid w:val="111B23FA"/>
    <w:rsid w:val="111C4D9F"/>
    <w:rsid w:val="111D3C6B"/>
    <w:rsid w:val="111D3CC6"/>
    <w:rsid w:val="11213015"/>
    <w:rsid w:val="1122761C"/>
    <w:rsid w:val="1123785D"/>
    <w:rsid w:val="1123EA63"/>
    <w:rsid w:val="1125C7F5"/>
    <w:rsid w:val="1127433C"/>
    <w:rsid w:val="112B8005"/>
    <w:rsid w:val="112C7AF1"/>
    <w:rsid w:val="113448F1"/>
    <w:rsid w:val="113519E2"/>
    <w:rsid w:val="11352F6A"/>
    <w:rsid w:val="11355C2E"/>
    <w:rsid w:val="1137090E"/>
    <w:rsid w:val="11379BDC"/>
    <w:rsid w:val="113A29E6"/>
    <w:rsid w:val="113E3036"/>
    <w:rsid w:val="113E78E1"/>
    <w:rsid w:val="1146D758"/>
    <w:rsid w:val="1146EC54"/>
    <w:rsid w:val="1146FE3B"/>
    <w:rsid w:val="1147C108"/>
    <w:rsid w:val="114B7C6E"/>
    <w:rsid w:val="114BE3BF"/>
    <w:rsid w:val="114C0E90"/>
    <w:rsid w:val="114C4954"/>
    <w:rsid w:val="114E1ECF"/>
    <w:rsid w:val="114ED58E"/>
    <w:rsid w:val="1151023E"/>
    <w:rsid w:val="115212EB"/>
    <w:rsid w:val="11550C42"/>
    <w:rsid w:val="1155468B"/>
    <w:rsid w:val="11592B07"/>
    <w:rsid w:val="115A965D"/>
    <w:rsid w:val="115C50CD"/>
    <w:rsid w:val="115CDCB0"/>
    <w:rsid w:val="115F04B9"/>
    <w:rsid w:val="115F37E0"/>
    <w:rsid w:val="115FB3FF"/>
    <w:rsid w:val="115FF510"/>
    <w:rsid w:val="1163C29E"/>
    <w:rsid w:val="1165B789"/>
    <w:rsid w:val="11683986"/>
    <w:rsid w:val="11688364"/>
    <w:rsid w:val="116D0706"/>
    <w:rsid w:val="116EC8CA"/>
    <w:rsid w:val="11713B7C"/>
    <w:rsid w:val="11713ECE"/>
    <w:rsid w:val="11720C6D"/>
    <w:rsid w:val="1179C2AA"/>
    <w:rsid w:val="117C555A"/>
    <w:rsid w:val="117C7FF6"/>
    <w:rsid w:val="117D268F"/>
    <w:rsid w:val="117F5EB7"/>
    <w:rsid w:val="11809766"/>
    <w:rsid w:val="11814BD8"/>
    <w:rsid w:val="11817371"/>
    <w:rsid w:val="1181DC80"/>
    <w:rsid w:val="11826B1C"/>
    <w:rsid w:val="1183FFBD"/>
    <w:rsid w:val="118B9FD2"/>
    <w:rsid w:val="118E7C7B"/>
    <w:rsid w:val="118E8CB1"/>
    <w:rsid w:val="11977EA9"/>
    <w:rsid w:val="119AF193"/>
    <w:rsid w:val="119F42B3"/>
    <w:rsid w:val="11A0DD3A"/>
    <w:rsid w:val="11A3CD1E"/>
    <w:rsid w:val="11A3E0F1"/>
    <w:rsid w:val="11A42D67"/>
    <w:rsid w:val="11A5DEF6"/>
    <w:rsid w:val="11AB2EB9"/>
    <w:rsid w:val="11AD3D59"/>
    <w:rsid w:val="11ADB1CC"/>
    <w:rsid w:val="11ADBFF3"/>
    <w:rsid w:val="11AF114C"/>
    <w:rsid w:val="11B044D5"/>
    <w:rsid w:val="11B4EE6F"/>
    <w:rsid w:val="11B68F2C"/>
    <w:rsid w:val="11B6B736"/>
    <w:rsid w:val="11B73FEB"/>
    <w:rsid w:val="11B7733F"/>
    <w:rsid w:val="11B78B2D"/>
    <w:rsid w:val="11B8A319"/>
    <w:rsid w:val="11BEAF85"/>
    <w:rsid w:val="11BF2B70"/>
    <w:rsid w:val="11C224C6"/>
    <w:rsid w:val="11C5EF81"/>
    <w:rsid w:val="11C72F87"/>
    <w:rsid w:val="11C81DFB"/>
    <w:rsid w:val="11C8F469"/>
    <w:rsid w:val="11C99153"/>
    <w:rsid w:val="11CD6019"/>
    <w:rsid w:val="11CD8449"/>
    <w:rsid w:val="11D0B049"/>
    <w:rsid w:val="11D21AE7"/>
    <w:rsid w:val="11D58433"/>
    <w:rsid w:val="11D73455"/>
    <w:rsid w:val="11D9AE1C"/>
    <w:rsid w:val="11DB1861"/>
    <w:rsid w:val="11DB29E1"/>
    <w:rsid w:val="11DDC2E6"/>
    <w:rsid w:val="11DEC364"/>
    <w:rsid w:val="11E1BE41"/>
    <w:rsid w:val="11E3F900"/>
    <w:rsid w:val="11E79EDC"/>
    <w:rsid w:val="11E971C6"/>
    <w:rsid w:val="11EB97FE"/>
    <w:rsid w:val="11EEAAB6"/>
    <w:rsid w:val="11F0955C"/>
    <w:rsid w:val="11F116C6"/>
    <w:rsid w:val="11F298F5"/>
    <w:rsid w:val="11F4582A"/>
    <w:rsid w:val="11F75881"/>
    <w:rsid w:val="11F81D00"/>
    <w:rsid w:val="11F8C1F1"/>
    <w:rsid w:val="11F8FCFC"/>
    <w:rsid w:val="11F9A427"/>
    <w:rsid w:val="11FC02E4"/>
    <w:rsid w:val="11FD38C4"/>
    <w:rsid w:val="12002053"/>
    <w:rsid w:val="12015415"/>
    <w:rsid w:val="1202F241"/>
    <w:rsid w:val="12052451"/>
    <w:rsid w:val="12069335"/>
    <w:rsid w:val="12075759"/>
    <w:rsid w:val="120758D5"/>
    <w:rsid w:val="120BC49C"/>
    <w:rsid w:val="120E856E"/>
    <w:rsid w:val="120F43CE"/>
    <w:rsid w:val="120F94F3"/>
    <w:rsid w:val="121000AA"/>
    <w:rsid w:val="1210CA94"/>
    <w:rsid w:val="1211EEA5"/>
    <w:rsid w:val="1212B7C4"/>
    <w:rsid w:val="12150C54"/>
    <w:rsid w:val="1215F705"/>
    <w:rsid w:val="1216B320"/>
    <w:rsid w:val="12185595"/>
    <w:rsid w:val="121C501A"/>
    <w:rsid w:val="121F48CA"/>
    <w:rsid w:val="1221A3A3"/>
    <w:rsid w:val="12254D22"/>
    <w:rsid w:val="12274042"/>
    <w:rsid w:val="1228804B"/>
    <w:rsid w:val="12289CB0"/>
    <w:rsid w:val="122C00D7"/>
    <w:rsid w:val="123195EE"/>
    <w:rsid w:val="12341F4A"/>
    <w:rsid w:val="12344E45"/>
    <w:rsid w:val="1235BDCD"/>
    <w:rsid w:val="12374605"/>
    <w:rsid w:val="1237CF41"/>
    <w:rsid w:val="1237DFF9"/>
    <w:rsid w:val="12386240"/>
    <w:rsid w:val="123A3C42"/>
    <w:rsid w:val="123A811A"/>
    <w:rsid w:val="123C89F0"/>
    <w:rsid w:val="123C9611"/>
    <w:rsid w:val="123E1329"/>
    <w:rsid w:val="123EDA52"/>
    <w:rsid w:val="123F30AF"/>
    <w:rsid w:val="12406299"/>
    <w:rsid w:val="1240FC6E"/>
    <w:rsid w:val="1241DBBD"/>
    <w:rsid w:val="124351CC"/>
    <w:rsid w:val="1245E545"/>
    <w:rsid w:val="1246C226"/>
    <w:rsid w:val="124A10FD"/>
    <w:rsid w:val="124B0639"/>
    <w:rsid w:val="124EC535"/>
    <w:rsid w:val="124F09FC"/>
    <w:rsid w:val="124F50D7"/>
    <w:rsid w:val="1251437F"/>
    <w:rsid w:val="12558CD1"/>
    <w:rsid w:val="12561373"/>
    <w:rsid w:val="12569999"/>
    <w:rsid w:val="125AB9C9"/>
    <w:rsid w:val="125ECD87"/>
    <w:rsid w:val="125F5F0B"/>
    <w:rsid w:val="126214AD"/>
    <w:rsid w:val="12628F0A"/>
    <w:rsid w:val="1264091C"/>
    <w:rsid w:val="12644A79"/>
    <w:rsid w:val="1266E70C"/>
    <w:rsid w:val="12670125"/>
    <w:rsid w:val="1268AB6B"/>
    <w:rsid w:val="12698130"/>
    <w:rsid w:val="126A2C10"/>
    <w:rsid w:val="126A4154"/>
    <w:rsid w:val="126AC485"/>
    <w:rsid w:val="126B285E"/>
    <w:rsid w:val="126D9D48"/>
    <w:rsid w:val="126F4A03"/>
    <w:rsid w:val="1271A099"/>
    <w:rsid w:val="1271EEBE"/>
    <w:rsid w:val="1272BEF6"/>
    <w:rsid w:val="127C2FAB"/>
    <w:rsid w:val="1281684E"/>
    <w:rsid w:val="12822834"/>
    <w:rsid w:val="12834269"/>
    <w:rsid w:val="128356C7"/>
    <w:rsid w:val="1288A93D"/>
    <w:rsid w:val="128E08FC"/>
    <w:rsid w:val="1290FA21"/>
    <w:rsid w:val="1295E48B"/>
    <w:rsid w:val="1296FB80"/>
    <w:rsid w:val="12971631"/>
    <w:rsid w:val="129CDFB1"/>
    <w:rsid w:val="129E3C7E"/>
    <w:rsid w:val="129F3ED4"/>
    <w:rsid w:val="129F6EA8"/>
    <w:rsid w:val="129F6F3B"/>
    <w:rsid w:val="12A00EA6"/>
    <w:rsid w:val="12A1FE00"/>
    <w:rsid w:val="12A33AE8"/>
    <w:rsid w:val="12A3593E"/>
    <w:rsid w:val="12A51140"/>
    <w:rsid w:val="12A65CBF"/>
    <w:rsid w:val="12ABD066"/>
    <w:rsid w:val="12B06D27"/>
    <w:rsid w:val="12B0DEA7"/>
    <w:rsid w:val="12B144DB"/>
    <w:rsid w:val="12B1F56C"/>
    <w:rsid w:val="12B672DD"/>
    <w:rsid w:val="12BA724F"/>
    <w:rsid w:val="12BB2D8E"/>
    <w:rsid w:val="12BBC34D"/>
    <w:rsid w:val="12BDED96"/>
    <w:rsid w:val="12BE3C87"/>
    <w:rsid w:val="12BEA790"/>
    <w:rsid w:val="12C0B814"/>
    <w:rsid w:val="12C578B5"/>
    <w:rsid w:val="12C654AE"/>
    <w:rsid w:val="12C7E736"/>
    <w:rsid w:val="12C80A32"/>
    <w:rsid w:val="12C9A0EE"/>
    <w:rsid w:val="12CB8547"/>
    <w:rsid w:val="12CB9232"/>
    <w:rsid w:val="12CBFAC2"/>
    <w:rsid w:val="12CC422F"/>
    <w:rsid w:val="12CDB168"/>
    <w:rsid w:val="12CEB136"/>
    <w:rsid w:val="12D36420"/>
    <w:rsid w:val="12D6534F"/>
    <w:rsid w:val="12D83605"/>
    <w:rsid w:val="12D9FFE3"/>
    <w:rsid w:val="12DC67E8"/>
    <w:rsid w:val="12E116CE"/>
    <w:rsid w:val="12E30313"/>
    <w:rsid w:val="12E30BD2"/>
    <w:rsid w:val="12E40467"/>
    <w:rsid w:val="12E46838"/>
    <w:rsid w:val="12E68C41"/>
    <w:rsid w:val="12E6F198"/>
    <w:rsid w:val="12E94580"/>
    <w:rsid w:val="12EC6663"/>
    <w:rsid w:val="12EE44AF"/>
    <w:rsid w:val="12EFB204"/>
    <w:rsid w:val="12F37229"/>
    <w:rsid w:val="12F56D15"/>
    <w:rsid w:val="12F5A333"/>
    <w:rsid w:val="12F5DFC1"/>
    <w:rsid w:val="12F8866F"/>
    <w:rsid w:val="12F9A099"/>
    <w:rsid w:val="12FCCE5A"/>
    <w:rsid w:val="12FF8349"/>
    <w:rsid w:val="130039A2"/>
    <w:rsid w:val="13009E4C"/>
    <w:rsid w:val="13018618"/>
    <w:rsid w:val="1304AF8D"/>
    <w:rsid w:val="130725D8"/>
    <w:rsid w:val="13079A8D"/>
    <w:rsid w:val="1307EF05"/>
    <w:rsid w:val="130830A3"/>
    <w:rsid w:val="1308392F"/>
    <w:rsid w:val="130A670B"/>
    <w:rsid w:val="130C5524"/>
    <w:rsid w:val="130C98BF"/>
    <w:rsid w:val="130DD398"/>
    <w:rsid w:val="130E8062"/>
    <w:rsid w:val="130F500E"/>
    <w:rsid w:val="130FA6C0"/>
    <w:rsid w:val="13115ECC"/>
    <w:rsid w:val="13119634"/>
    <w:rsid w:val="13135931"/>
    <w:rsid w:val="1314AC43"/>
    <w:rsid w:val="1315B3CD"/>
    <w:rsid w:val="1317FCAF"/>
    <w:rsid w:val="131FCCAA"/>
    <w:rsid w:val="131FF90D"/>
    <w:rsid w:val="1329DAF9"/>
    <w:rsid w:val="132A9667"/>
    <w:rsid w:val="132E6676"/>
    <w:rsid w:val="1330AA0E"/>
    <w:rsid w:val="133144D0"/>
    <w:rsid w:val="13315558"/>
    <w:rsid w:val="13337AEF"/>
    <w:rsid w:val="13338DD7"/>
    <w:rsid w:val="1336E08E"/>
    <w:rsid w:val="1338630B"/>
    <w:rsid w:val="133ACCF0"/>
    <w:rsid w:val="133C51AA"/>
    <w:rsid w:val="133DFD1B"/>
    <w:rsid w:val="133F72AD"/>
    <w:rsid w:val="133F8B8F"/>
    <w:rsid w:val="134194EC"/>
    <w:rsid w:val="1341AF57"/>
    <w:rsid w:val="13420C0E"/>
    <w:rsid w:val="1343D077"/>
    <w:rsid w:val="1343EE1A"/>
    <w:rsid w:val="134CC562"/>
    <w:rsid w:val="134FDCFF"/>
    <w:rsid w:val="135010D6"/>
    <w:rsid w:val="135039C7"/>
    <w:rsid w:val="1350E240"/>
    <w:rsid w:val="1354EE4E"/>
    <w:rsid w:val="1354F519"/>
    <w:rsid w:val="135661B0"/>
    <w:rsid w:val="13580FC4"/>
    <w:rsid w:val="13644715"/>
    <w:rsid w:val="13644F7D"/>
    <w:rsid w:val="13645F8A"/>
    <w:rsid w:val="1364EACF"/>
    <w:rsid w:val="1365E5E0"/>
    <w:rsid w:val="13663065"/>
    <w:rsid w:val="13682504"/>
    <w:rsid w:val="1368FE43"/>
    <w:rsid w:val="136CFA8C"/>
    <w:rsid w:val="136E8D1C"/>
    <w:rsid w:val="136ED6DB"/>
    <w:rsid w:val="136F9F57"/>
    <w:rsid w:val="13778867"/>
    <w:rsid w:val="137A7B2B"/>
    <w:rsid w:val="137A8032"/>
    <w:rsid w:val="137BF2CE"/>
    <w:rsid w:val="137D6D82"/>
    <w:rsid w:val="137F80EC"/>
    <w:rsid w:val="1381A601"/>
    <w:rsid w:val="13828F84"/>
    <w:rsid w:val="138362B6"/>
    <w:rsid w:val="1384573E"/>
    <w:rsid w:val="13862EBF"/>
    <w:rsid w:val="1389B843"/>
    <w:rsid w:val="138AB4FA"/>
    <w:rsid w:val="138ECD56"/>
    <w:rsid w:val="13907457"/>
    <w:rsid w:val="13909CDD"/>
    <w:rsid w:val="1390F45D"/>
    <w:rsid w:val="1397A030"/>
    <w:rsid w:val="1398AA6B"/>
    <w:rsid w:val="139DBEA3"/>
    <w:rsid w:val="139DF186"/>
    <w:rsid w:val="139E3E6B"/>
    <w:rsid w:val="139F77A6"/>
    <w:rsid w:val="139FDFE5"/>
    <w:rsid w:val="13A3C0B1"/>
    <w:rsid w:val="13A4C34B"/>
    <w:rsid w:val="13A4C375"/>
    <w:rsid w:val="13A78764"/>
    <w:rsid w:val="13A7C54F"/>
    <w:rsid w:val="13A9C1B1"/>
    <w:rsid w:val="13B30FAC"/>
    <w:rsid w:val="13B61FE5"/>
    <w:rsid w:val="13B8B04A"/>
    <w:rsid w:val="13B8CEFB"/>
    <w:rsid w:val="13B9378F"/>
    <w:rsid w:val="13BA8B4F"/>
    <w:rsid w:val="13BC9062"/>
    <w:rsid w:val="13BD4D31"/>
    <w:rsid w:val="13BE853B"/>
    <w:rsid w:val="13BF4FD4"/>
    <w:rsid w:val="13C0F04F"/>
    <w:rsid w:val="13C29944"/>
    <w:rsid w:val="13CB93B8"/>
    <w:rsid w:val="13CE7517"/>
    <w:rsid w:val="13CE96A5"/>
    <w:rsid w:val="13D04913"/>
    <w:rsid w:val="13D0CBA2"/>
    <w:rsid w:val="13D3BF43"/>
    <w:rsid w:val="13D6B968"/>
    <w:rsid w:val="13DEDDF2"/>
    <w:rsid w:val="13E06FA1"/>
    <w:rsid w:val="13E156FD"/>
    <w:rsid w:val="13E1CEC0"/>
    <w:rsid w:val="13E23DE2"/>
    <w:rsid w:val="13E76E31"/>
    <w:rsid w:val="13E8918B"/>
    <w:rsid w:val="13EA2B93"/>
    <w:rsid w:val="13ED52E9"/>
    <w:rsid w:val="13EE3572"/>
    <w:rsid w:val="13F0449E"/>
    <w:rsid w:val="13F3C9DD"/>
    <w:rsid w:val="13F4B432"/>
    <w:rsid w:val="13FB8790"/>
    <w:rsid w:val="13FF0AAF"/>
    <w:rsid w:val="1403310F"/>
    <w:rsid w:val="14040F13"/>
    <w:rsid w:val="14047225"/>
    <w:rsid w:val="14056312"/>
    <w:rsid w:val="1405911F"/>
    <w:rsid w:val="14060A6D"/>
    <w:rsid w:val="140A6DF9"/>
    <w:rsid w:val="140A765A"/>
    <w:rsid w:val="140B967A"/>
    <w:rsid w:val="140BF80F"/>
    <w:rsid w:val="140DBF1F"/>
    <w:rsid w:val="140F03DE"/>
    <w:rsid w:val="140F0F35"/>
    <w:rsid w:val="1414C3E3"/>
    <w:rsid w:val="14151016"/>
    <w:rsid w:val="14158BA4"/>
    <w:rsid w:val="14199620"/>
    <w:rsid w:val="141A796F"/>
    <w:rsid w:val="141B0BC7"/>
    <w:rsid w:val="141BDD60"/>
    <w:rsid w:val="141EB487"/>
    <w:rsid w:val="14214562"/>
    <w:rsid w:val="14235464"/>
    <w:rsid w:val="1425E811"/>
    <w:rsid w:val="142A1E80"/>
    <w:rsid w:val="142C60FE"/>
    <w:rsid w:val="143481B9"/>
    <w:rsid w:val="14366E64"/>
    <w:rsid w:val="143890AC"/>
    <w:rsid w:val="143C49B4"/>
    <w:rsid w:val="143CF5A6"/>
    <w:rsid w:val="1440959A"/>
    <w:rsid w:val="14411B3D"/>
    <w:rsid w:val="14436F62"/>
    <w:rsid w:val="14467D49"/>
    <w:rsid w:val="14469B9E"/>
    <w:rsid w:val="144A0940"/>
    <w:rsid w:val="144F96B0"/>
    <w:rsid w:val="1453E8DC"/>
    <w:rsid w:val="145400CC"/>
    <w:rsid w:val="14559F47"/>
    <w:rsid w:val="145651C2"/>
    <w:rsid w:val="145740AE"/>
    <w:rsid w:val="145A77F1"/>
    <w:rsid w:val="145CE2FE"/>
    <w:rsid w:val="145F1CAE"/>
    <w:rsid w:val="145F2BF8"/>
    <w:rsid w:val="1460F99B"/>
    <w:rsid w:val="14614916"/>
    <w:rsid w:val="146305F3"/>
    <w:rsid w:val="14636928"/>
    <w:rsid w:val="1464DAF9"/>
    <w:rsid w:val="146C5BFE"/>
    <w:rsid w:val="146DE4F9"/>
    <w:rsid w:val="1473E680"/>
    <w:rsid w:val="1475A413"/>
    <w:rsid w:val="147636C2"/>
    <w:rsid w:val="1476CEC0"/>
    <w:rsid w:val="14797D3D"/>
    <w:rsid w:val="147BBF48"/>
    <w:rsid w:val="1481E349"/>
    <w:rsid w:val="148271E6"/>
    <w:rsid w:val="14844625"/>
    <w:rsid w:val="14869970"/>
    <w:rsid w:val="148712BC"/>
    <w:rsid w:val="148765AC"/>
    <w:rsid w:val="1487A64D"/>
    <w:rsid w:val="1487B2DC"/>
    <w:rsid w:val="148800E2"/>
    <w:rsid w:val="14881724"/>
    <w:rsid w:val="148DFB5F"/>
    <w:rsid w:val="148E66F9"/>
    <w:rsid w:val="148FABE6"/>
    <w:rsid w:val="14933B50"/>
    <w:rsid w:val="1495317C"/>
    <w:rsid w:val="14980C48"/>
    <w:rsid w:val="1498931C"/>
    <w:rsid w:val="1499BF41"/>
    <w:rsid w:val="149BD53E"/>
    <w:rsid w:val="149C6EAD"/>
    <w:rsid w:val="149E752E"/>
    <w:rsid w:val="14A4AC03"/>
    <w:rsid w:val="14A6A2F3"/>
    <w:rsid w:val="14A7D750"/>
    <w:rsid w:val="14A84952"/>
    <w:rsid w:val="14A89C8B"/>
    <w:rsid w:val="14A91EB2"/>
    <w:rsid w:val="14A95012"/>
    <w:rsid w:val="14A957E5"/>
    <w:rsid w:val="14A9991B"/>
    <w:rsid w:val="14AAAFC3"/>
    <w:rsid w:val="14AB75BC"/>
    <w:rsid w:val="14ADEFDF"/>
    <w:rsid w:val="14B2451A"/>
    <w:rsid w:val="14B3E92E"/>
    <w:rsid w:val="14B49E11"/>
    <w:rsid w:val="14B5E4E2"/>
    <w:rsid w:val="14B6002A"/>
    <w:rsid w:val="14B639EA"/>
    <w:rsid w:val="14B74165"/>
    <w:rsid w:val="14B922D7"/>
    <w:rsid w:val="14BEE2C0"/>
    <w:rsid w:val="14BFBABC"/>
    <w:rsid w:val="14C1D15D"/>
    <w:rsid w:val="14C58972"/>
    <w:rsid w:val="14C5AE11"/>
    <w:rsid w:val="14C64E75"/>
    <w:rsid w:val="14C85A0F"/>
    <w:rsid w:val="14C90012"/>
    <w:rsid w:val="14CACCB0"/>
    <w:rsid w:val="14CC08BD"/>
    <w:rsid w:val="14CDCE42"/>
    <w:rsid w:val="14CF9FC8"/>
    <w:rsid w:val="14D185B8"/>
    <w:rsid w:val="14D29F59"/>
    <w:rsid w:val="14D2D1DE"/>
    <w:rsid w:val="14D3086B"/>
    <w:rsid w:val="14D7F1EA"/>
    <w:rsid w:val="14D915AC"/>
    <w:rsid w:val="14DBE5BD"/>
    <w:rsid w:val="14DBEBCA"/>
    <w:rsid w:val="14DCD890"/>
    <w:rsid w:val="14DD77CA"/>
    <w:rsid w:val="14DE04B2"/>
    <w:rsid w:val="14DE6166"/>
    <w:rsid w:val="14DEFEE3"/>
    <w:rsid w:val="14E06091"/>
    <w:rsid w:val="14E06A02"/>
    <w:rsid w:val="14E2D914"/>
    <w:rsid w:val="14E366D0"/>
    <w:rsid w:val="14E3BCC5"/>
    <w:rsid w:val="14E4091B"/>
    <w:rsid w:val="14E5F066"/>
    <w:rsid w:val="14E640DB"/>
    <w:rsid w:val="14E708F6"/>
    <w:rsid w:val="14E9472C"/>
    <w:rsid w:val="14EA36C8"/>
    <w:rsid w:val="14EDC3CA"/>
    <w:rsid w:val="14EE52DC"/>
    <w:rsid w:val="14EFE7CC"/>
    <w:rsid w:val="14F4E6B2"/>
    <w:rsid w:val="14F5DF70"/>
    <w:rsid w:val="14F77E80"/>
    <w:rsid w:val="14F943F5"/>
    <w:rsid w:val="14F9BA77"/>
    <w:rsid w:val="14FA0A3F"/>
    <w:rsid w:val="14FCBBBA"/>
    <w:rsid w:val="14FCC3CF"/>
    <w:rsid w:val="14FE9C3B"/>
    <w:rsid w:val="14FEE807"/>
    <w:rsid w:val="15009D63"/>
    <w:rsid w:val="1500C78D"/>
    <w:rsid w:val="1501EC30"/>
    <w:rsid w:val="15027258"/>
    <w:rsid w:val="15046FD6"/>
    <w:rsid w:val="1507ED60"/>
    <w:rsid w:val="15090DAC"/>
    <w:rsid w:val="150A49B8"/>
    <w:rsid w:val="150B76CE"/>
    <w:rsid w:val="150B7782"/>
    <w:rsid w:val="150BC54A"/>
    <w:rsid w:val="150CF4F2"/>
    <w:rsid w:val="150ED517"/>
    <w:rsid w:val="151184B2"/>
    <w:rsid w:val="15149524"/>
    <w:rsid w:val="1515BEF0"/>
    <w:rsid w:val="1517B76F"/>
    <w:rsid w:val="15190894"/>
    <w:rsid w:val="151D0C62"/>
    <w:rsid w:val="151DC1C9"/>
    <w:rsid w:val="151DFAE5"/>
    <w:rsid w:val="151E746F"/>
    <w:rsid w:val="151FCF32"/>
    <w:rsid w:val="15266FA4"/>
    <w:rsid w:val="1527FD54"/>
    <w:rsid w:val="1528EC2F"/>
    <w:rsid w:val="152A264A"/>
    <w:rsid w:val="152C0375"/>
    <w:rsid w:val="152C58B3"/>
    <w:rsid w:val="152C6EC1"/>
    <w:rsid w:val="152D3183"/>
    <w:rsid w:val="152DA871"/>
    <w:rsid w:val="152DFDF6"/>
    <w:rsid w:val="152E16B0"/>
    <w:rsid w:val="15300567"/>
    <w:rsid w:val="1531E4EB"/>
    <w:rsid w:val="1533276F"/>
    <w:rsid w:val="1535C641"/>
    <w:rsid w:val="15388041"/>
    <w:rsid w:val="1539B02A"/>
    <w:rsid w:val="153EF997"/>
    <w:rsid w:val="153F9112"/>
    <w:rsid w:val="15411DFF"/>
    <w:rsid w:val="15440A0C"/>
    <w:rsid w:val="154802B3"/>
    <w:rsid w:val="1548ADE9"/>
    <w:rsid w:val="15498164"/>
    <w:rsid w:val="154A0516"/>
    <w:rsid w:val="154BA07F"/>
    <w:rsid w:val="154E5645"/>
    <w:rsid w:val="1551EF57"/>
    <w:rsid w:val="15529470"/>
    <w:rsid w:val="1557B482"/>
    <w:rsid w:val="1557C7B6"/>
    <w:rsid w:val="1558816E"/>
    <w:rsid w:val="1559AC16"/>
    <w:rsid w:val="15606C88"/>
    <w:rsid w:val="15609B49"/>
    <w:rsid w:val="1563DE81"/>
    <w:rsid w:val="15649082"/>
    <w:rsid w:val="156569CC"/>
    <w:rsid w:val="1566F87F"/>
    <w:rsid w:val="156DCCF5"/>
    <w:rsid w:val="157036A4"/>
    <w:rsid w:val="1570BA84"/>
    <w:rsid w:val="157170E4"/>
    <w:rsid w:val="1576078B"/>
    <w:rsid w:val="157687B3"/>
    <w:rsid w:val="15799EFE"/>
    <w:rsid w:val="1579E3DE"/>
    <w:rsid w:val="157A0854"/>
    <w:rsid w:val="157CFDD3"/>
    <w:rsid w:val="157D001F"/>
    <w:rsid w:val="157FB4FE"/>
    <w:rsid w:val="1582BF2B"/>
    <w:rsid w:val="1583DFBC"/>
    <w:rsid w:val="15850619"/>
    <w:rsid w:val="1586186F"/>
    <w:rsid w:val="158890CA"/>
    <w:rsid w:val="15897838"/>
    <w:rsid w:val="158A3869"/>
    <w:rsid w:val="15909A39"/>
    <w:rsid w:val="1594143F"/>
    <w:rsid w:val="15960DD8"/>
    <w:rsid w:val="15997399"/>
    <w:rsid w:val="159A799A"/>
    <w:rsid w:val="159C7EC6"/>
    <w:rsid w:val="159DB012"/>
    <w:rsid w:val="15A1124D"/>
    <w:rsid w:val="15A14D14"/>
    <w:rsid w:val="15A2C6D1"/>
    <w:rsid w:val="15A3081B"/>
    <w:rsid w:val="15A39369"/>
    <w:rsid w:val="15A45C8B"/>
    <w:rsid w:val="15A59C43"/>
    <w:rsid w:val="15A68B75"/>
    <w:rsid w:val="15A8746D"/>
    <w:rsid w:val="15AA6CEE"/>
    <w:rsid w:val="15AD6675"/>
    <w:rsid w:val="15AE4496"/>
    <w:rsid w:val="15B10E60"/>
    <w:rsid w:val="15B44BAC"/>
    <w:rsid w:val="15B47747"/>
    <w:rsid w:val="15B5FB48"/>
    <w:rsid w:val="15B61AAD"/>
    <w:rsid w:val="15BAE118"/>
    <w:rsid w:val="15BB0CBD"/>
    <w:rsid w:val="15BC25CE"/>
    <w:rsid w:val="15BE0D89"/>
    <w:rsid w:val="15BF3644"/>
    <w:rsid w:val="15C269B8"/>
    <w:rsid w:val="15C318D1"/>
    <w:rsid w:val="15C48460"/>
    <w:rsid w:val="15C5D342"/>
    <w:rsid w:val="15C704B0"/>
    <w:rsid w:val="15C973FC"/>
    <w:rsid w:val="15CAC9EC"/>
    <w:rsid w:val="15CD38AC"/>
    <w:rsid w:val="15CE0533"/>
    <w:rsid w:val="15CF5DE5"/>
    <w:rsid w:val="15D0A026"/>
    <w:rsid w:val="15D0B857"/>
    <w:rsid w:val="15D36A63"/>
    <w:rsid w:val="15D39F98"/>
    <w:rsid w:val="15D3A8C5"/>
    <w:rsid w:val="15D7CE1A"/>
    <w:rsid w:val="15DAF2B9"/>
    <w:rsid w:val="15DC6FD4"/>
    <w:rsid w:val="15DF1D38"/>
    <w:rsid w:val="15DF7017"/>
    <w:rsid w:val="15DFAB3C"/>
    <w:rsid w:val="15E1D0AF"/>
    <w:rsid w:val="15E1F2DB"/>
    <w:rsid w:val="15E1FB4E"/>
    <w:rsid w:val="15E44C9D"/>
    <w:rsid w:val="15E47EE0"/>
    <w:rsid w:val="15E6F4D2"/>
    <w:rsid w:val="15EA0DB9"/>
    <w:rsid w:val="15EA8668"/>
    <w:rsid w:val="15EAD0B4"/>
    <w:rsid w:val="15EAE9E9"/>
    <w:rsid w:val="15ED0579"/>
    <w:rsid w:val="15ED8450"/>
    <w:rsid w:val="15EEC287"/>
    <w:rsid w:val="15EFBD27"/>
    <w:rsid w:val="15F0FAD1"/>
    <w:rsid w:val="15F823C0"/>
    <w:rsid w:val="15FA12FF"/>
    <w:rsid w:val="15FAE866"/>
    <w:rsid w:val="15FC5521"/>
    <w:rsid w:val="15FE8F3B"/>
    <w:rsid w:val="15FECBC0"/>
    <w:rsid w:val="1602315C"/>
    <w:rsid w:val="16026CAF"/>
    <w:rsid w:val="1603E8B8"/>
    <w:rsid w:val="16069E9C"/>
    <w:rsid w:val="16069FEE"/>
    <w:rsid w:val="16095CC9"/>
    <w:rsid w:val="1609869A"/>
    <w:rsid w:val="160CBC3F"/>
    <w:rsid w:val="160D3DB8"/>
    <w:rsid w:val="1611140B"/>
    <w:rsid w:val="161164B3"/>
    <w:rsid w:val="1611EF73"/>
    <w:rsid w:val="16125537"/>
    <w:rsid w:val="1612567B"/>
    <w:rsid w:val="1617D536"/>
    <w:rsid w:val="1618C8BE"/>
    <w:rsid w:val="161B3EFF"/>
    <w:rsid w:val="161EE85C"/>
    <w:rsid w:val="161FE173"/>
    <w:rsid w:val="1623327C"/>
    <w:rsid w:val="16233B23"/>
    <w:rsid w:val="1623D901"/>
    <w:rsid w:val="16248C8A"/>
    <w:rsid w:val="16255EB8"/>
    <w:rsid w:val="162879E9"/>
    <w:rsid w:val="162D072F"/>
    <w:rsid w:val="162D99DB"/>
    <w:rsid w:val="162DB1C3"/>
    <w:rsid w:val="162DFB3A"/>
    <w:rsid w:val="1633A7C5"/>
    <w:rsid w:val="1635DC43"/>
    <w:rsid w:val="16368715"/>
    <w:rsid w:val="1636AC51"/>
    <w:rsid w:val="163904EA"/>
    <w:rsid w:val="16396988"/>
    <w:rsid w:val="163ABC57"/>
    <w:rsid w:val="163B971C"/>
    <w:rsid w:val="163D2109"/>
    <w:rsid w:val="163F89AB"/>
    <w:rsid w:val="163FA4C4"/>
    <w:rsid w:val="1641EB5F"/>
    <w:rsid w:val="1642ECFE"/>
    <w:rsid w:val="16441CF8"/>
    <w:rsid w:val="16473702"/>
    <w:rsid w:val="16476046"/>
    <w:rsid w:val="164850A8"/>
    <w:rsid w:val="1649CDE8"/>
    <w:rsid w:val="164AF390"/>
    <w:rsid w:val="164C1821"/>
    <w:rsid w:val="164DBA0B"/>
    <w:rsid w:val="16535608"/>
    <w:rsid w:val="16559566"/>
    <w:rsid w:val="1655E992"/>
    <w:rsid w:val="1656F37B"/>
    <w:rsid w:val="16572E8B"/>
    <w:rsid w:val="1658B8B5"/>
    <w:rsid w:val="165B5DFF"/>
    <w:rsid w:val="165CCD78"/>
    <w:rsid w:val="165D4EB4"/>
    <w:rsid w:val="165D65C0"/>
    <w:rsid w:val="165EB854"/>
    <w:rsid w:val="165F6355"/>
    <w:rsid w:val="16611765"/>
    <w:rsid w:val="16664C4F"/>
    <w:rsid w:val="1668C56D"/>
    <w:rsid w:val="166953BF"/>
    <w:rsid w:val="166ACE8D"/>
    <w:rsid w:val="166C35D7"/>
    <w:rsid w:val="166DC0C2"/>
    <w:rsid w:val="16702680"/>
    <w:rsid w:val="1670A61F"/>
    <w:rsid w:val="1672560E"/>
    <w:rsid w:val="16737FB3"/>
    <w:rsid w:val="1675A89A"/>
    <w:rsid w:val="1677E0E9"/>
    <w:rsid w:val="167890A6"/>
    <w:rsid w:val="167ACF44"/>
    <w:rsid w:val="167DEDD8"/>
    <w:rsid w:val="167DF7BD"/>
    <w:rsid w:val="167EE43E"/>
    <w:rsid w:val="16836A7A"/>
    <w:rsid w:val="16880F17"/>
    <w:rsid w:val="1688DB85"/>
    <w:rsid w:val="1689059D"/>
    <w:rsid w:val="168A5591"/>
    <w:rsid w:val="168AB10E"/>
    <w:rsid w:val="168F26E3"/>
    <w:rsid w:val="1690A740"/>
    <w:rsid w:val="1692AE26"/>
    <w:rsid w:val="1693D75C"/>
    <w:rsid w:val="16967315"/>
    <w:rsid w:val="16977301"/>
    <w:rsid w:val="169975D2"/>
    <w:rsid w:val="169A0C84"/>
    <w:rsid w:val="169CED61"/>
    <w:rsid w:val="169D587D"/>
    <w:rsid w:val="169DB019"/>
    <w:rsid w:val="169DC052"/>
    <w:rsid w:val="169E748B"/>
    <w:rsid w:val="169F5598"/>
    <w:rsid w:val="16A33C81"/>
    <w:rsid w:val="16A43015"/>
    <w:rsid w:val="16A54DDB"/>
    <w:rsid w:val="16A897AE"/>
    <w:rsid w:val="16AAA578"/>
    <w:rsid w:val="16AB545C"/>
    <w:rsid w:val="16AC0DB1"/>
    <w:rsid w:val="16ADFA45"/>
    <w:rsid w:val="16B19A5D"/>
    <w:rsid w:val="16B20912"/>
    <w:rsid w:val="16B9FB6F"/>
    <w:rsid w:val="16B9FD5D"/>
    <w:rsid w:val="16BA1447"/>
    <w:rsid w:val="16BA19EB"/>
    <w:rsid w:val="16BABDA9"/>
    <w:rsid w:val="16BDE17C"/>
    <w:rsid w:val="16C379D6"/>
    <w:rsid w:val="16C3C544"/>
    <w:rsid w:val="16C6ED3F"/>
    <w:rsid w:val="16C8E54B"/>
    <w:rsid w:val="16C98C3B"/>
    <w:rsid w:val="16D3991E"/>
    <w:rsid w:val="16D49CA3"/>
    <w:rsid w:val="16D529FB"/>
    <w:rsid w:val="16D57F02"/>
    <w:rsid w:val="16D99673"/>
    <w:rsid w:val="16D9A738"/>
    <w:rsid w:val="16D9C0B0"/>
    <w:rsid w:val="16DA2676"/>
    <w:rsid w:val="16DC3E90"/>
    <w:rsid w:val="16DDD711"/>
    <w:rsid w:val="16E1D146"/>
    <w:rsid w:val="16E49804"/>
    <w:rsid w:val="16E7158B"/>
    <w:rsid w:val="16E85290"/>
    <w:rsid w:val="16ED3B3A"/>
    <w:rsid w:val="16EDD11C"/>
    <w:rsid w:val="16EF5ECE"/>
    <w:rsid w:val="16EFB371"/>
    <w:rsid w:val="16F0D56D"/>
    <w:rsid w:val="16F2148B"/>
    <w:rsid w:val="16F59DC3"/>
    <w:rsid w:val="16F76EF4"/>
    <w:rsid w:val="16F8064E"/>
    <w:rsid w:val="16F860AD"/>
    <w:rsid w:val="16FB5ECB"/>
    <w:rsid w:val="16FE50FD"/>
    <w:rsid w:val="16FFD620"/>
    <w:rsid w:val="17009790"/>
    <w:rsid w:val="17014D2C"/>
    <w:rsid w:val="1702D2BC"/>
    <w:rsid w:val="17039F00"/>
    <w:rsid w:val="17045B51"/>
    <w:rsid w:val="17048E8A"/>
    <w:rsid w:val="17049FF0"/>
    <w:rsid w:val="1708929F"/>
    <w:rsid w:val="170B4B42"/>
    <w:rsid w:val="17106C87"/>
    <w:rsid w:val="1710E29C"/>
    <w:rsid w:val="17118969"/>
    <w:rsid w:val="17137B41"/>
    <w:rsid w:val="171412AC"/>
    <w:rsid w:val="17153C3C"/>
    <w:rsid w:val="1716032C"/>
    <w:rsid w:val="1716F64D"/>
    <w:rsid w:val="17193B90"/>
    <w:rsid w:val="171DE8FE"/>
    <w:rsid w:val="171F24A0"/>
    <w:rsid w:val="1722A004"/>
    <w:rsid w:val="17238767"/>
    <w:rsid w:val="17251B36"/>
    <w:rsid w:val="17267AD3"/>
    <w:rsid w:val="1727F22B"/>
    <w:rsid w:val="1728A37C"/>
    <w:rsid w:val="1728B74D"/>
    <w:rsid w:val="1728E063"/>
    <w:rsid w:val="172C4043"/>
    <w:rsid w:val="172CED05"/>
    <w:rsid w:val="172EF026"/>
    <w:rsid w:val="172F9820"/>
    <w:rsid w:val="1735ADA6"/>
    <w:rsid w:val="17365B60"/>
    <w:rsid w:val="17371117"/>
    <w:rsid w:val="17382328"/>
    <w:rsid w:val="17395578"/>
    <w:rsid w:val="173E111B"/>
    <w:rsid w:val="1742DBEB"/>
    <w:rsid w:val="1744CE0F"/>
    <w:rsid w:val="174511BC"/>
    <w:rsid w:val="1748C888"/>
    <w:rsid w:val="174D9FDA"/>
    <w:rsid w:val="174DD540"/>
    <w:rsid w:val="174F6E74"/>
    <w:rsid w:val="1750494E"/>
    <w:rsid w:val="1750CC30"/>
    <w:rsid w:val="1756A23A"/>
    <w:rsid w:val="1757550B"/>
    <w:rsid w:val="1758AC1E"/>
    <w:rsid w:val="175A05B4"/>
    <w:rsid w:val="175C52C0"/>
    <w:rsid w:val="175ECE2D"/>
    <w:rsid w:val="176162B0"/>
    <w:rsid w:val="17635618"/>
    <w:rsid w:val="1763FFBD"/>
    <w:rsid w:val="17654BC8"/>
    <w:rsid w:val="176C3727"/>
    <w:rsid w:val="176C5E33"/>
    <w:rsid w:val="176D43FF"/>
    <w:rsid w:val="17717E57"/>
    <w:rsid w:val="17733216"/>
    <w:rsid w:val="17734436"/>
    <w:rsid w:val="1773C425"/>
    <w:rsid w:val="1773ED35"/>
    <w:rsid w:val="17763485"/>
    <w:rsid w:val="17790CB2"/>
    <w:rsid w:val="177B833A"/>
    <w:rsid w:val="177E03C4"/>
    <w:rsid w:val="177F7831"/>
    <w:rsid w:val="178177E6"/>
    <w:rsid w:val="178342AB"/>
    <w:rsid w:val="178B7D7E"/>
    <w:rsid w:val="178C1A0E"/>
    <w:rsid w:val="178CE01A"/>
    <w:rsid w:val="1791AF15"/>
    <w:rsid w:val="1791F179"/>
    <w:rsid w:val="179285F8"/>
    <w:rsid w:val="17951CA1"/>
    <w:rsid w:val="1799DB32"/>
    <w:rsid w:val="179B32C7"/>
    <w:rsid w:val="179BF437"/>
    <w:rsid w:val="179EBE9F"/>
    <w:rsid w:val="179ED5F9"/>
    <w:rsid w:val="17A0594B"/>
    <w:rsid w:val="17A2C22D"/>
    <w:rsid w:val="17A2CA9D"/>
    <w:rsid w:val="17A37274"/>
    <w:rsid w:val="17A70171"/>
    <w:rsid w:val="17A8DAA1"/>
    <w:rsid w:val="17AE727B"/>
    <w:rsid w:val="17AFEEFF"/>
    <w:rsid w:val="17B16550"/>
    <w:rsid w:val="17B1DE39"/>
    <w:rsid w:val="17B820A3"/>
    <w:rsid w:val="17B9E56C"/>
    <w:rsid w:val="17BA020B"/>
    <w:rsid w:val="17BA0C36"/>
    <w:rsid w:val="17BAB8FC"/>
    <w:rsid w:val="17BC38EF"/>
    <w:rsid w:val="17BDA5D8"/>
    <w:rsid w:val="17BF19EE"/>
    <w:rsid w:val="17C029CE"/>
    <w:rsid w:val="17C1AE18"/>
    <w:rsid w:val="17C25165"/>
    <w:rsid w:val="17C5A6A6"/>
    <w:rsid w:val="17C65E67"/>
    <w:rsid w:val="17C8943F"/>
    <w:rsid w:val="17CB5435"/>
    <w:rsid w:val="17CBE3DC"/>
    <w:rsid w:val="17CC9E74"/>
    <w:rsid w:val="17CE2153"/>
    <w:rsid w:val="17CEB89F"/>
    <w:rsid w:val="17D2217F"/>
    <w:rsid w:val="17D2B23A"/>
    <w:rsid w:val="17D75364"/>
    <w:rsid w:val="17D7B400"/>
    <w:rsid w:val="17D7E767"/>
    <w:rsid w:val="17D815D3"/>
    <w:rsid w:val="17DA0EF7"/>
    <w:rsid w:val="17DA7931"/>
    <w:rsid w:val="17DCC878"/>
    <w:rsid w:val="17DCD96B"/>
    <w:rsid w:val="17DEE9D0"/>
    <w:rsid w:val="17DF6B9E"/>
    <w:rsid w:val="17E346E4"/>
    <w:rsid w:val="17E65DF4"/>
    <w:rsid w:val="17EA25D6"/>
    <w:rsid w:val="17EA7141"/>
    <w:rsid w:val="17EF0C66"/>
    <w:rsid w:val="17F348F3"/>
    <w:rsid w:val="17F485BC"/>
    <w:rsid w:val="17F7B2FD"/>
    <w:rsid w:val="17F94B1E"/>
    <w:rsid w:val="17FA1DBA"/>
    <w:rsid w:val="17FDB188"/>
    <w:rsid w:val="1801FADB"/>
    <w:rsid w:val="1803FA58"/>
    <w:rsid w:val="1804AABB"/>
    <w:rsid w:val="180737E4"/>
    <w:rsid w:val="1807642A"/>
    <w:rsid w:val="1807A806"/>
    <w:rsid w:val="18088B3A"/>
    <w:rsid w:val="180D4BFF"/>
    <w:rsid w:val="180E4B56"/>
    <w:rsid w:val="18137364"/>
    <w:rsid w:val="1814D5AC"/>
    <w:rsid w:val="18156E36"/>
    <w:rsid w:val="1815FD25"/>
    <w:rsid w:val="18175D76"/>
    <w:rsid w:val="181910B1"/>
    <w:rsid w:val="18199D31"/>
    <w:rsid w:val="1819BBDE"/>
    <w:rsid w:val="181CBD66"/>
    <w:rsid w:val="1821BBC3"/>
    <w:rsid w:val="1821E311"/>
    <w:rsid w:val="18227276"/>
    <w:rsid w:val="18259C95"/>
    <w:rsid w:val="1825B26F"/>
    <w:rsid w:val="1826546E"/>
    <w:rsid w:val="182DE6CC"/>
    <w:rsid w:val="18357176"/>
    <w:rsid w:val="18358AB9"/>
    <w:rsid w:val="1835ED63"/>
    <w:rsid w:val="1836B5F1"/>
    <w:rsid w:val="1838B92C"/>
    <w:rsid w:val="18397E7E"/>
    <w:rsid w:val="183A6AA4"/>
    <w:rsid w:val="183DE018"/>
    <w:rsid w:val="18408B68"/>
    <w:rsid w:val="1841AE15"/>
    <w:rsid w:val="1842138A"/>
    <w:rsid w:val="1842BCB9"/>
    <w:rsid w:val="18435711"/>
    <w:rsid w:val="1844527A"/>
    <w:rsid w:val="1845DE95"/>
    <w:rsid w:val="1847091C"/>
    <w:rsid w:val="1847D7A8"/>
    <w:rsid w:val="184A8768"/>
    <w:rsid w:val="184AE542"/>
    <w:rsid w:val="184CADE8"/>
    <w:rsid w:val="184D2C03"/>
    <w:rsid w:val="184D6ABE"/>
    <w:rsid w:val="184DA855"/>
    <w:rsid w:val="18502432"/>
    <w:rsid w:val="185138B7"/>
    <w:rsid w:val="1853F89E"/>
    <w:rsid w:val="1855D038"/>
    <w:rsid w:val="1855FC56"/>
    <w:rsid w:val="1857CF53"/>
    <w:rsid w:val="1857F593"/>
    <w:rsid w:val="185C4235"/>
    <w:rsid w:val="185C5EE9"/>
    <w:rsid w:val="18606E5A"/>
    <w:rsid w:val="1860F3C8"/>
    <w:rsid w:val="1861986D"/>
    <w:rsid w:val="18639362"/>
    <w:rsid w:val="186546D0"/>
    <w:rsid w:val="18667EB2"/>
    <w:rsid w:val="1866E2A3"/>
    <w:rsid w:val="186715B8"/>
    <w:rsid w:val="1869945A"/>
    <w:rsid w:val="1869A5AF"/>
    <w:rsid w:val="186A7C18"/>
    <w:rsid w:val="186FA248"/>
    <w:rsid w:val="187431CB"/>
    <w:rsid w:val="18765A17"/>
    <w:rsid w:val="18769A59"/>
    <w:rsid w:val="187849CD"/>
    <w:rsid w:val="187963BB"/>
    <w:rsid w:val="187CDF6C"/>
    <w:rsid w:val="187D1B55"/>
    <w:rsid w:val="187EE736"/>
    <w:rsid w:val="18819B01"/>
    <w:rsid w:val="18820EC3"/>
    <w:rsid w:val="18827E7F"/>
    <w:rsid w:val="188382F9"/>
    <w:rsid w:val="1883E2B9"/>
    <w:rsid w:val="188636B8"/>
    <w:rsid w:val="18892EEB"/>
    <w:rsid w:val="188D8604"/>
    <w:rsid w:val="189073A3"/>
    <w:rsid w:val="1896EA40"/>
    <w:rsid w:val="18A0B01B"/>
    <w:rsid w:val="18A2BE17"/>
    <w:rsid w:val="18A37A3C"/>
    <w:rsid w:val="18A57459"/>
    <w:rsid w:val="18A75CA6"/>
    <w:rsid w:val="18A93204"/>
    <w:rsid w:val="18A9B681"/>
    <w:rsid w:val="18A9BC4A"/>
    <w:rsid w:val="18AA8564"/>
    <w:rsid w:val="18AB2CFE"/>
    <w:rsid w:val="18AC2E98"/>
    <w:rsid w:val="18AC537E"/>
    <w:rsid w:val="18ACEAD8"/>
    <w:rsid w:val="18ADA84D"/>
    <w:rsid w:val="18AE4C04"/>
    <w:rsid w:val="18AE7748"/>
    <w:rsid w:val="18AEB6A1"/>
    <w:rsid w:val="18AF5BF0"/>
    <w:rsid w:val="18B2035F"/>
    <w:rsid w:val="18B83E74"/>
    <w:rsid w:val="18BAF00F"/>
    <w:rsid w:val="18BDCA5A"/>
    <w:rsid w:val="18BE519F"/>
    <w:rsid w:val="18C4D1D7"/>
    <w:rsid w:val="18C4EED5"/>
    <w:rsid w:val="18C7312F"/>
    <w:rsid w:val="18C7B7BE"/>
    <w:rsid w:val="18CA675A"/>
    <w:rsid w:val="18CB07AF"/>
    <w:rsid w:val="18D122E3"/>
    <w:rsid w:val="18D3BD67"/>
    <w:rsid w:val="18D52BA0"/>
    <w:rsid w:val="18D77B34"/>
    <w:rsid w:val="18DAFFF3"/>
    <w:rsid w:val="18DB26D6"/>
    <w:rsid w:val="18DB9595"/>
    <w:rsid w:val="18DBAEB2"/>
    <w:rsid w:val="18DBCF87"/>
    <w:rsid w:val="18DBD55C"/>
    <w:rsid w:val="18DEA58F"/>
    <w:rsid w:val="18E0A147"/>
    <w:rsid w:val="18E2109E"/>
    <w:rsid w:val="18E22A4C"/>
    <w:rsid w:val="18E3CD71"/>
    <w:rsid w:val="18E5E558"/>
    <w:rsid w:val="18E949E8"/>
    <w:rsid w:val="18EC05EC"/>
    <w:rsid w:val="18EFBAD9"/>
    <w:rsid w:val="18EFDC9F"/>
    <w:rsid w:val="18F0FD46"/>
    <w:rsid w:val="18F29E76"/>
    <w:rsid w:val="18F2A451"/>
    <w:rsid w:val="18F6D706"/>
    <w:rsid w:val="18F976A0"/>
    <w:rsid w:val="18FA68E1"/>
    <w:rsid w:val="18FB3BDE"/>
    <w:rsid w:val="18FC5190"/>
    <w:rsid w:val="18FD6D63"/>
    <w:rsid w:val="18FE7C35"/>
    <w:rsid w:val="18FF1266"/>
    <w:rsid w:val="19009467"/>
    <w:rsid w:val="1900962D"/>
    <w:rsid w:val="190225D1"/>
    <w:rsid w:val="19043D0E"/>
    <w:rsid w:val="19047E47"/>
    <w:rsid w:val="1905B110"/>
    <w:rsid w:val="19072E08"/>
    <w:rsid w:val="19078130"/>
    <w:rsid w:val="1912AC52"/>
    <w:rsid w:val="1915B24C"/>
    <w:rsid w:val="1917BD9D"/>
    <w:rsid w:val="1919AB1E"/>
    <w:rsid w:val="192176CC"/>
    <w:rsid w:val="19223DE3"/>
    <w:rsid w:val="19264817"/>
    <w:rsid w:val="19268E2A"/>
    <w:rsid w:val="192849A7"/>
    <w:rsid w:val="19292DB0"/>
    <w:rsid w:val="192C6A73"/>
    <w:rsid w:val="192DAF26"/>
    <w:rsid w:val="192DB2D3"/>
    <w:rsid w:val="192E63B9"/>
    <w:rsid w:val="192F91B9"/>
    <w:rsid w:val="192FE23F"/>
    <w:rsid w:val="19316A52"/>
    <w:rsid w:val="1932E142"/>
    <w:rsid w:val="1936A83F"/>
    <w:rsid w:val="193878FA"/>
    <w:rsid w:val="193A52BD"/>
    <w:rsid w:val="193E04AD"/>
    <w:rsid w:val="1941ADB5"/>
    <w:rsid w:val="1942D1D2"/>
    <w:rsid w:val="19439C48"/>
    <w:rsid w:val="1944FB8C"/>
    <w:rsid w:val="1947B932"/>
    <w:rsid w:val="1949E077"/>
    <w:rsid w:val="1949E760"/>
    <w:rsid w:val="194BCD11"/>
    <w:rsid w:val="194D60A8"/>
    <w:rsid w:val="1952AF22"/>
    <w:rsid w:val="19574E44"/>
    <w:rsid w:val="195AC348"/>
    <w:rsid w:val="195B23FF"/>
    <w:rsid w:val="195C806A"/>
    <w:rsid w:val="195D66CE"/>
    <w:rsid w:val="195FEAD1"/>
    <w:rsid w:val="1966644F"/>
    <w:rsid w:val="19671B0C"/>
    <w:rsid w:val="196D6F5C"/>
    <w:rsid w:val="196DF217"/>
    <w:rsid w:val="1974869E"/>
    <w:rsid w:val="1974D034"/>
    <w:rsid w:val="19750FC4"/>
    <w:rsid w:val="19777227"/>
    <w:rsid w:val="197877EF"/>
    <w:rsid w:val="197C931D"/>
    <w:rsid w:val="1983BC92"/>
    <w:rsid w:val="198913A0"/>
    <w:rsid w:val="198A465B"/>
    <w:rsid w:val="198D757F"/>
    <w:rsid w:val="1993ACB0"/>
    <w:rsid w:val="19944C3D"/>
    <w:rsid w:val="199C5C03"/>
    <w:rsid w:val="199D1D75"/>
    <w:rsid w:val="199D2C6A"/>
    <w:rsid w:val="199E52F7"/>
    <w:rsid w:val="199EF768"/>
    <w:rsid w:val="19A0623B"/>
    <w:rsid w:val="19A0CEC9"/>
    <w:rsid w:val="19A487DA"/>
    <w:rsid w:val="19A6F0CF"/>
    <w:rsid w:val="19A7F9D9"/>
    <w:rsid w:val="19A9AE57"/>
    <w:rsid w:val="19B4F5CC"/>
    <w:rsid w:val="19B57146"/>
    <w:rsid w:val="19B657D5"/>
    <w:rsid w:val="19B95293"/>
    <w:rsid w:val="19BA272F"/>
    <w:rsid w:val="19BAA70B"/>
    <w:rsid w:val="19BE2D71"/>
    <w:rsid w:val="19C15269"/>
    <w:rsid w:val="19C3C99D"/>
    <w:rsid w:val="19C595AA"/>
    <w:rsid w:val="19C76A82"/>
    <w:rsid w:val="19C7BF06"/>
    <w:rsid w:val="19C92788"/>
    <w:rsid w:val="19C98B9C"/>
    <w:rsid w:val="19CB655E"/>
    <w:rsid w:val="19CC94A3"/>
    <w:rsid w:val="19CE1BB8"/>
    <w:rsid w:val="19D05290"/>
    <w:rsid w:val="19D30B5A"/>
    <w:rsid w:val="19D3410A"/>
    <w:rsid w:val="19D3A10E"/>
    <w:rsid w:val="19D48614"/>
    <w:rsid w:val="19D7FD65"/>
    <w:rsid w:val="19D90AA3"/>
    <w:rsid w:val="19D9BA82"/>
    <w:rsid w:val="19DA55D5"/>
    <w:rsid w:val="19E35157"/>
    <w:rsid w:val="19E39A4A"/>
    <w:rsid w:val="19E5A8CC"/>
    <w:rsid w:val="19E8CB7A"/>
    <w:rsid w:val="19EAE8D0"/>
    <w:rsid w:val="19EE17CC"/>
    <w:rsid w:val="19EE4B86"/>
    <w:rsid w:val="19EEF449"/>
    <w:rsid w:val="19EFA7AA"/>
    <w:rsid w:val="19F14246"/>
    <w:rsid w:val="19F1CCB7"/>
    <w:rsid w:val="19F2F017"/>
    <w:rsid w:val="19F3DCA0"/>
    <w:rsid w:val="19F4DBD7"/>
    <w:rsid w:val="19FCD5F9"/>
    <w:rsid w:val="1A0073F9"/>
    <w:rsid w:val="1A00C8EE"/>
    <w:rsid w:val="1A028423"/>
    <w:rsid w:val="1A037488"/>
    <w:rsid w:val="1A03B733"/>
    <w:rsid w:val="1A06011D"/>
    <w:rsid w:val="1A06E40B"/>
    <w:rsid w:val="1A0738B3"/>
    <w:rsid w:val="1A07658E"/>
    <w:rsid w:val="1A0AB559"/>
    <w:rsid w:val="1A0BFC67"/>
    <w:rsid w:val="1A0C527A"/>
    <w:rsid w:val="1A0EA639"/>
    <w:rsid w:val="1A101D83"/>
    <w:rsid w:val="1A11C9D5"/>
    <w:rsid w:val="1A13FBF1"/>
    <w:rsid w:val="1A18C68D"/>
    <w:rsid w:val="1A190CED"/>
    <w:rsid w:val="1A19C380"/>
    <w:rsid w:val="1A1ABE61"/>
    <w:rsid w:val="1A1BF9DD"/>
    <w:rsid w:val="1A1E3637"/>
    <w:rsid w:val="1A1E8044"/>
    <w:rsid w:val="1A236D70"/>
    <w:rsid w:val="1A244CFE"/>
    <w:rsid w:val="1A273C93"/>
    <w:rsid w:val="1A28C427"/>
    <w:rsid w:val="1A2A1D66"/>
    <w:rsid w:val="1A2AC7E9"/>
    <w:rsid w:val="1A2DA635"/>
    <w:rsid w:val="1A2E468F"/>
    <w:rsid w:val="1A2E9F0E"/>
    <w:rsid w:val="1A3002D7"/>
    <w:rsid w:val="1A30EA27"/>
    <w:rsid w:val="1A355846"/>
    <w:rsid w:val="1A3A43E3"/>
    <w:rsid w:val="1A3CFC65"/>
    <w:rsid w:val="1A432970"/>
    <w:rsid w:val="1A442FB7"/>
    <w:rsid w:val="1A4514F3"/>
    <w:rsid w:val="1A454EB3"/>
    <w:rsid w:val="1A458CAB"/>
    <w:rsid w:val="1A4AB375"/>
    <w:rsid w:val="1A4B42D3"/>
    <w:rsid w:val="1A4CEDA2"/>
    <w:rsid w:val="1A4E390C"/>
    <w:rsid w:val="1A50846B"/>
    <w:rsid w:val="1A508FA1"/>
    <w:rsid w:val="1A54E40E"/>
    <w:rsid w:val="1A56683D"/>
    <w:rsid w:val="1A57BD6B"/>
    <w:rsid w:val="1A590749"/>
    <w:rsid w:val="1A5D21ED"/>
    <w:rsid w:val="1A60F4DB"/>
    <w:rsid w:val="1A6397CC"/>
    <w:rsid w:val="1A64E8B8"/>
    <w:rsid w:val="1A659979"/>
    <w:rsid w:val="1A661696"/>
    <w:rsid w:val="1A664448"/>
    <w:rsid w:val="1A673AC2"/>
    <w:rsid w:val="1A69598E"/>
    <w:rsid w:val="1A699E70"/>
    <w:rsid w:val="1A69B3F9"/>
    <w:rsid w:val="1A6B4D15"/>
    <w:rsid w:val="1A6B5BE7"/>
    <w:rsid w:val="1A6DC3BA"/>
    <w:rsid w:val="1A6E5FFE"/>
    <w:rsid w:val="1A6EC00D"/>
    <w:rsid w:val="1A721FE3"/>
    <w:rsid w:val="1A745B7C"/>
    <w:rsid w:val="1A758A4C"/>
    <w:rsid w:val="1A7AED04"/>
    <w:rsid w:val="1A7C4C5C"/>
    <w:rsid w:val="1A7EF459"/>
    <w:rsid w:val="1A80631F"/>
    <w:rsid w:val="1A80951A"/>
    <w:rsid w:val="1A80A9AD"/>
    <w:rsid w:val="1A820E3B"/>
    <w:rsid w:val="1A82C2DD"/>
    <w:rsid w:val="1A83EB04"/>
    <w:rsid w:val="1A84D943"/>
    <w:rsid w:val="1A85494E"/>
    <w:rsid w:val="1A86FE69"/>
    <w:rsid w:val="1A87D5C5"/>
    <w:rsid w:val="1A89C35E"/>
    <w:rsid w:val="1A8B6D7F"/>
    <w:rsid w:val="1A8CE43D"/>
    <w:rsid w:val="1A8F73AD"/>
    <w:rsid w:val="1A940C65"/>
    <w:rsid w:val="1A955DA4"/>
    <w:rsid w:val="1A96439F"/>
    <w:rsid w:val="1A98D8DE"/>
    <w:rsid w:val="1A98E6D6"/>
    <w:rsid w:val="1A997AC9"/>
    <w:rsid w:val="1A9A4997"/>
    <w:rsid w:val="1A9AD027"/>
    <w:rsid w:val="1AA0CF52"/>
    <w:rsid w:val="1AA1384B"/>
    <w:rsid w:val="1AA3B4A5"/>
    <w:rsid w:val="1AA79E90"/>
    <w:rsid w:val="1AA80A05"/>
    <w:rsid w:val="1AA9F16B"/>
    <w:rsid w:val="1AAB161B"/>
    <w:rsid w:val="1AAC4A6B"/>
    <w:rsid w:val="1AADD837"/>
    <w:rsid w:val="1AB047A1"/>
    <w:rsid w:val="1AB09118"/>
    <w:rsid w:val="1AB457D5"/>
    <w:rsid w:val="1AB65D67"/>
    <w:rsid w:val="1AB84C2E"/>
    <w:rsid w:val="1ABAAA6D"/>
    <w:rsid w:val="1ABAE5E9"/>
    <w:rsid w:val="1AC0BABF"/>
    <w:rsid w:val="1AC44FEC"/>
    <w:rsid w:val="1AC6A19B"/>
    <w:rsid w:val="1AC705B4"/>
    <w:rsid w:val="1ACB02C6"/>
    <w:rsid w:val="1ACDED8E"/>
    <w:rsid w:val="1ACF2960"/>
    <w:rsid w:val="1ACF40D7"/>
    <w:rsid w:val="1ACF53BB"/>
    <w:rsid w:val="1AD12E95"/>
    <w:rsid w:val="1AD400EC"/>
    <w:rsid w:val="1AD4AA29"/>
    <w:rsid w:val="1AD66D1F"/>
    <w:rsid w:val="1AD71F0E"/>
    <w:rsid w:val="1AD8624D"/>
    <w:rsid w:val="1AD86723"/>
    <w:rsid w:val="1AD9D268"/>
    <w:rsid w:val="1ADC7706"/>
    <w:rsid w:val="1ADD0404"/>
    <w:rsid w:val="1ADEBC27"/>
    <w:rsid w:val="1AE0F363"/>
    <w:rsid w:val="1AE4118B"/>
    <w:rsid w:val="1AE4D22D"/>
    <w:rsid w:val="1AE705C6"/>
    <w:rsid w:val="1AE76C27"/>
    <w:rsid w:val="1AF2CE6F"/>
    <w:rsid w:val="1AF39B9D"/>
    <w:rsid w:val="1AF516BD"/>
    <w:rsid w:val="1AF7AF2C"/>
    <w:rsid w:val="1AF7B048"/>
    <w:rsid w:val="1AF7D1D4"/>
    <w:rsid w:val="1AFB5D54"/>
    <w:rsid w:val="1AFD6173"/>
    <w:rsid w:val="1AFDF11D"/>
    <w:rsid w:val="1AFF6D02"/>
    <w:rsid w:val="1B00C5CC"/>
    <w:rsid w:val="1B01C67C"/>
    <w:rsid w:val="1B035F9A"/>
    <w:rsid w:val="1B03BCF1"/>
    <w:rsid w:val="1B040F49"/>
    <w:rsid w:val="1B06FB13"/>
    <w:rsid w:val="1B077FCA"/>
    <w:rsid w:val="1B086D35"/>
    <w:rsid w:val="1B0B1875"/>
    <w:rsid w:val="1B1330B3"/>
    <w:rsid w:val="1B173153"/>
    <w:rsid w:val="1B1C696C"/>
    <w:rsid w:val="1B1F6D9B"/>
    <w:rsid w:val="1B2166D7"/>
    <w:rsid w:val="1B256B00"/>
    <w:rsid w:val="1B26A7B0"/>
    <w:rsid w:val="1B27D1EA"/>
    <w:rsid w:val="1B28226D"/>
    <w:rsid w:val="1B2A032E"/>
    <w:rsid w:val="1B2A7925"/>
    <w:rsid w:val="1B2B1250"/>
    <w:rsid w:val="1B2F9421"/>
    <w:rsid w:val="1B34CFBC"/>
    <w:rsid w:val="1B3604A1"/>
    <w:rsid w:val="1B383A9F"/>
    <w:rsid w:val="1B3A8247"/>
    <w:rsid w:val="1B3AB5DB"/>
    <w:rsid w:val="1B420D01"/>
    <w:rsid w:val="1B429188"/>
    <w:rsid w:val="1B4594F9"/>
    <w:rsid w:val="1B466952"/>
    <w:rsid w:val="1B520927"/>
    <w:rsid w:val="1B53A4D5"/>
    <w:rsid w:val="1B53FB9F"/>
    <w:rsid w:val="1B540504"/>
    <w:rsid w:val="1B55218F"/>
    <w:rsid w:val="1B5B3206"/>
    <w:rsid w:val="1B5C774A"/>
    <w:rsid w:val="1B5D7625"/>
    <w:rsid w:val="1B5E80B0"/>
    <w:rsid w:val="1B605E46"/>
    <w:rsid w:val="1B64877E"/>
    <w:rsid w:val="1B66002A"/>
    <w:rsid w:val="1B6BCDFC"/>
    <w:rsid w:val="1B72C438"/>
    <w:rsid w:val="1B7547A2"/>
    <w:rsid w:val="1B7701D5"/>
    <w:rsid w:val="1B778B80"/>
    <w:rsid w:val="1B786248"/>
    <w:rsid w:val="1B7D1DCD"/>
    <w:rsid w:val="1B7FB1AF"/>
    <w:rsid w:val="1B7FD5E7"/>
    <w:rsid w:val="1B80AB71"/>
    <w:rsid w:val="1B862CA6"/>
    <w:rsid w:val="1B8AEBD3"/>
    <w:rsid w:val="1B8E7FF0"/>
    <w:rsid w:val="1B945CC3"/>
    <w:rsid w:val="1B94A970"/>
    <w:rsid w:val="1B984192"/>
    <w:rsid w:val="1B986592"/>
    <w:rsid w:val="1B99A181"/>
    <w:rsid w:val="1B9A500B"/>
    <w:rsid w:val="1B9E0E1F"/>
    <w:rsid w:val="1B9E1CBA"/>
    <w:rsid w:val="1BA24A26"/>
    <w:rsid w:val="1BA31EE0"/>
    <w:rsid w:val="1BA40D35"/>
    <w:rsid w:val="1BA4E065"/>
    <w:rsid w:val="1BA55C5B"/>
    <w:rsid w:val="1BAB1E47"/>
    <w:rsid w:val="1BAB3261"/>
    <w:rsid w:val="1BAC188F"/>
    <w:rsid w:val="1BAD2FCB"/>
    <w:rsid w:val="1BAE210C"/>
    <w:rsid w:val="1BB1AABE"/>
    <w:rsid w:val="1BB78F3B"/>
    <w:rsid w:val="1BB98C55"/>
    <w:rsid w:val="1BBA2426"/>
    <w:rsid w:val="1BBBD7BE"/>
    <w:rsid w:val="1BBC2FAD"/>
    <w:rsid w:val="1BC71EC0"/>
    <w:rsid w:val="1BC7DBB3"/>
    <w:rsid w:val="1BC9EF24"/>
    <w:rsid w:val="1BCB9283"/>
    <w:rsid w:val="1BCCBB25"/>
    <w:rsid w:val="1BCF28F3"/>
    <w:rsid w:val="1BCF95A6"/>
    <w:rsid w:val="1BD1372C"/>
    <w:rsid w:val="1BD1C220"/>
    <w:rsid w:val="1BD643DF"/>
    <w:rsid w:val="1BD65365"/>
    <w:rsid w:val="1BD7138E"/>
    <w:rsid w:val="1BDA77AF"/>
    <w:rsid w:val="1BDB2411"/>
    <w:rsid w:val="1BDC8105"/>
    <w:rsid w:val="1BE2F737"/>
    <w:rsid w:val="1BE5DFA5"/>
    <w:rsid w:val="1BE5ED83"/>
    <w:rsid w:val="1BEFA53D"/>
    <w:rsid w:val="1BF18C21"/>
    <w:rsid w:val="1BF209F3"/>
    <w:rsid w:val="1BF2B8BC"/>
    <w:rsid w:val="1BF5C2AC"/>
    <w:rsid w:val="1BFA0877"/>
    <w:rsid w:val="1BFAA4CF"/>
    <w:rsid w:val="1BFACCC5"/>
    <w:rsid w:val="1BFAD0F9"/>
    <w:rsid w:val="1BFCCAB8"/>
    <w:rsid w:val="1BFD38C7"/>
    <w:rsid w:val="1BFED1F1"/>
    <w:rsid w:val="1C02DBC7"/>
    <w:rsid w:val="1C035A6C"/>
    <w:rsid w:val="1C05C52D"/>
    <w:rsid w:val="1C06DEB7"/>
    <w:rsid w:val="1C0B3F1D"/>
    <w:rsid w:val="1C0B6DBC"/>
    <w:rsid w:val="1C0DBD53"/>
    <w:rsid w:val="1C13BE8F"/>
    <w:rsid w:val="1C13D608"/>
    <w:rsid w:val="1C19B31C"/>
    <w:rsid w:val="1C19DD61"/>
    <w:rsid w:val="1C1CB678"/>
    <w:rsid w:val="1C1ED159"/>
    <w:rsid w:val="1C1F62AF"/>
    <w:rsid w:val="1C20A912"/>
    <w:rsid w:val="1C242A0C"/>
    <w:rsid w:val="1C243044"/>
    <w:rsid w:val="1C2652C4"/>
    <w:rsid w:val="1C266145"/>
    <w:rsid w:val="1C2B0A34"/>
    <w:rsid w:val="1C2E23CB"/>
    <w:rsid w:val="1C3246F7"/>
    <w:rsid w:val="1C325B60"/>
    <w:rsid w:val="1C327BC8"/>
    <w:rsid w:val="1C347E13"/>
    <w:rsid w:val="1C37E910"/>
    <w:rsid w:val="1C39600D"/>
    <w:rsid w:val="1C3A0CFE"/>
    <w:rsid w:val="1C3F0511"/>
    <w:rsid w:val="1C42886D"/>
    <w:rsid w:val="1C4735EC"/>
    <w:rsid w:val="1C492351"/>
    <w:rsid w:val="1C49C9A8"/>
    <w:rsid w:val="1C4A5044"/>
    <w:rsid w:val="1C4AD74B"/>
    <w:rsid w:val="1C4C6179"/>
    <w:rsid w:val="1C4C6C01"/>
    <w:rsid w:val="1C4D1219"/>
    <w:rsid w:val="1C4D530A"/>
    <w:rsid w:val="1C4DBE94"/>
    <w:rsid w:val="1C50B707"/>
    <w:rsid w:val="1C50BE91"/>
    <w:rsid w:val="1C51133C"/>
    <w:rsid w:val="1C5214C6"/>
    <w:rsid w:val="1C53BB25"/>
    <w:rsid w:val="1C58057C"/>
    <w:rsid w:val="1C5A70AE"/>
    <w:rsid w:val="1C5B40A3"/>
    <w:rsid w:val="1C5BBB8C"/>
    <w:rsid w:val="1C5BC7B9"/>
    <w:rsid w:val="1C5DEFE4"/>
    <w:rsid w:val="1C5E6D87"/>
    <w:rsid w:val="1C630511"/>
    <w:rsid w:val="1C639800"/>
    <w:rsid w:val="1C673CD8"/>
    <w:rsid w:val="1C678CD8"/>
    <w:rsid w:val="1C6A8204"/>
    <w:rsid w:val="1C6C5060"/>
    <w:rsid w:val="1C70F3EE"/>
    <w:rsid w:val="1C72E14C"/>
    <w:rsid w:val="1C734107"/>
    <w:rsid w:val="1C751644"/>
    <w:rsid w:val="1C77527C"/>
    <w:rsid w:val="1C7AA084"/>
    <w:rsid w:val="1C7AA58D"/>
    <w:rsid w:val="1C7C81C9"/>
    <w:rsid w:val="1C8346AB"/>
    <w:rsid w:val="1C85679E"/>
    <w:rsid w:val="1C87189F"/>
    <w:rsid w:val="1C87D6F5"/>
    <w:rsid w:val="1C87DBB0"/>
    <w:rsid w:val="1C8E05F5"/>
    <w:rsid w:val="1C9078FE"/>
    <w:rsid w:val="1C908843"/>
    <w:rsid w:val="1C92BBA9"/>
    <w:rsid w:val="1C93D071"/>
    <w:rsid w:val="1C952843"/>
    <w:rsid w:val="1C96CB68"/>
    <w:rsid w:val="1C97D60D"/>
    <w:rsid w:val="1C99E603"/>
    <w:rsid w:val="1C99F7B9"/>
    <w:rsid w:val="1C9C6C17"/>
    <w:rsid w:val="1C9DA031"/>
    <w:rsid w:val="1C9F1656"/>
    <w:rsid w:val="1CA16EB9"/>
    <w:rsid w:val="1CA98BAD"/>
    <w:rsid w:val="1CAA977F"/>
    <w:rsid w:val="1CABEBDF"/>
    <w:rsid w:val="1CAE346C"/>
    <w:rsid w:val="1CB1D30A"/>
    <w:rsid w:val="1CB4102D"/>
    <w:rsid w:val="1CB4D353"/>
    <w:rsid w:val="1CB5BB62"/>
    <w:rsid w:val="1CB5EB39"/>
    <w:rsid w:val="1CB78222"/>
    <w:rsid w:val="1CB9DDA2"/>
    <w:rsid w:val="1CBBB4D8"/>
    <w:rsid w:val="1CBFE019"/>
    <w:rsid w:val="1CC1A901"/>
    <w:rsid w:val="1CC3785D"/>
    <w:rsid w:val="1CC37945"/>
    <w:rsid w:val="1CC5269B"/>
    <w:rsid w:val="1CC547C1"/>
    <w:rsid w:val="1CCB0778"/>
    <w:rsid w:val="1CCDFD86"/>
    <w:rsid w:val="1CCFE921"/>
    <w:rsid w:val="1CD31C8F"/>
    <w:rsid w:val="1CD6EBF7"/>
    <w:rsid w:val="1CD909B5"/>
    <w:rsid w:val="1CDC222D"/>
    <w:rsid w:val="1CDCBBDA"/>
    <w:rsid w:val="1CDCE3CB"/>
    <w:rsid w:val="1CDEA12C"/>
    <w:rsid w:val="1CE7F81D"/>
    <w:rsid w:val="1CF02135"/>
    <w:rsid w:val="1CF29405"/>
    <w:rsid w:val="1CF32B20"/>
    <w:rsid w:val="1CF3EDAB"/>
    <w:rsid w:val="1CFB8C05"/>
    <w:rsid w:val="1CFCD949"/>
    <w:rsid w:val="1CFDA6DD"/>
    <w:rsid w:val="1D03AE02"/>
    <w:rsid w:val="1D04AA48"/>
    <w:rsid w:val="1D04E741"/>
    <w:rsid w:val="1D08E46E"/>
    <w:rsid w:val="1D091617"/>
    <w:rsid w:val="1D098ED2"/>
    <w:rsid w:val="1D0C392F"/>
    <w:rsid w:val="1D0E90A0"/>
    <w:rsid w:val="1D11EAC0"/>
    <w:rsid w:val="1D14FF72"/>
    <w:rsid w:val="1D17D50A"/>
    <w:rsid w:val="1D18FFCC"/>
    <w:rsid w:val="1D198739"/>
    <w:rsid w:val="1D1B5A4E"/>
    <w:rsid w:val="1D21B738"/>
    <w:rsid w:val="1D21D293"/>
    <w:rsid w:val="1D228A94"/>
    <w:rsid w:val="1D234958"/>
    <w:rsid w:val="1D246853"/>
    <w:rsid w:val="1D248314"/>
    <w:rsid w:val="1D24BEB9"/>
    <w:rsid w:val="1D251337"/>
    <w:rsid w:val="1D263EE3"/>
    <w:rsid w:val="1D264215"/>
    <w:rsid w:val="1D2EB686"/>
    <w:rsid w:val="1D2FDF32"/>
    <w:rsid w:val="1D33B67A"/>
    <w:rsid w:val="1D35D4BC"/>
    <w:rsid w:val="1D374869"/>
    <w:rsid w:val="1D383E00"/>
    <w:rsid w:val="1D3A1F01"/>
    <w:rsid w:val="1D3A4BAE"/>
    <w:rsid w:val="1D3AAB66"/>
    <w:rsid w:val="1D3CB8A7"/>
    <w:rsid w:val="1D40E415"/>
    <w:rsid w:val="1D4283D4"/>
    <w:rsid w:val="1D42B521"/>
    <w:rsid w:val="1D4341F2"/>
    <w:rsid w:val="1D45770B"/>
    <w:rsid w:val="1D464B5D"/>
    <w:rsid w:val="1D46508E"/>
    <w:rsid w:val="1D492324"/>
    <w:rsid w:val="1D49B62C"/>
    <w:rsid w:val="1D4A0B7C"/>
    <w:rsid w:val="1D4B5BDB"/>
    <w:rsid w:val="1D4BFBBD"/>
    <w:rsid w:val="1D4C329B"/>
    <w:rsid w:val="1D4FC851"/>
    <w:rsid w:val="1D5046EB"/>
    <w:rsid w:val="1D50677A"/>
    <w:rsid w:val="1D50EC0D"/>
    <w:rsid w:val="1D53EFF0"/>
    <w:rsid w:val="1D55A85F"/>
    <w:rsid w:val="1D5A7039"/>
    <w:rsid w:val="1D5A7D67"/>
    <w:rsid w:val="1D5B2B25"/>
    <w:rsid w:val="1D5B3A61"/>
    <w:rsid w:val="1D5E47BF"/>
    <w:rsid w:val="1D5F245E"/>
    <w:rsid w:val="1D60670E"/>
    <w:rsid w:val="1D607A7B"/>
    <w:rsid w:val="1D60B4AF"/>
    <w:rsid w:val="1D618068"/>
    <w:rsid w:val="1D61FDB0"/>
    <w:rsid w:val="1D64D85A"/>
    <w:rsid w:val="1D67F113"/>
    <w:rsid w:val="1D69EBC8"/>
    <w:rsid w:val="1D6CD61C"/>
    <w:rsid w:val="1D7227EE"/>
    <w:rsid w:val="1D729652"/>
    <w:rsid w:val="1D729930"/>
    <w:rsid w:val="1D75FF66"/>
    <w:rsid w:val="1D77188C"/>
    <w:rsid w:val="1D7A3706"/>
    <w:rsid w:val="1D7AA258"/>
    <w:rsid w:val="1D7AFDCC"/>
    <w:rsid w:val="1D7EEA40"/>
    <w:rsid w:val="1D8177A3"/>
    <w:rsid w:val="1D81BCDC"/>
    <w:rsid w:val="1D82FF5A"/>
    <w:rsid w:val="1D84F810"/>
    <w:rsid w:val="1D8AAB1B"/>
    <w:rsid w:val="1D8C4FAB"/>
    <w:rsid w:val="1D8C5C5A"/>
    <w:rsid w:val="1D8C6DB2"/>
    <w:rsid w:val="1D8F6E6B"/>
    <w:rsid w:val="1D903467"/>
    <w:rsid w:val="1D9072E7"/>
    <w:rsid w:val="1D92E435"/>
    <w:rsid w:val="1D99C293"/>
    <w:rsid w:val="1D9CD4ED"/>
    <w:rsid w:val="1D9D3439"/>
    <w:rsid w:val="1D9D7EB0"/>
    <w:rsid w:val="1D9EC205"/>
    <w:rsid w:val="1D9F0C30"/>
    <w:rsid w:val="1D9FB773"/>
    <w:rsid w:val="1DA2818D"/>
    <w:rsid w:val="1DA2EA8B"/>
    <w:rsid w:val="1DA32EA5"/>
    <w:rsid w:val="1DA39354"/>
    <w:rsid w:val="1DA5660E"/>
    <w:rsid w:val="1DA5B24C"/>
    <w:rsid w:val="1DABEA91"/>
    <w:rsid w:val="1DAFEC9A"/>
    <w:rsid w:val="1DB3AF42"/>
    <w:rsid w:val="1DB803E1"/>
    <w:rsid w:val="1DB9567B"/>
    <w:rsid w:val="1DB96F55"/>
    <w:rsid w:val="1DB9AEEF"/>
    <w:rsid w:val="1DBB1F50"/>
    <w:rsid w:val="1DBBC4A2"/>
    <w:rsid w:val="1DBC1F5B"/>
    <w:rsid w:val="1DBC36AD"/>
    <w:rsid w:val="1DBDDDD8"/>
    <w:rsid w:val="1DBDEB89"/>
    <w:rsid w:val="1DBE75B1"/>
    <w:rsid w:val="1DC078F7"/>
    <w:rsid w:val="1DC40AE7"/>
    <w:rsid w:val="1DC4574C"/>
    <w:rsid w:val="1DC47DBF"/>
    <w:rsid w:val="1DC6E7F8"/>
    <w:rsid w:val="1DC8901F"/>
    <w:rsid w:val="1DC9B542"/>
    <w:rsid w:val="1DCA5416"/>
    <w:rsid w:val="1DCA99CF"/>
    <w:rsid w:val="1DCCB189"/>
    <w:rsid w:val="1DCE3D59"/>
    <w:rsid w:val="1DCEF055"/>
    <w:rsid w:val="1DD00158"/>
    <w:rsid w:val="1DD02A7B"/>
    <w:rsid w:val="1DD264C2"/>
    <w:rsid w:val="1DD3F10B"/>
    <w:rsid w:val="1DD7726C"/>
    <w:rsid w:val="1DD794B3"/>
    <w:rsid w:val="1DDBB617"/>
    <w:rsid w:val="1DDC4D93"/>
    <w:rsid w:val="1DDCBA6F"/>
    <w:rsid w:val="1DDD0306"/>
    <w:rsid w:val="1DDF83F8"/>
    <w:rsid w:val="1DE109F7"/>
    <w:rsid w:val="1DE143BF"/>
    <w:rsid w:val="1DE1E41D"/>
    <w:rsid w:val="1DE4A37D"/>
    <w:rsid w:val="1DE57C4E"/>
    <w:rsid w:val="1DE84C70"/>
    <w:rsid w:val="1DE967A2"/>
    <w:rsid w:val="1DEA0360"/>
    <w:rsid w:val="1DEEEDCC"/>
    <w:rsid w:val="1DF0E628"/>
    <w:rsid w:val="1DF3265A"/>
    <w:rsid w:val="1DF964CF"/>
    <w:rsid w:val="1DF96529"/>
    <w:rsid w:val="1DFAAE94"/>
    <w:rsid w:val="1DFEC2C1"/>
    <w:rsid w:val="1E07D3C0"/>
    <w:rsid w:val="1E0838EE"/>
    <w:rsid w:val="1E0C018D"/>
    <w:rsid w:val="1E0C608A"/>
    <w:rsid w:val="1E0C9E20"/>
    <w:rsid w:val="1E0F05DE"/>
    <w:rsid w:val="1E130478"/>
    <w:rsid w:val="1E1366D8"/>
    <w:rsid w:val="1E14A4C6"/>
    <w:rsid w:val="1E173611"/>
    <w:rsid w:val="1E189425"/>
    <w:rsid w:val="1E191A8F"/>
    <w:rsid w:val="1E1AF74C"/>
    <w:rsid w:val="1E1E57E6"/>
    <w:rsid w:val="1E22024F"/>
    <w:rsid w:val="1E2379C6"/>
    <w:rsid w:val="1E26052C"/>
    <w:rsid w:val="1E2665D3"/>
    <w:rsid w:val="1E291007"/>
    <w:rsid w:val="1E298502"/>
    <w:rsid w:val="1E29EB65"/>
    <w:rsid w:val="1E2C00F3"/>
    <w:rsid w:val="1E2C878E"/>
    <w:rsid w:val="1E2DEC36"/>
    <w:rsid w:val="1E2E3AB8"/>
    <w:rsid w:val="1E2F1ABF"/>
    <w:rsid w:val="1E31E796"/>
    <w:rsid w:val="1E324F83"/>
    <w:rsid w:val="1E372988"/>
    <w:rsid w:val="1E3B8970"/>
    <w:rsid w:val="1E3BB596"/>
    <w:rsid w:val="1E3D4C2A"/>
    <w:rsid w:val="1E3E145B"/>
    <w:rsid w:val="1E3EB765"/>
    <w:rsid w:val="1E467DA1"/>
    <w:rsid w:val="1E46D02E"/>
    <w:rsid w:val="1E470456"/>
    <w:rsid w:val="1E48BF89"/>
    <w:rsid w:val="1E4A69D7"/>
    <w:rsid w:val="1E4AC709"/>
    <w:rsid w:val="1E4B487C"/>
    <w:rsid w:val="1E4EA631"/>
    <w:rsid w:val="1E4F0528"/>
    <w:rsid w:val="1E4F7A42"/>
    <w:rsid w:val="1E526D62"/>
    <w:rsid w:val="1E5324C4"/>
    <w:rsid w:val="1E5360CB"/>
    <w:rsid w:val="1E5458A3"/>
    <w:rsid w:val="1E5519E9"/>
    <w:rsid w:val="1E555BD8"/>
    <w:rsid w:val="1E565E02"/>
    <w:rsid w:val="1E58F9B1"/>
    <w:rsid w:val="1E598137"/>
    <w:rsid w:val="1E59F087"/>
    <w:rsid w:val="1E5E5950"/>
    <w:rsid w:val="1E5EA868"/>
    <w:rsid w:val="1E63B9DA"/>
    <w:rsid w:val="1E6486E1"/>
    <w:rsid w:val="1E64C72E"/>
    <w:rsid w:val="1E6559CD"/>
    <w:rsid w:val="1E6942F5"/>
    <w:rsid w:val="1E694F43"/>
    <w:rsid w:val="1E6A851B"/>
    <w:rsid w:val="1E6B7AB0"/>
    <w:rsid w:val="1E6D03F9"/>
    <w:rsid w:val="1E6D400B"/>
    <w:rsid w:val="1E6ED943"/>
    <w:rsid w:val="1E6F1079"/>
    <w:rsid w:val="1E705482"/>
    <w:rsid w:val="1E76BD83"/>
    <w:rsid w:val="1E78E10A"/>
    <w:rsid w:val="1E7A17D6"/>
    <w:rsid w:val="1E844100"/>
    <w:rsid w:val="1E86942B"/>
    <w:rsid w:val="1E8A117F"/>
    <w:rsid w:val="1E8A65E7"/>
    <w:rsid w:val="1E95C2F3"/>
    <w:rsid w:val="1E95D609"/>
    <w:rsid w:val="1E9A49DD"/>
    <w:rsid w:val="1E9BBDE9"/>
    <w:rsid w:val="1E9FEFF9"/>
    <w:rsid w:val="1EA0C1D2"/>
    <w:rsid w:val="1EA53E3F"/>
    <w:rsid w:val="1EA6E9A1"/>
    <w:rsid w:val="1EA86458"/>
    <w:rsid w:val="1EA8EC55"/>
    <w:rsid w:val="1EAB4F7A"/>
    <w:rsid w:val="1EADEEB0"/>
    <w:rsid w:val="1EAF3E00"/>
    <w:rsid w:val="1EB38286"/>
    <w:rsid w:val="1EB4146B"/>
    <w:rsid w:val="1EB472DE"/>
    <w:rsid w:val="1EB79AFF"/>
    <w:rsid w:val="1EB9A126"/>
    <w:rsid w:val="1EB9C4FC"/>
    <w:rsid w:val="1EBA5223"/>
    <w:rsid w:val="1EBB41D9"/>
    <w:rsid w:val="1EBCE693"/>
    <w:rsid w:val="1EBF326C"/>
    <w:rsid w:val="1EBF5C78"/>
    <w:rsid w:val="1EBFFAF1"/>
    <w:rsid w:val="1EC15CAE"/>
    <w:rsid w:val="1EC1E738"/>
    <w:rsid w:val="1EC21276"/>
    <w:rsid w:val="1EC372FE"/>
    <w:rsid w:val="1ECCB380"/>
    <w:rsid w:val="1ECF1785"/>
    <w:rsid w:val="1ECFE36A"/>
    <w:rsid w:val="1ED08987"/>
    <w:rsid w:val="1ED0A755"/>
    <w:rsid w:val="1ED230E3"/>
    <w:rsid w:val="1ED40E61"/>
    <w:rsid w:val="1ED4A106"/>
    <w:rsid w:val="1ED5A444"/>
    <w:rsid w:val="1ED659B1"/>
    <w:rsid w:val="1ED8C873"/>
    <w:rsid w:val="1EDB5C06"/>
    <w:rsid w:val="1EE15BCF"/>
    <w:rsid w:val="1EE1CA39"/>
    <w:rsid w:val="1EE69518"/>
    <w:rsid w:val="1EEA0F8F"/>
    <w:rsid w:val="1EEA5F18"/>
    <w:rsid w:val="1EEA919F"/>
    <w:rsid w:val="1EEBBA48"/>
    <w:rsid w:val="1EED8B87"/>
    <w:rsid w:val="1EF09BB0"/>
    <w:rsid w:val="1EF2C68E"/>
    <w:rsid w:val="1EF43A92"/>
    <w:rsid w:val="1EF56BC2"/>
    <w:rsid w:val="1EF6C1F0"/>
    <w:rsid w:val="1EF884FA"/>
    <w:rsid w:val="1EF90946"/>
    <w:rsid w:val="1EFB98FC"/>
    <w:rsid w:val="1EFD6BCA"/>
    <w:rsid w:val="1EFD7CD3"/>
    <w:rsid w:val="1F020EC4"/>
    <w:rsid w:val="1F04D61F"/>
    <w:rsid w:val="1F059C43"/>
    <w:rsid w:val="1F06B2EC"/>
    <w:rsid w:val="1F0905B9"/>
    <w:rsid w:val="1F098155"/>
    <w:rsid w:val="1F0A68EF"/>
    <w:rsid w:val="1F0BCC4A"/>
    <w:rsid w:val="1F0F06C2"/>
    <w:rsid w:val="1F11C0F3"/>
    <w:rsid w:val="1F12B1FE"/>
    <w:rsid w:val="1F157940"/>
    <w:rsid w:val="1F17B473"/>
    <w:rsid w:val="1F1A93E3"/>
    <w:rsid w:val="1F1BF8DD"/>
    <w:rsid w:val="1F1F139E"/>
    <w:rsid w:val="1F20C871"/>
    <w:rsid w:val="1F21546E"/>
    <w:rsid w:val="1F218FE0"/>
    <w:rsid w:val="1F25192C"/>
    <w:rsid w:val="1F290569"/>
    <w:rsid w:val="1F292935"/>
    <w:rsid w:val="1F2B7099"/>
    <w:rsid w:val="1F2B9F83"/>
    <w:rsid w:val="1F2BA48C"/>
    <w:rsid w:val="1F2F4A5E"/>
    <w:rsid w:val="1F2F639D"/>
    <w:rsid w:val="1F3CCBD2"/>
    <w:rsid w:val="1F3DDA4F"/>
    <w:rsid w:val="1F428A84"/>
    <w:rsid w:val="1F4296A6"/>
    <w:rsid w:val="1F4522EB"/>
    <w:rsid w:val="1F499EEC"/>
    <w:rsid w:val="1F4B028A"/>
    <w:rsid w:val="1F4B076C"/>
    <w:rsid w:val="1F4B485F"/>
    <w:rsid w:val="1F4D38B4"/>
    <w:rsid w:val="1F4E67EB"/>
    <w:rsid w:val="1F4FAE12"/>
    <w:rsid w:val="1F5077F6"/>
    <w:rsid w:val="1F53D442"/>
    <w:rsid w:val="1F557446"/>
    <w:rsid w:val="1F5D154E"/>
    <w:rsid w:val="1F5D1587"/>
    <w:rsid w:val="1F5D4FB0"/>
    <w:rsid w:val="1F5D8EF5"/>
    <w:rsid w:val="1F5DC1EC"/>
    <w:rsid w:val="1F5E2B4B"/>
    <w:rsid w:val="1F613A19"/>
    <w:rsid w:val="1F68C403"/>
    <w:rsid w:val="1F690D2D"/>
    <w:rsid w:val="1F69845B"/>
    <w:rsid w:val="1F6A27FA"/>
    <w:rsid w:val="1F6DF311"/>
    <w:rsid w:val="1F6E898C"/>
    <w:rsid w:val="1F774DE7"/>
    <w:rsid w:val="1F7A4C62"/>
    <w:rsid w:val="1F7B0A35"/>
    <w:rsid w:val="1F7F6FF2"/>
    <w:rsid w:val="1F822A37"/>
    <w:rsid w:val="1F82C49F"/>
    <w:rsid w:val="1F82FF39"/>
    <w:rsid w:val="1F840B20"/>
    <w:rsid w:val="1F851458"/>
    <w:rsid w:val="1F8708EE"/>
    <w:rsid w:val="1F877B3E"/>
    <w:rsid w:val="1F8B155E"/>
    <w:rsid w:val="1F8BF503"/>
    <w:rsid w:val="1F8C6E66"/>
    <w:rsid w:val="1F8D24F6"/>
    <w:rsid w:val="1F8E7EC0"/>
    <w:rsid w:val="1F8EA208"/>
    <w:rsid w:val="1F939F9B"/>
    <w:rsid w:val="1F98DA99"/>
    <w:rsid w:val="1F9C96F4"/>
    <w:rsid w:val="1F9DB21E"/>
    <w:rsid w:val="1FA075B5"/>
    <w:rsid w:val="1FA0E4DE"/>
    <w:rsid w:val="1FA2673C"/>
    <w:rsid w:val="1FAB75D0"/>
    <w:rsid w:val="1FABCB63"/>
    <w:rsid w:val="1FAE2780"/>
    <w:rsid w:val="1FAF8A38"/>
    <w:rsid w:val="1FB07527"/>
    <w:rsid w:val="1FB10445"/>
    <w:rsid w:val="1FB6D3A7"/>
    <w:rsid w:val="1FB809F4"/>
    <w:rsid w:val="1FBA0820"/>
    <w:rsid w:val="1FBA2847"/>
    <w:rsid w:val="1FBB239B"/>
    <w:rsid w:val="1FBB2B7D"/>
    <w:rsid w:val="1FBBD0A4"/>
    <w:rsid w:val="1FBC55CA"/>
    <w:rsid w:val="1FBEFB68"/>
    <w:rsid w:val="1FBFA095"/>
    <w:rsid w:val="1FC03077"/>
    <w:rsid w:val="1FC17EE3"/>
    <w:rsid w:val="1FC3294B"/>
    <w:rsid w:val="1FC84D5E"/>
    <w:rsid w:val="1FCA9B08"/>
    <w:rsid w:val="1FCBF1CB"/>
    <w:rsid w:val="1FCE5658"/>
    <w:rsid w:val="1FCFF7EF"/>
    <w:rsid w:val="1FD2285D"/>
    <w:rsid w:val="1FD3898E"/>
    <w:rsid w:val="1FD56A44"/>
    <w:rsid w:val="1FD586C1"/>
    <w:rsid w:val="1FD5AA88"/>
    <w:rsid w:val="1FD85FB6"/>
    <w:rsid w:val="1FD89FB5"/>
    <w:rsid w:val="1FDDF653"/>
    <w:rsid w:val="1FDF906E"/>
    <w:rsid w:val="1FDFDE29"/>
    <w:rsid w:val="1FE0C167"/>
    <w:rsid w:val="1FE4E063"/>
    <w:rsid w:val="1FE668B1"/>
    <w:rsid w:val="1FE6C403"/>
    <w:rsid w:val="1FEA1E6B"/>
    <w:rsid w:val="1FEBB27A"/>
    <w:rsid w:val="1FF22091"/>
    <w:rsid w:val="1FF272E9"/>
    <w:rsid w:val="1FF7AA7D"/>
    <w:rsid w:val="1FFCA54F"/>
    <w:rsid w:val="1FFCC439"/>
    <w:rsid w:val="1FFD7C08"/>
    <w:rsid w:val="1FFD93B5"/>
    <w:rsid w:val="1FFE2BA8"/>
    <w:rsid w:val="1FFF384C"/>
    <w:rsid w:val="1FFF5508"/>
    <w:rsid w:val="1FFFB563"/>
    <w:rsid w:val="2002E900"/>
    <w:rsid w:val="20039F89"/>
    <w:rsid w:val="20071B43"/>
    <w:rsid w:val="2008E61B"/>
    <w:rsid w:val="20095E95"/>
    <w:rsid w:val="2009655A"/>
    <w:rsid w:val="200AA9A4"/>
    <w:rsid w:val="200DBEF0"/>
    <w:rsid w:val="200F9841"/>
    <w:rsid w:val="20118847"/>
    <w:rsid w:val="2012EA7D"/>
    <w:rsid w:val="201445A6"/>
    <w:rsid w:val="20177135"/>
    <w:rsid w:val="20190E6C"/>
    <w:rsid w:val="201CA7CA"/>
    <w:rsid w:val="201E7A9B"/>
    <w:rsid w:val="201F72EE"/>
    <w:rsid w:val="202059C1"/>
    <w:rsid w:val="2023CCDE"/>
    <w:rsid w:val="2023E91F"/>
    <w:rsid w:val="20241360"/>
    <w:rsid w:val="2024C26C"/>
    <w:rsid w:val="20259959"/>
    <w:rsid w:val="20298337"/>
    <w:rsid w:val="202A242E"/>
    <w:rsid w:val="202A2EE5"/>
    <w:rsid w:val="202B7391"/>
    <w:rsid w:val="2031C3F1"/>
    <w:rsid w:val="20374197"/>
    <w:rsid w:val="2037A1E2"/>
    <w:rsid w:val="2037F279"/>
    <w:rsid w:val="20391410"/>
    <w:rsid w:val="203C03A3"/>
    <w:rsid w:val="203E8DF4"/>
    <w:rsid w:val="203EA742"/>
    <w:rsid w:val="204328A0"/>
    <w:rsid w:val="2044E7F4"/>
    <w:rsid w:val="20467C71"/>
    <w:rsid w:val="2047404C"/>
    <w:rsid w:val="2049B832"/>
    <w:rsid w:val="204FBEB4"/>
    <w:rsid w:val="205220D9"/>
    <w:rsid w:val="2056250F"/>
    <w:rsid w:val="20569F0B"/>
    <w:rsid w:val="2056BC6E"/>
    <w:rsid w:val="20584B2A"/>
    <w:rsid w:val="205AA5DB"/>
    <w:rsid w:val="205BD6D1"/>
    <w:rsid w:val="205DC63B"/>
    <w:rsid w:val="205DE2D7"/>
    <w:rsid w:val="205EA074"/>
    <w:rsid w:val="205EE80C"/>
    <w:rsid w:val="205F578B"/>
    <w:rsid w:val="205FF877"/>
    <w:rsid w:val="20614B2D"/>
    <w:rsid w:val="20626695"/>
    <w:rsid w:val="2062EB72"/>
    <w:rsid w:val="20642202"/>
    <w:rsid w:val="20672312"/>
    <w:rsid w:val="20684714"/>
    <w:rsid w:val="20691B6A"/>
    <w:rsid w:val="20693E5C"/>
    <w:rsid w:val="206A6422"/>
    <w:rsid w:val="206A7E5E"/>
    <w:rsid w:val="206A94A3"/>
    <w:rsid w:val="206BD4E3"/>
    <w:rsid w:val="206C4C95"/>
    <w:rsid w:val="206CF3F7"/>
    <w:rsid w:val="206DD028"/>
    <w:rsid w:val="206E43DF"/>
    <w:rsid w:val="206ECCFF"/>
    <w:rsid w:val="2070A36B"/>
    <w:rsid w:val="20718805"/>
    <w:rsid w:val="20739C9A"/>
    <w:rsid w:val="2075CD53"/>
    <w:rsid w:val="20763B74"/>
    <w:rsid w:val="2077CC48"/>
    <w:rsid w:val="207B23CD"/>
    <w:rsid w:val="207B6F84"/>
    <w:rsid w:val="207CCB31"/>
    <w:rsid w:val="20817C70"/>
    <w:rsid w:val="2081F2DC"/>
    <w:rsid w:val="2085DFA8"/>
    <w:rsid w:val="2089AF01"/>
    <w:rsid w:val="208B4950"/>
    <w:rsid w:val="208D6EE4"/>
    <w:rsid w:val="20907E10"/>
    <w:rsid w:val="209149B7"/>
    <w:rsid w:val="2091A339"/>
    <w:rsid w:val="2091BDB5"/>
    <w:rsid w:val="20932C05"/>
    <w:rsid w:val="20949932"/>
    <w:rsid w:val="209E2D5E"/>
    <w:rsid w:val="209ED522"/>
    <w:rsid w:val="209F1637"/>
    <w:rsid w:val="20A0B26B"/>
    <w:rsid w:val="20A13A5B"/>
    <w:rsid w:val="20A199C1"/>
    <w:rsid w:val="20A3CA6A"/>
    <w:rsid w:val="20A465ED"/>
    <w:rsid w:val="20A49C99"/>
    <w:rsid w:val="20A91B6D"/>
    <w:rsid w:val="20AC8246"/>
    <w:rsid w:val="20AD413E"/>
    <w:rsid w:val="20ADD02D"/>
    <w:rsid w:val="20B201D1"/>
    <w:rsid w:val="20B50C72"/>
    <w:rsid w:val="20B59A75"/>
    <w:rsid w:val="20B999D5"/>
    <w:rsid w:val="20BA2AFD"/>
    <w:rsid w:val="20BC2F26"/>
    <w:rsid w:val="20BEC60D"/>
    <w:rsid w:val="20C42FA8"/>
    <w:rsid w:val="20C6FEAE"/>
    <w:rsid w:val="20CB266A"/>
    <w:rsid w:val="20CBB37B"/>
    <w:rsid w:val="20D0FF27"/>
    <w:rsid w:val="20D26638"/>
    <w:rsid w:val="20D5328F"/>
    <w:rsid w:val="20D57C1D"/>
    <w:rsid w:val="20D66A09"/>
    <w:rsid w:val="20DA8C88"/>
    <w:rsid w:val="20DB47D8"/>
    <w:rsid w:val="20E09996"/>
    <w:rsid w:val="20E1093C"/>
    <w:rsid w:val="20E18A2B"/>
    <w:rsid w:val="20E1E246"/>
    <w:rsid w:val="20E354EF"/>
    <w:rsid w:val="20E8094C"/>
    <w:rsid w:val="20EB33E5"/>
    <w:rsid w:val="20EB3BEE"/>
    <w:rsid w:val="20EE9020"/>
    <w:rsid w:val="20F0AB7D"/>
    <w:rsid w:val="20F128AC"/>
    <w:rsid w:val="20F3B91C"/>
    <w:rsid w:val="20F439A6"/>
    <w:rsid w:val="20F54699"/>
    <w:rsid w:val="20F63148"/>
    <w:rsid w:val="20FA7786"/>
    <w:rsid w:val="20FBB480"/>
    <w:rsid w:val="20FC23D2"/>
    <w:rsid w:val="20FF6698"/>
    <w:rsid w:val="2102ADA8"/>
    <w:rsid w:val="210501D1"/>
    <w:rsid w:val="210942AD"/>
    <w:rsid w:val="210B2AE0"/>
    <w:rsid w:val="210B8BB1"/>
    <w:rsid w:val="210F3949"/>
    <w:rsid w:val="21119211"/>
    <w:rsid w:val="2111F5E9"/>
    <w:rsid w:val="2112E7D9"/>
    <w:rsid w:val="2113707F"/>
    <w:rsid w:val="21142E81"/>
    <w:rsid w:val="211A014A"/>
    <w:rsid w:val="211C16E7"/>
    <w:rsid w:val="211CD4E8"/>
    <w:rsid w:val="211E8B8B"/>
    <w:rsid w:val="2122D80C"/>
    <w:rsid w:val="2123B0C6"/>
    <w:rsid w:val="21241835"/>
    <w:rsid w:val="212553CB"/>
    <w:rsid w:val="2125E7FF"/>
    <w:rsid w:val="21269FBD"/>
    <w:rsid w:val="21270AC1"/>
    <w:rsid w:val="21287728"/>
    <w:rsid w:val="212B6170"/>
    <w:rsid w:val="212D9713"/>
    <w:rsid w:val="212EA4C4"/>
    <w:rsid w:val="213032BB"/>
    <w:rsid w:val="213263EF"/>
    <w:rsid w:val="2133736C"/>
    <w:rsid w:val="2133C353"/>
    <w:rsid w:val="2134063C"/>
    <w:rsid w:val="21346B8C"/>
    <w:rsid w:val="2136D083"/>
    <w:rsid w:val="21379843"/>
    <w:rsid w:val="2138154B"/>
    <w:rsid w:val="21386DC6"/>
    <w:rsid w:val="21399F48"/>
    <w:rsid w:val="213FBF75"/>
    <w:rsid w:val="214150E7"/>
    <w:rsid w:val="2141E660"/>
    <w:rsid w:val="21429541"/>
    <w:rsid w:val="2147C50E"/>
    <w:rsid w:val="214B381D"/>
    <w:rsid w:val="214B761A"/>
    <w:rsid w:val="214C39D7"/>
    <w:rsid w:val="214FE461"/>
    <w:rsid w:val="21517EE2"/>
    <w:rsid w:val="215286C9"/>
    <w:rsid w:val="215391E7"/>
    <w:rsid w:val="2158262B"/>
    <w:rsid w:val="215A57B6"/>
    <w:rsid w:val="215E32BF"/>
    <w:rsid w:val="215F53BD"/>
    <w:rsid w:val="21648E37"/>
    <w:rsid w:val="2169EE1F"/>
    <w:rsid w:val="216AE3E5"/>
    <w:rsid w:val="216C21FA"/>
    <w:rsid w:val="216E2572"/>
    <w:rsid w:val="216F198F"/>
    <w:rsid w:val="2170AB44"/>
    <w:rsid w:val="217120E4"/>
    <w:rsid w:val="2171F2A7"/>
    <w:rsid w:val="217601D8"/>
    <w:rsid w:val="2177245A"/>
    <w:rsid w:val="2178321D"/>
    <w:rsid w:val="217C53B6"/>
    <w:rsid w:val="217CACDB"/>
    <w:rsid w:val="2183E1B9"/>
    <w:rsid w:val="21865AFA"/>
    <w:rsid w:val="2186DCB4"/>
    <w:rsid w:val="21873E25"/>
    <w:rsid w:val="21896BC8"/>
    <w:rsid w:val="218A0F9D"/>
    <w:rsid w:val="218B9B6C"/>
    <w:rsid w:val="218CA954"/>
    <w:rsid w:val="218E3BC6"/>
    <w:rsid w:val="218EBB04"/>
    <w:rsid w:val="21911A90"/>
    <w:rsid w:val="2193E673"/>
    <w:rsid w:val="21962A9D"/>
    <w:rsid w:val="21980CA4"/>
    <w:rsid w:val="219B76B9"/>
    <w:rsid w:val="219E0288"/>
    <w:rsid w:val="219E17B6"/>
    <w:rsid w:val="21A41F44"/>
    <w:rsid w:val="21A56F02"/>
    <w:rsid w:val="21A5799C"/>
    <w:rsid w:val="21A5A7A8"/>
    <w:rsid w:val="21A5E937"/>
    <w:rsid w:val="21A68E22"/>
    <w:rsid w:val="21A6AD3E"/>
    <w:rsid w:val="21A71F71"/>
    <w:rsid w:val="21A7595A"/>
    <w:rsid w:val="21A76A06"/>
    <w:rsid w:val="21A974E2"/>
    <w:rsid w:val="21AB5FE3"/>
    <w:rsid w:val="21B291EF"/>
    <w:rsid w:val="21B6F442"/>
    <w:rsid w:val="21B740F7"/>
    <w:rsid w:val="21BC4AB4"/>
    <w:rsid w:val="21BC7866"/>
    <w:rsid w:val="21BFA799"/>
    <w:rsid w:val="21C44EC5"/>
    <w:rsid w:val="21C536F8"/>
    <w:rsid w:val="21C56394"/>
    <w:rsid w:val="21C6990A"/>
    <w:rsid w:val="21C6D845"/>
    <w:rsid w:val="21C85519"/>
    <w:rsid w:val="21CBD446"/>
    <w:rsid w:val="21CED02F"/>
    <w:rsid w:val="21D00312"/>
    <w:rsid w:val="21D1DD63"/>
    <w:rsid w:val="21D4911D"/>
    <w:rsid w:val="21D5513B"/>
    <w:rsid w:val="21DE4EA5"/>
    <w:rsid w:val="21DE52EF"/>
    <w:rsid w:val="21E06845"/>
    <w:rsid w:val="21E077F9"/>
    <w:rsid w:val="21E1EBD3"/>
    <w:rsid w:val="21E3A1C7"/>
    <w:rsid w:val="21E480FC"/>
    <w:rsid w:val="21E88AD6"/>
    <w:rsid w:val="21EB654B"/>
    <w:rsid w:val="21ED74F2"/>
    <w:rsid w:val="21EDD05B"/>
    <w:rsid w:val="21EE3B66"/>
    <w:rsid w:val="21F28EB2"/>
    <w:rsid w:val="21F31109"/>
    <w:rsid w:val="21F35A34"/>
    <w:rsid w:val="21F4007A"/>
    <w:rsid w:val="21F5A3FE"/>
    <w:rsid w:val="21F9B338"/>
    <w:rsid w:val="21FAA775"/>
    <w:rsid w:val="21FDB239"/>
    <w:rsid w:val="22001AF7"/>
    <w:rsid w:val="220ADE78"/>
    <w:rsid w:val="2212A683"/>
    <w:rsid w:val="22136A44"/>
    <w:rsid w:val="22139CA9"/>
    <w:rsid w:val="22148CF7"/>
    <w:rsid w:val="2214FF98"/>
    <w:rsid w:val="2217F5EA"/>
    <w:rsid w:val="2218C0F5"/>
    <w:rsid w:val="2218D1B8"/>
    <w:rsid w:val="2218DFE9"/>
    <w:rsid w:val="2219D8E2"/>
    <w:rsid w:val="221B04E3"/>
    <w:rsid w:val="221BF656"/>
    <w:rsid w:val="221CF939"/>
    <w:rsid w:val="221E7BC1"/>
    <w:rsid w:val="221EC7AB"/>
    <w:rsid w:val="2220B4E3"/>
    <w:rsid w:val="22246D0B"/>
    <w:rsid w:val="22280A38"/>
    <w:rsid w:val="2228CA8D"/>
    <w:rsid w:val="222D910D"/>
    <w:rsid w:val="222EA18D"/>
    <w:rsid w:val="2233AEFC"/>
    <w:rsid w:val="223490A7"/>
    <w:rsid w:val="2236D24E"/>
    <w:rsid w:val="223C7AD2"/>
    <w:rsid w:val="223CF81E"/>
    <w:rsid w:val="22413C51"/>
    <w:rsid w:val="224222F9"/>
    <w:rsid w:val="2247175A"/>
    <w:rsid w:val="224E2AE1"/>
    <w:rsid w:val="22555200"/>
    <w:rsid w:val="225676B9"/>
    <w:rsid w:val="2258B177"/>
    <w:rsid w:val="225A966E"/>
    <w:rsid w:val="225A9FCA"/>
    <w:rsid w:val="225BF135"/>
    <w:rsid w:val="22617E8A"/>
    <w:rsid w:val="22659D31"/>
    <w:rsid w:val="2266AB9F"/>
    <w:rsid w:val="2268F559"/>
    <w:rsid w:val="226AEEF5"/>
    <w:rsid w:val="226D3B40"/>
    <w:rsid w:val="226D5D7A"/>
    <w:rsid w:val="226D8AB7"/>
    <w:rsid w:val="226EA9B1"/>
    <w:rsid w:val="226ED52A"/>
    <w:rsid w:val="22706528"/>
    <w:rsid w:val="22748206"/>
    <w:rsid w:val="2275D8F9"/>
    <w:rsid w:val="2276235A"/>
    <w:rsid w:val="2279B35B"/>
    <w:rsid w:val="227D5A8C"/>
    <w:rsid w:val="227F8F47"/>
    <w:rsid w:val="22819019"/>
    <w:rsid w:val="2284DF70"/>
    <w:rsid w:val="2285F680"/>
    <w:rsid w:val="22860CE9"/>
    <w:rsid w:val="22881843"/>
    <w:rsid w:val="228BCDB7"/>
    <w:rsid w:val="228D08EF"/>
    <w:rsid w:val="228D18E4"/>
    <w:rsid w:val="228DA212"/>
    <w:rsid w:val="228DDEEF"/>
    <w:rsid w:val="22909F98"/>
    <w:rsid w:val="2290E91F"/>
    <w:rsid w:val="2298E928"/>
    <w:rsid w:val="229952EF"/>
    <w:rsid w:val="2299CD64"/>
    <w:rsid w:val="229B5E22"/>
    <w:rsid w:val="22A0D232"/>
    <w:rsid w:val="22A27A58"/>
    <w:rsid w:val="22A2EB4F"/>
    <w:rsid w:val="22A3EBA8"/>
    <w:rsid w:val="22A67970"/>
    <w:rsid w:val="22AA22D9"/>
    <w:rsid w:val="22ABCA5F"/>
    <w:rsid w:val="22B12B78"/>
    <w:rsid w:val="22B37195"/>
    <w:rsid w:val="22B3AFA6"/>
    <w:rsid w:val="22B74E98"/>
    <w:rsid w:val="22B814A0"/>
    <w:rsid w:val="22B81937"/>
    <w:rsid w:val="22B81F11"/>
    <w:rsid w:val="22B8BAB3"/>
    <w:rsid w:val="22B9AEC5"/>
    <w:rsid w:val="22BA02B1"/>
    <w:rsid w:val="22BB4FAA"/>
    <w:rsid w:val="22C1C9EE"/>
    <w:rsid w:val="22C38321"/>
    <w:rsid w:val="22C5047F"/>
    <w:rsid w:val="22C5D81F"/>
    <w:rsid w:val="22CA9F02"/>
    <w:rsid w:val="22CB7B5F"/>
    <w:rsid w:val="22CC130B"/>
    <w:rsid w:val="22CC53E5"/>
    <w:rsid w:val="22CC8CB7"/>
    <w:rsid w:val="22CD441F"/>
    <w:rsid w:val="22D63099"/>
    <w:rsid w:val="22DB56D8"/>
    <w:rsid w:val="22DC3E53"/>
    <w:rsid w:val="22DFA91B"/>
    <w:rsid w:val="22DFCFF2"/>
    <w:rsid w:val="22E298B7"/>
    <w:rsid w:val="22E40EC3"/>
    <w:rsid w:val="22ED60D0"/>
    <w:rsid w:val="22EF9E2A"/>
    <w:rsid w:val="22F17DE5"/>
    <w:rsid w:val="22F19EDB"/>
    <w:rsid w:val="22F2CC3F"/>
    <w:rsid w:val="22F3459B"/>
    <w:rsid w:val="22F8AEB0"/>
    <w:rsid w:val="22F9654B"/>
    <w:rsid w:val="22FA4CDF"/>
    <w:rsid w:val="22FAB9C5"/>
    <w:rsid w:val="22FADA95"/>
    <w:rsid w:val="22FDACE4"/>
    <w:rsid w:val="2300FC64"/>
    <w:rsid w:val="2301F123"/>
    <w:rsid w:val="23020645"/>
    <w:rsid w:val="2304A486"/>
    <w:rsid w:val="23057246"/>
    <w:rsid w:val="2305B3D8"/>
    <w:rsid w:val="230D9626"/>
    <w:rsid w:val="230DB603"/>
    <w:rsid w:val="230EA807"/>
    <w:rsid w:val="2310BD4D"/>
    <w:rsid w:val="231261FC"/>
    <w:rsid w:val="2312F238"/>
    <w:rsid w:val="23151AE5"/>
    <w:rsid w:val="23159CE5"/>
    <w:rsid w:val="2315E51D"/>
    <w:rsid w:val="2315E560"/>
    <w:rsid w:val="2319D6C6"/>
    <w:rsid w:val="231A4151"/>
    <w:rsid w:val="231A5E90"/>
    <w:rsid w:val="231B2EA2"/>
    <w:rsid w:val="23216B72"/>
    <w:rsid w:val="2326EF84"/>
    <w:rsid w:val="232724C9"/>
    <w:rsid w:val="232737A3"/>
    <w:rsid w:val="232B1D2D"/>
    <w:rsid w:val="232BB95D"/>
    <w:rsid w:val="2332054A"/>
    <w:rsid w:val="23360B22"/>
    <w:rsid w:val="23366BA7"/>
    <w:rsid w:val="2338427C"/>
    <w:rsid w:val="23390F0C"/>
    <w:rsid w:val="233A5F4A"/>
    <w:rsid w:val="233D042B"/>
    <w:rsid w:val="2341600E"/>
    <w:rsid w:val="23421720"/>
    <w:rsid w:val="23438BB0"/>
    <w:rsid w:val="2343BD35"/>
    <w:rsid w:val="234F1B90"/>
    <w:rsid w:val="2352FA22"/>
    <w:rsid w:val="23534EA5"/>
    <w:rsid w:val="235B7EB1"/>
    <w:rsid w:val="2361A954"/>
    <w:rsid w:val="2362B877"/>
    <w:rsid w:val="236403FD"/>
    <w:rsid w:val="2364F49E"/>
    <w:rsid w:val="2367396D"/>
    <w:rsid w:val="236C83CC"/>
    <w:rsid w:val="236C8DF9"/>
    <w:rsid w:val="236C9676"/>
    <w:rsid w:val="236D2692"/>
    <w:rsid w:val="236D5D29"/>
    <w:rsid w:val="236DB8F4"/>
    <w:rsid w:val="2370AF85"/>
    <w:rsid w:val="23712E9F"/>
    <w:rsid w:val="237356B8"/>
    <w:rsid w:val="2373F438"/>
    <w:rsid w:val="23750E8F"/>
    <w:rsid w:val="237950C1"/>
    <w:rsid w:val="237A03FA"/>
    <w:rsid w:val="237D5231"/>
    <w:rsid w:val="237EAE84"/>
    <w:rsid w:val="237F9F71"/>
    <w:rsid w:val="237FA593"/>
    <w:rsid w:val="23820C5D"/>
    <w:rsid w:val="238235F9"/>
    <w:rsid w:val="2383F3B7"/>
    <w:rsid w:val="23865A7C"/>
    <w:rsid w:val="2387225D"/>
    <w:rsid w:val="23899B96"/>
    <w:rsid w:val="238AEEBA"/>
    <w:rsid w:val="238BA8E3"/>
    <w:rsid w:val="23916C9F"/>
    <w:rsid w:val="23921D75"/>
    <w:rsid w:val="2395F448"/>
    <w:rsid w:val="23993C8E"/>
    <w:rsid w:val="2399ABB1"/>
    <w:rsid w:val="239BA522"/>
    <w:rsid w:val="239D0E37"/>
    <w:rsid w:val="239D914F"/>
    <w:rsid w:val="23A0D7C0"/>
    <w:rsid w:val="23A3AE44"/>
    <w:rsid w:val="23A48906"/>
    <w:rsid w:val="23A5A38F"/>
    <w:rsid w:val="23A5C069"/>
    <w:rsid w:val="23A7B418"/>
    <w:rsid w:val="23A7ED56"/>
    <w:rsid w:val="23A88C4D"/>
    <w:rsid w:val="23A91571"/>
    <w:rsid w:val="23AA3FA7"/>
    <w:rsid w:val="23AE8FDB"/>
    <w:rsid w:val="23AF2A81"/>
    <w:rsid w:val="23AF5913"/>
    <w:rsid w:val="23B04BB1"/>
    <w:rsid w:val="23B0724D"/>
    <w:rsid w:val="23B10F22"/>
    <w:rsid w:val="23B11E15"/>
    <w:rsid w:val="23B33B8F"/>
    <w:rsid w:val="23B4E7C9"/>
    <w:rsid w:val="23B58CE1"/>
    <w:rsid w:val="23BBAAE4"/>
    <w:rsid w:val="23BCED28"/>
    <w:rsid w:val="23BDAD5C"/>
    <w:rsid w:val="23BF1262"/>
    <w:rsid w:val="23BF2B6B"/>
    <w:rsid w:val="23C0E00B"/>
    <w:rsid w:val="23C0FDE3"/>
    <w:rsid w:val="23C90AAC"/>
    <w:rsid w:val="23CC2772"/>
    <w:rsid w:val="23CCB928"/>
    <w:rsid w:val="23CD9B49"/>
    <w:rsid w:val="23CE9816"/>
    <w:rsid w:val="23D68400"/>
    <w:rsid w:val="23D768B0"/>
    <w:rsid w:val="23DAA78B"/>
    <w:rsid w:val="23DAD96D"/>
    <w:rsid w:val="23DBC96B"/>
    <w:rsid w:val="23E034CD"/>
    <w:rsid w:val="23E079B6"/>
    <w:rsid w:val="23E1A6F9"/>
    <w:rsid w:val="23E1E4BA"/>
    <w:rsid w:val="23E3487C"/>
    <w:rsid w:val="23E4D958"/>
    <w:rsid w:val="23E87774"/>
    <w:rsid w:val="23E9C17E"/>
    <w:rsid w:val="23E9FFCC"/>
    <w:rsid w:val="23EA3565"/>
    <w:rsid w:val="23ED10E7"/>
    <w:rsid w:val="23EDDBB2"/>
    <w:rsid w:val="23F11F85"/>
    <w:rsid w:val="23F333A9"/>
    <w:rsid w:val="23F4BFEA"/>
    <w:rsid w:val="23F62E79"/>
    <w:rsid w:val="23F6FA5D"/>
    <w:rsid w:val="23F7473A"/>
    <w:rsid w:val="23F8234F"/>
    <w:rsid w:val="23FA0E0E"/>
    <w:rsid w:val="23FAD318"/>
    <w:rsid w:val="23FADF79"/>
    <w:rsid w:val="23FB1336"/>
    <w:rsid w:val="23FBA55B"/>
    <w:rsid w:val="24002079"/>
    <w:rsid w:val="2401A179"/>
    <w:rsid w:val="2403753F"/>
    <w:rsid w:val="24055DB7"/>
    <w:rsid w:val="240682FA"/>
    <w:rsid w:val="2407D5E0"/>
    <w:rsid w:val="240EAE42"/>
    <w:rsid w:val="240F293A"/>
    <w:rsid w:val="24105C1B"/>
    <w:rsid w:val="2410A91B"/>
    <w:rsid w:val="241303F8"/>
    <w:rsid w:val="24148AC3"/>
    <w:rsid w:val="24163FEA"/>
    <w:rsid w:val="24175B42"/>
    <w:rsid w:val="24192AED"/>
    <w:rsid w:val="241A2406"/>
    <w:rsid w:val="241CA222"/>
    <w:rsid w:val="241CD9DE"/>
    <w:rsid w:val="242265A7"/>
    <w:rsid w:val="2423174D"/>
    <w:rsid w:val="24246638"/>
    <w:rsid w:val="2429103A"/>
    <w:rsid w:val="2429611E"/>
    <w:rsid w:val="242D528E"/>
    <w:rsid w:val="2433143E"/>
    <w:rsid w:val="24335A9B"/>
    <w:rsid w:val="2433FD54"/>
    <w:rsid w:val="24354D99"/>
    <w:rsid w:val="2438DFCC"/>
    <w:rsid w:val="2439C5DE"/>
    <w:rsid w:val="243B4C8E"/>
    <w:rsid w:val="243CA1A4"/>
    <w:rsid w:val="243FF2E1"/>
    <w:rsid w:val="24432AB2"/>
    <w:rsid w:val="24448E3D"/>
    <w:rsid w:val="24455C9D"/>
    <w:rsid w:val="24478C68"/>
    <w:rsid w:val="24478C70"/>
    <w:rsid w:val="244B2554"/>
    <w:rsid w:val="244BB842"/>
    <w:rsid w:val="244C6657"/>
    <w:rsid w:val="244D5351"/>
    <w:rsid w:val="24504B26"/>
    <w:rsid w:val="2450F610"/>
    <w:rsid w:val="24534AEF"/>
    <w:rsid w:val="245632A5"/>
    <w:rsid w:val="245B3902"/>
    <w:rsid w:val="245CB1AB"/>
    <w:rsid w:val="245FFB8D"/>
    <w:rsid w:val="24603644"/>
    <w:rsid w:val="24613A56"/>
    <w:rsid w:val="24624594"/>
    <w:rsid w:val="2462F84A"/>
    <w:rsid w:val="2465196B"/>
    <w:rsid w:val="24653DBB"/>
    <w:rsid w:val="2466CD71"/>
    <w:rsid w:val="2466E4C8"/>
    <w:rsid w:val="2466E601"/>
    <w:rsid w:val="246A6580"/>
    <w:rsid w:val="246B04B8"/>
    <w:rsid w:val="2472326C"/>
    <w:rsid w:val="247255C4"/>
    <w:rsid w:val="2474FB0E"/>
    <w:rsid w:val="24769122"/>
    <w:rsid w:val="2476EE05"/>
    <w:rsid w:val="24771757"/>
    <w:rsid w:val="247A6FF7"/>
    <w:rsid w:val="247A8AE5"/>
    <w:rsid w:val="247F54FD"/>
    <w:rsid w:val="247F6EA2"/>
    <w:rsid w:val="24868459"/>
    <w:rsid w:val="24880137"/>
    <w:rsid w:val="248D5B04"/>
    <w:rsid w:val="248D996A"/>
    <w:rsid w:val="248DF1E8"/>
    <w:rsid w:val="24920C6B"/>
    <w:rsid w:val="24935A5D"/>
    <w:rsid w:val="24947F11"/>
    <w:rsid w:val="2495AD50"/>
    <w:rsid w:val="24968A26"/>
    <w:rsid w:val="249786DB"/>
    <w:rsid w:val="2499D7F3"/>
    <w:rsid w:val="249D6DC6"/>
    <w:rsid w:val="249FC61A"/>
    <w:rsid w:val="249FEBEF"/>
    <w:rsid w:val="24A1DD4D"/>
    <w:rsid w:val="24A2601B"/>
    <w:rsid w:val="24A37248"/>
    <w:rsid w:val="24A3AA8F"/>
    <w:rsid w:val="24A467CB"/>
    <w:rsid w:val="24A55B56"/>
    <w:rsid w:val="24A6FD3B"/>
    <w:rsid w:val="24A9F65C"/>
    <w:rsid w:val="24AA58B0"/>
    <w:rsid w:val="24ABCBD6"/>
    <w:rsid w:val="24ABD78B"/>
    <w:rsid w:val="24AC8DAE"/>
    <w:rsid w:val="24AEA4F0"/>
    <w:rsid w:val="24B0FEF6"/>
    <w:rsid w:val="24B48E5F"/>
    <w:rsid w:val="24BB243A"/>
    <w:rsid w:val="24BB91E8"/>
    <w:rsid w:val="24BD7E28"/>
    <w:rsid w:val="24BF4CB6"/>
    <w:rsid w:val="24BFCF37"/>
    <w:rsid w:val="24C6BD0D"/>
    <w:rsid w:val="24C6E6A4"/>
    <w:rsid w:val="24C6ED8E"/>
    <w:rsid w:val="24CCC2E0"/>
    <w:rsid w:val="24CCFBC9"/>
    <w:rsid w:val="24CD1677"/>
    <w:rsid w:val="24CE3350"/>
    <w:rsid w:val="24CEE394"/>
    <w:rsid w:val="24CF465B"/>
    <w:rsid w:val="24DC13D9"/>
    <w:rsid w:val="24DD555D"/>
    <w:rsid w:val="24DF0E4F"/>
    <w:rsid w:val="24E031A5"/>
    <w:rsid w:val="24E0BF13"/>
    <w:rsid w:val="24E2EFD4"/>
    <w:rsid w:val="24E3517C"/>
    <w:rsid w:val="24E54FAC"/>
    <w:rsid w:val="24E62F88"/>
    <w:rsid w:val="24EE94B3"/>
    <w:rsid w:val="24EE9FD0"/>
    <w:rsid w:val="24EF16D5"/>
    <w:rsid w:val="24EF8B8A"/>
    <w:rsid w:val="24F31557"/>
    <w:rsid w:val="24F38513"/>
    <w:rsid w:val="24F48660"/>
    <w:rsid w:val="24FAB3ED"/>
    <w:rsid w:val="2504CB56"/>
    <w:rsid w:val="2506196B"/>
    <w:rsid w:val="2508EFBA"/>
    <w:rsid w:val="2508F8F6"/>
    <w:rsid w:val="25090E03"/>
    <w:rsid w:val="250943CA"/>
    <w:rsid w:val="250A9391"/>
    <w:rsid w:val="250AD91C"/>
    <w:rsid w:val="250CCFCD"/>
    <w:rsid w:val="250DD340"/>
    <w:rsid w:val="250F85C6"/>
    <w:rsid w:val="251093D0"/>
    <w:rsid w:val="2512A3ED"/>
    <w:rsid w:val="25154A70"/>
    <w:rsid w:val="251616DC"/>
    <w:rsid w:val="2517A0A7"/>
    <w:rsid w:val="251985AD"/>
    <w:rsid w:val="251CF760"/>
    <w:rsid w:val="252002A1"/>
    <w:rsid w:val="25206E23"/>
    <w:rsid w:val="2520FB23"/>
    <w:rsid w:val="25242F60"/>
    <w:rsid w:val="25259804"/>
    <w:rsid w:val="2526E571"/>
    <w:rsid w:val="2529099D"/>
    <w:rsid w:val="252D5061"/>
    <w:rsid w:val="252D7B9F"/>
    <w:rsid w:val="252D9D0D"/>
    <w:rsid w:val="2537C18F"/>
    <w:rsid w:val="2538DE98"/>
    <w:rsid w:val="253CDCBF"/>
    <w:rsid w:val="253D7437"/>
    <w:rsid w:val="253EE251"/>
    <w:rsid w:val="2540C52D"/>
    <w:rsid w:val="25423F71"/>
    <w:rsid w:val="2543BB20"/>
    <w:rsid w:val="2545F016"/>
    <w:rsid w:val="25479F01"/>
    <w:rsid w:val="2547A7F4"/>
    <w:rsid w:val="25484701"/>
    <w:rsid w:val="25492E59"/>
    <w:rsid w:val="254B8F61"/>
    <w:rsid w:val="254D2450"/>
    <w:rsid w:val="254DF0AF"/>
    <w:rsid w:val="254EF018"/>
    <w:rsid w:val="2553C3BC"/>
    <w:rsid w:val="255A37A6"/>
    <w:rsid w:val="255A7E9C"/>
    <w:rsid w:val="255AFBCC"/>
    <w:rsid w:val="255EF5C2"/>
    <w:rsid w:val="25605DCA"/>
    <w:rsid w:val="25624382"/>
    <w:rsid w:val="2563FDC8"/>
    <w:rsid w:val="2564F2F4"/>
    <w:rsid w:val="2566F8E0"/>
    <w:rsid w:val="25689FA5"/>
    <w:rsid w:val="25691BB8"/>
    <w:rsid w:val="256BC7FB"/>
    <w:rsid w:val="257190C4"/>
    <w:rsid w:val="2574823E"/>
    <w:rsid w:val="2575C505"/>
    <w:rsid w:val="257843BB"/>
    <w:rsid w:val="257BAFF3"/>
    <w:rsid w:val="257BFDA7"/>
    <w:rsid w:val="257E8932"/>
    <w:rsid w:val="257EBF48"/>
    <w:rsid w:val="257EF253"/>
    <w:rsid w:val="2581CC6F"/>
    <w:rsid w:val="2583B0A8"/>
    <w:rsid w:val="25851543"/>
    <w:rsid w:val="25869886"/>
    <w:rsid w:val="25888534"/>
    <w:rsid w:val="258E8F84"/>
    <w:rsid w:val="258F4E0B"/>
    <w:rsid w:val="2592401F"/>
    <w:rsid w:val="259538B6"/>
    <w:rsid w:val="2597735B"/>
    <w:rsid w:val="259AD9AE"/>
    <w:rsid w:val="259D99EB"/>
    <w:rsid w:val="259F8CED"/>
    <w:rsid w:val="25AA94CB"/>
    <w:rsid w:val="25B01805"/>
    <w:rsid w:val="25B16543"/>
    <w:rsid w:val="25B34A4D"/>
    <w:rsid w:val="25B34B3B"/>
    <w:rsid w:val="25B4FB4E"/>
    <w:rsid w:val="25B68539"/>
    <w:rsid w:val="25B80591"/>
    <w:rsid w:val="25B8AA3F"/>
    <w:rsid w:val="25BBA008"/>
    <w:rsid w:val="25BDFB08"/>
    <w:rsid w:val="25C1A6FA"/>
    <w:rsid w:val="25C85409"/>
    <w:rsid w:val="25C9847C"/>
    <w:rsid w:val="25CBB93D"/>
    <w:rsid w:val="25CDD20D"/>
    <w:rsid w:val="25CF66F5"/>
    <w:rsid w:val="25CFA583"/>
    <w:rsid w:val="25D09BD4"/>
    <w:rsid w:val="25D0AD39"/>
    <w:rsid w:val="25D37008"/>
    <w:rsid w:val="25D4D229"/>
    <w:rsid w:val="25D7E84D"/>
    <w:rsid w:val="25D83312"/>
    <w:rsid w:val="25D90984"/>
    <w:rsid w:val="25DD0820"/>
    <w:rsid w:val="25DE31A5"/>
    <w:rsid w:val="25E33378"/>
    <w:rsid w:val="25E36E72"/>
    <w:rsid w:val="25E3A730"/>
    <w:rsid w:val="25E469CB"/>
    <w:rsid w:val="25E57673"/>
    <w:rsid w:val="25E7240E"/>
    <w:rsid w:val="25EB8BFF"/>
    <w:rsid w:val="25EC66F6"/>
    <w:rsid w:val="25ECA1A8"/>
    <w:rsid w:val="25EFB562"/>
    <w:rsid w:val="25F0268C"/>
    <w:rsid w:val="25F25928"/>
    <w:rsid w:val="25F324F1"/>
    <w:rsid w:val="25F60DA4"/>
    <w:rsid w:val="25F6B316"/>
    <w:rsid w:val="25F70655"/>
    <w:rsid w:val="25FE7DEA"/>
    <w:rsid w:val="2600E492"/>
    <w:rsid w:val="26019CCE"/>
    <w:rsid w:val="2602F48D"/>
    <w:rsid w:val="26040CB6"/>
    <w:rsid w:val="26049D3E"/>
    <w:rsid w:val="2604D22A"/>
    <w:rsid w:val="26093197"/>
    <w:rsid w:val="26093B62"/>
    <w:rsid w:val="26099899"/>
    <w:rsid w:val="260B66AD"/>
    <w:rsid w:val="260DCD36"/>
    <w:rsid w:val="260E3336"/>
    <w:rsid w:val="2611D5DE"/>
    <w:rsid w:val="2612A7B7"/>
    <w:rsid w:val="2613B7A4"/>
    <w:rsid w:val="2616BC0F"/>
    <w:rsid w:val="2619AC78"/>
    <w:rsid w:val="26236B5F"/>
    <w:rsid w:val="26236BB6"/>
    <w:rsid w:val="262457A6"/>
    <w:rsid w:val="262458AC"/>
    <w:rsid w:val="262773B3"/>
    <w:rsid w:val="262949A4"/>
    <w:rsid w:val="262969CB"/>
    <w:rsid w:val="262B4CEF"/>
    <w:rsid w:val="262CAFB7"/>
    <w:rsid w:val="262CCA99"/>
    <w:rsid w:val="262DBFE9"/>
    <w:rsid w:val="262DF8AF"/>
    <w:rsid w:val="262ED1AB"/>
    <w:rsid w:val="26318937"/>
    <w:rsid w:val="26327131"/>
    <w:rsid w:val="2632CC26"/>
    <w:rsid w:val="26333A7D"/>
    <w:rsid w:val="263603CB"/>
    <w:rsid w:val="263A0B79"/>
    <w:rsid w:val="263D5A32"/>
    <w:rsid w:val="263D7F16"/>
    <w:rsid w:val="264096AA"/>
    <w:rsid w:val="2640A1B3"/>
    <w:rsid w:val="2640C128"/>
    <w:rsid w:val="2640F764"/>
    <w:rsid w:val="2642FF7E"/>
    <w:rsid w:val="26450635"/>
    <w:rsid w:val="26452853"/>
    <w:rsid w:val="26478FEC"/>
    <w:rsid w:val="2647A7EC"/>
    <w:rsid w:val="2648323E"/>
    <w:rsid w:val="26485E0F"/>
    <w:rsid w:val="2648C25E"/>
    <w:rsid w:val="264B2D27"/>
    <w:rsid w:val="264FF34B"/>
    <w:rsid w:val="2651A7B8"/>
    <w:rsid w:val="2651D078"/>
    <w:rsid w:val="26528880"/>
    <w:rsid w:val="2656B834"/>
    <w:rsid w:val="2656BE98"/>
    <w:rsid w:val="265A2839"/>
    <w:rsid w:val="265B7A7E"/>
    <w:rsid w:val="265CDF72"/>
    <w:rsid w:val="265D764D"/>
    <w:rsid w:val="265DC6D5"/>
    <w:rsid w:val="26655B0E"/>
    <w:rsid w:val="266A48DF"/>
    <w:rsid w:val="266C792F"/>
    <w:rsid w:val="266C8193"/>
    <w:rsid w:val="266DDAAA"/>
    <w:rsid w:val="266E19A3"/>
    <w:rsid w:val="2671B770"/>
    <w:rsid w:val="26751178"/>
    <w:rsid w:val="267544A4"/>
    <w:rsid w:val="26771A52"/>
    <w:rsid w:val="267A9D59"/>
    <w:rsid w:val="26826E4E"/>
    <w:rsid w:val="2685BAF1"/>
    <w:rsid w:val="268B6824"/>
    <w:rsid w:val="268B7B35"/>
    <w:rsid w:val="268B8960"/>
    <w:rsid w:val="268CC851"/>
    <w:rsid w:val="268D949B"/>
    <w:rsid w:val="268FA580"/>
    <w:rsid w:val="26938849"/>
    <w:rsid w:val="26947838"/>
    <w:rsid w:val="26947D65"/>
    <w:rsid w:val="26948A13"/>
    <w:rsid w:val="2697D6C1"/>
    <w:rsid w:val="26992C00"/>
    <w:rsid w:val="26993885"/>
    <w:rsid w:val="2699FAED"/>
    <w:rsid w:val="269C491E"/>
    <w:rsid w:val="269D1D78"/>
    <w:rsid w:val="26A01D95"/>
    <w:rsid w:val="26A05977"/>
    <w:rsid w:val="26A0A615"/>
    <w:rsid w:val="26A22301"/>
    <w:rsid w:val="26A446BF"/>
    <w:rsid w:val="26A4A5DA"/>
    <w:rsid w:val="26A6184E"/>
    <w:rsid w:val="26AD1C39"/>
    <w:rsid w:val="26AEE38A"/>
    <w:rsid w:val="26B08923"/>
    <w:rsid w:val="26B2A28B"/>
    <w:rsid w:val="26B315E4"/>
    <w:rsid w:val="26B32818"/>
    <w:rsid w:val="26B6B866"/>
    <w:rsid w:val="26B965C7"/>
    <w:rsid w:val="26BA609E"/>
    <w:rsid w:val="26BA63D9"/>
    <w:rsid w:val="26BA8F56"/>
    <w:rsid w:val="26BBD6F0"/>
    <w:rsid w:val="26BBE0C1"/>
    <w:rsid w:val="26BC6034"/>
    <w:rsid w:val="26BD1A8C"/>
    <w:rsid w:val="26C4EAE4"/>
    <w:rsid w:val="26C56382"/>
    <w:rsid w:val="26C7BFCB"/>
    <w:rsid w:val="26C81555"/>
    <w:rsid w:val="26CA1ECE"/>
    <w:rsid w:val="26CBD453"/>
    <w:rsid w:val="26CFEEF0"/>
    <w:rsid w:val="26D49084"/>
    <w:rsid w:val="26D66B31"/>
    <w:rsid w:val="26D92572"/>
    <w:rsid w:val="26DA89CE"/>
    <w:rsid w:val="26DB318D"/>
    <w:rsid w:val="26DD492D"/>
    <w:rsid w:val="26DF3AD7"/>
    <w:rsid w:val="26E0ADD9"/>
    <w:rsid w:val="26E3C4E6"/>
    <w:rsid w:val="26E45EFF"/>
    <w:rsid w:val="26E6D3BE"/>
    <w:rsid w:val="26E773A1"/>
    <w:rsid w:val="26E79848"/>
    <w:rsid w:val="26E8AC35"/>
    <w:rsid w:val="26E979C2"/>
    <w:rsid w:val="26EA0CC3"/>
    <w:rsid w:val="26EC1786"/>
    <w:rsid w:val="26ECD11D"/>
    <w:rsid w:val="26F00DF6"/>
    <w:rsid w:val="26F079B4"/>
    <w:rsid w:val="26F0919E"/>
    <w:rsid w:val="26FA0045"/>
    <w:rsid w:val="2700C2D5"/>
    <w:rsid w:val="2701BF28"/>
    <w:rsid w:val="27060C4A"/>
    <w:rsid w:val="270A50AA"/>
    <w:rsid w:val="270ED978"/>
    <w:rsid w:val="27102F11"/>
    <w:rsid w:val="2713489F"/>
    <w:rsid w:val="27149220"/>
    <w:rsid w:val="27163B59"/>
    <w:rsid w:val="271B6A90"/>
    <w:rsid w:val="271E995A"/>
    <w:rsid w:val="271F8761"/>
    <w:rsid w:val="271FA7A2"/>
    <w:rsid w:val="272385AA"/>
    <w:rsid w:val="27239D45"/>
    <w:rsid w:val="2724E22E"/>
    <w:rsid w:val="2725AB96"/>
    <w:rsid w:val="27276B1D"/>
    <w:rsid w:val="2727D37D"/>
    <w:rsid w:val="2728FD6E"/>
    <w:rsid w:val="272C8CF0"/>
    <w:rsid w:val="272D9BDB"/>
    <w:rsid w:val="272E29FF"/>
    <w:rsid w:val="272EBB20"/>
    <w:rsid w:val="2731CEBC"/>
    <w:rsid w:val="27325E7B"/>
    <w:rsid w:val="2734AB8F"/>
    <w:rsid w:val="2735914A"/>
    <w:rsid w:val="273623B2"/>
    <w:rsid w:val="2736AC72"/>
    <w:rsid w:val="2736B7A9"/>
    <w:rsid w:val="273A2622"/>
    <w:rsid w:val="273C7CA6"/>
    <w:rsid w:val="273D9AC3"/>
    <w:rsid w:val="2745BDCA"/>
    <w:rsid w:val="2748EC34"/>
    <w:rsid w:val="274A1831"/>
    <w:rsid w:val="274C8AD3"/>
    <w:rsid w:val="27511354"/>
    <w:rsid w:val="27530BC6"/>
    <w:rsid w:val="275479F5"/>
    <w:rsid w:val="2754B94B"/>
    <w:rsid w:val="27555871"/>
    <w:rsid w:val="275B8915"/>
    <w:rsid w:val="275DB4CF"/>
    <w:rsid w:val="275E59AD"/>
    <w:rsid w:val="275EB9B2"/>
    <w:rsid w:val="2760182D"/>
    <w:rsid w:val="27610B24"/>
    <w:rsid w:val="27653029"/>
    <w:rsid w:val="2765F9E1"/>
    <w:rsid w:val="2767899E"/>
    <w:rsid w:val="2768019A"/>
    <w:rsid w:val="27691B3D"/>
    <w:rsid w:val="276A0BB0"/>
    <w:rsid w:val="276A4A62"/>
    <w:rsid w:val="276CEF1F"/>
    <w:rsid w:val="276E75B3"/>
    <w:rsid w:val="276F3329"/>
    <w:rsid w:val="2770C534"/>
    <w:rsid w:val="27711226"/>
    <w:rsid w:val="27718BE8"/>
    <w:rsid w:val="27722D8B"/>
    <w:rsid w:val="27726DEC"/>
    <w:rsid w:val="2773681A"/>
    <w:rsid w:val="277C7C73"/>
    <w:rsid w:val="277D3693"/>
    <w:rsid w:val="277E1C10"/>
    <w:rsid w:val="2780FC5D"/>
    <w:rsid w:val="27863FAA"/>
    <w:rsid w:val="278753B1"/>
    <w:rsid w:val="2787C704"/>
    <w:rsid w:val="27886190"/>
    <w:rsid w:val="2788A382"/>
    <w:rsid w:val="278B5F82"/>
    <w:rsid w:val="278EA4C2"/>
    <w:rsid w:val="278EDDEA"/>
    <w:rsid w:val="278F314B"/>
    <w:rsid w:val="2791B8D2"/>
    <w:rsid w:val="279322F9"/>
    <w:rsid w:val="2794DABF"/>
    <w:rsid w:val="279866A2"/>
    <w:rsid w:val="279898C7"/>
    <w:rsid w:val="279A04B0"/>
    <w:rsid w:val="279ACC3A"/>
    <w:rsid w:val="279B3A91"/>
    <w:rsid w:val="279B3F4B"/>
    <w:rsid w:val="279B5C06"/>
    <w:rsid w:val="279E9ADC"/>
    <w:rsid w:val="27A0707E"/>
    <w:rsid w:val="27A36270"/>
    <w:rsid w:val="27A47446"/>
    <w:rsid w:val="27A7E570"/>
    <w:rsid w:val="27A88454"/>
    <w:rsid w:val="27A9BA02"/>
    <w:rsid w:val="27AA8F80"/>
    <w:rsid w:val="27AC0DE2"/>
    <w:rsid w:val="27AC2172"/>
    <w:rsid w:val="27B01210"/>
    <w:rsid w:val="27B1B93F"/>
    <w:rsid w:val="27B347B6"/>
    <w:rsid w:val="27B59FC4"/>
    <w:rsid w:val="27B62599"/>
    <w:rsid w:val="27B7BE7C"/>
    <w:rsid w:val="27B825D5"/>
    <w:rsid w:val="27BC0A74"/>
    <w:rsid w:val="27BD3E0B"/>
    <w:rsid w:val="27C00C7A"/>
    <w:rsid w:val="27C3E4CB"/>
    <w:rsid w:val="27C53A2C"/>
    <w:rsid w:val="27C80ACD"/>
    <w:rsid w:val="27C8FF20"/>
    <w:rsid w:val="27CAC61C"/>
    <w:rsid w:val="27CC78F1"/>
    <w:rsid w:val="27CCD598"/>
    <w:rsid w:val="27CFA05D"/>
    <w:rsid w:val="27D186DA"/>
    <w:rsid w:val="27D340B0"/>
    <w:rsid w:val="27DBC867"/>
    <w:rsid w:val="27DC9189"/>
    <w:rsid w:val="27DFC2B0"/>
    <w:rsid w:val="27DFF7BD"/>
    <w:rsid w:val="27E0795B"/>
    <w:rsid w:val="27E43C7D"/>
    <w:rsid w:val="27E4C2C0"/>
    <w:rsid w:val="27E6E9E5"/>
    <w:rsid w:val="27EA916C"/>
    <w:rsid w:val="27EB4715"/>
    <w:rsid w:val="27F2DD42"/>
    <w:rsid w:val="27F54624"/>
    <w:rsid w:val="27F628D4"/>
    <w:rsid w:val="27FD53BC"/>
    <w:rsid w:val="27FF0224"/>
    <w:rsid w:val="27FF79A0"/>
    <w:rsid w:val="27FFB618"/>
    <w:rsid w:val="280059E7"/>
    <w:rsid w:val="28027AC9"/>
    <w:rsid w:val="2802DBEC"/>
    <w:rsid w:val="2805C7A5"/>
    <w:rsid w:val="280858CB"/>
    <w:rsid w:val="280A8A16"/>
    <w:rsid w:val="280AC3DB"/>
    <w:rsid w:val="280B7332"/>
    <w:rsid w:val="280C46BD"/>
    <w:rsid w:val="280C4D9F"/>
    <w:rsid w:val="280CDE38"/>
    <w:rsid w:val="280CFD9D"/>
    <w:rsid w:val="280F4C47"/>
    <w:rsid w:val="28114DAB"/>
    <w:rsid w:val="28124AFC"/>
    <w:rsid w:val="28147285"/>
    <w:rsid w:val="281756F1"/>
    <w:rsid w:val="28176DAC"/>
    <w:rsid w:val="281940BF"/>
    <w:rsid w:val="281AC840"/>
    <w:rsid w:val="28214624"/>
    <w:rsid w:val="282353B7"/>
    <w:rsid w:val="282477E8"/>
    <w:rsid w:val="28251E5A"/>
    <w:rsid w:val="282601C1"/>
    <w:rsid w:val="2828C047"/>
    <w:rsid w:val="2828D1CA"/>
    <w:rsid w:val="2828FD2F"/>
    <w:rsid w:val="2829F766"/>
    <w:rsid w:val="282AA76A"/>
    <w:rsid w:val="282B0AF3"/>
    <w:rsid w:val="282DF8F1"/>
    <w:rsid w:val="283011D7"/>
    <w:rsid w:val="283101BB"/>
    <w:rsid w:val="2832460B"/>
    <w:rsid w:val="28327B5D"/>
    <w:rsid w:val="28350DA5"/>
    <w:rsid w:val="2837F67D"/>
    <w:rsid w:val="283903BE"/>
    <w:rsid w:val="2839AF71"/>
    <w:rsid w:val="283ADB14"/>
    <w:rsid w:val="283B51AE"/>
    <w:rsid w:val="283B621C"/>
    <w:rsid w:val="283D7E58"/>
    <w:rsid w:val="28408A0A"/>
    <w:rsid w:val="284205B4"/>
    <w:rsid w:val="28450F0E"/>
    <w:rsid w:val="284826F5"/>
    <w:rsid w:val="284F482E"/>
    <w:rsid w:val="284FDD1B"/>
    <w:rsid w:val="285581F9"/>
    <w:rsid w:val="2856282A"/>
    <w:rsid w:val="2856AB0C"/>
    <w:rsid w:val="285D6D6B"/>
    <w:rsid w:val="285DE198"/>
    <w:rsid w:val="28623697"/>
    <w:rsid w:val="28625813"/>
    <w:rsid w:val="28635818"/>
    <w:rsid w:val="28649F77"/>
    <w:rsid w:val="2864ED62"/>
    <w:rsid w:val="286566D8"/>
    <w:rsid w:val="2865BC69"/>
    <w:rsid w:val="2868C2E5"/>
    <w:rsid w:val="2869DF2B"/>
    <w:rsid w:val="2869FAD4"/>
    <w:rsid w:val="286A0D2C"/>
    <w:rsid w:val="286AA7A8"/>
    <w:rsid w:val="286B2EB3"/>
    <w:rsid w:val="286B8200"/>
    <w:rsid w:val="286F9D6A"/>
    <w:rsid w:val="28709DD3"/>
    <w:rsid w:val="2870E666"/>
    <w:rsid w:val="28722275"/>
    <w:rsid w:val="28748750"/>
    <w:rsid w:val="287590C9"/>
    <w:rsid w:val="2875BDCF"/>
    <w:rsid w:val="287886ED"/>
    <w:rsid w:val="287A1FFC"/>
    <w:rsid w:val="287AE25C"/>
    <w:rsid w:val="287D854A"/>
    <w:rsid w:val="287F2E31"/>
    <w:rsid w:val="287F48B6"/>
    <w:rsid w:val="288109BF"/>
    <w:rsid w:val="28829E0C"/>
    <w:rsid w:val="28834F7B"/>
    <w:rsid w:val="2883B44C"/>
    <w:rsid w:val="28856CC6"/>
    <w:rsid w:val="2885BBC5"/>
    <w:rsid w:val="28876BBB"/>
    <w:rsid w:val="28883340"/>
    <w:rsid w:val="2888AD12"/>
    <w:rsid w:val="288C08DA"/>
    <w:rsid w:val="288C362E"/>
    <w:rsid w:val="288C6EED"/>
    <w:rsid w:val="288E5C19"/>
    <w:rsid w:val="288F81DA"/>
    <w:rsid w:val="28907B6F"/>
    <w:rsid w:val="2893190B"/>
    <w:rsid w:val="289A90EA"/>
    <w:rsid w:val="289BA965"/>
    <w:rsid w:val="289CA11E"/>
    <w:rsid w:val="289ED85A"/>
    <w:rsid w:val="289F99A2"/>
    <w:rsid w:val="28A07838"/>
    <w:rsid w:val="28A30AA5"/>
    <w:rsid w:val="28A7C2D3"/>
    <w:rsid w:val="28A875EA"/>
    <w:rsid w:val="28AD9ACD"/>
    <w:rsid w:val="28AE0BAD"/>
    <w:rsid w:val="28AF087A"/>
    <w:rsid w:val="28B169AD"/>
    <w:rsid w:val="28B54DCC"/>
    <w:rsid w:val="28B5F910"/>
    <w:rsid w:val="28B75BEF"/>
    <w:rsid w:val="28B78024"/>
    <w:rsid w:val="28B981CC"/>
    <w:rsid w:val="28BD14AE"/>
    <w:rsid w:val="28BFBDD2"/>
    <w:rsid w:val="28C0FC5A"/>
    <w:rsid w:val="28C18A3F"/>
    <w:rsid w:val="28C28431"/>
    <w:rsid w:val="28C5A65D"/>
    <w:rsid w:val="28C94888"/>
    <w:rsid w:val="28CCA7F1"/>
    <w:rsid w:val="28D53932"/>
    <w:rsid w:val="28D5EF27"/>
    <w:rsid w:val="28D7ADAC"/>
    <w:rsid w:val="28DD9437"/>
    <w:rsid w:val="28DDEB35"/>
    <w:rsid w:val="28DEAAD5"/>
    <w:rsid w:val="28DF9BA5"/>
    <w:rsid w:val="28DFC3E4"/>
    <w:rsid w:val="28DFDDE5"/>
    <w:rsid w:val="28E11005"/>
    <w:rsid w:val="28E165F7"/>
    <w:rsid w:val="28E4252E"/>
    <w:rsid w:val="28E5C5AD"/>
    <w:rsid w:val="28E85A13"/>
    <w:rsid w:val="28E918D7"/>
    <w:rsid w:val="28E95F91"/>
    <w:rsid w:val="28E9A54C"/>
    <w:rsid w:val="28ED8126"/>
    <w:rsid w:val="28EE4E3C"/>
    <w:rsid w:val="28EF423A"/>
    <w:rsid w:val="28EFCB80"/>
    <w:rsid w:val="28F1B012"/>
    <w:rsid w:val="28F3B79A"/>
    <w:rsid w:val="28F4DEC1"/>
    <w:rsid w:val="28F66944"/>
    <w:rsid w:val="28F8266F"/>
    <w:rsid w:val="28FA6B41"/>
    <w:rsid w:val="28FBBC6E"/>
    <w:rsid w:val="28FD2F41"/>
    <w:rsid w:val="28FE9420"/>
    <w:rsid w:val="29007F7A"/>
    <w:rsid w:val="2905D307"/>
    <w:rsid w:val="2905DEDA"/>
    <w:rsid w:val="2906D0F1"/>
    <w:rsid w:val="2908D59C"/>
    <w:rsid w:val="290A5D80"/>
    <w:rsid w:val="290D6C90"/>
    <w:rsid w:val="290F0A09"/>
    <w:rsid w:val="29102A57"/>
    <w:rsid w:val="2913152C"/>
    <w:rsid w:val="29173BB2"/>
    <w:rsid w:val="291BD55C"/>
    <w:rsid w:val="291D0C38"/>
    <w:rsid w:val="291E871E"/>
    <w:rsid w:val="29230CDB"/>
    <w:rsid w:val="29275A2C"/>
    <w:rsid w:val="2928B7CC"/>
    <w:rsid w:val="2929FE9F"/>
    <w:rsid w:val="292EB15E"/>
    <w:rsid w:val="29344796"/>
    <w:rsid w:val="293540C9"/>
    <w:rsid w:val="293CBEE0"/>
    <w:rsid w:val="293E27D0"/>
    <w:rsid w:val="293E34FA"/>
    <w:rsid w:val="293F52B2"/>
    <w:rsid w:val="293FDDAC"/>
    <w:rsid w:val="29427855"/>
    <w:rsid w:val="29427D1F"/>
    <w:rsid w:val="2942DCAF"/>
    <w:rsid w:val="2947EE77"/>
    <w:rsid w:val="294A9127"/>
    <w:rsid w:val="294CB75C"/>
    <w:rsid w:val="294D999F"/>
    <w:rsid w:val="294F88A8"/>
    <w:rsid w:val="29507F70"/>
    <w:rsid w:val="295170C8"/>
    <w:rsid w:val="295268A2"/>
    <w:rsid w:val="2953177F"/>
    <w:rsid w:val="29548162"/>
    <w:rsid w:val="2954DC93"/>
    <w:rsid w:val="29558E9B"/>
    <w:rsid w:val="29561DFF"/>
    <w:rsid w:val="2956F195"/>
    <w:rsid w:val="29579EB8"/>
    <w:rsid w:val="2958A936"/>
    <w:rsid w:val="295C83C0"/>
    <w:rsid w:val="295CAC4E"/>
    <w:rsid w:val="295E19BF"/>
    <w:rsid w:val="296133D9"/>
    <w:rsid w:val="29625F3F"/>
    <w:rsid w:val="2964FC2A"/>
    <w:rsid w:val="29665566"/>
    <w:rsid w:val="2967F034"/>
    <w:rsid w:val="2969CE2A"/>
    <w:rsid w:val="296A40E2"/>
    <w:rsid w:val="296AAA0D"/>
    <w:rsid w:val="296C5FD7"/>
    <w:rsid w:val="296D38BE"/>
    <w:rsid w:val="296F5D71"/>
    <w:rsid w:val="297095C6"/>
    <w:rsid w:val="2971DB7E"/>
    <w:rsid w:val="29746774"/>
    <w:rsid w:val="29770C29"/>
    <w:rsid w:val="29776C53"/>
    <w:rsid w:val="2978376C"/>
    <w:rsid w:val="297861EA"/>
    <w:rsid w:val="29797A4C"/>
    <w:rsid w:val="297B490C"/>
    <w:rsid w:val="297CF2B0"/>
    <w:rsid w:val="297D373E"/>
    <w:rsid w:val="297D5073"/>
    <w:rsid w:val="297EC917"/>
    <w:rsid w:val="29806E15"/>
    <w:rsid w:val="29813426"/>
    <w:rsid w:val="29822359"/>
    <w:rsid w:val="2982AFA7"/>
    <w:rsid w:val="2983F752"/>
    <w:rsid w:val="29853625"/>
    <w:rsid w:val="298574DE"/>
    <w:rsid w:val="29894938"/>
    <w:rsid w:val="2989E7B5"/>
    <w:rsid w:val="298B2E3A"/>
    <w:rsid w:val="298B325E"/>
    <w:rsid w:val="298B9A9D"/>
    <w:rsid w:val="298E0900"/>
    <w:rsid w:val="29907C2E"/>
    <w:rsid w:val="2991BB1A"/>
    <w:rsid w:val="2993A2FE"/>
    <w:rsid w:val="2993BDDA"/>
    <w:rsid w:val="2993C865"/>
    <w:rsid w:val="29950A6B"/>
    <w:rsid w:val="29954FF9"/>
    <w:rsid w:val="2995FF59"/>
    <w:rsid w:val="29968D20"/>
    <w:rsid w:val="299798F3"/>
    <w:rsid w:val="29979F9E"/>
    <w:rsid w:val="29992B39"/>
    <w:rsid w:val="299DC50C"/>
    <w:rsid w:val="299E4B93"/>
    <w:rsid w:val="299E956F"/>
    <w:rsid w:val="29A01540"/>
    <w:rsid w:val="29A4B2CA"/>
    <w:rsid w:val="29A50C87"/>
    <w:rsid w:val="29A5A11F"/>
    <w:rsid w:val="29A6ACA6"/>
    <w:rsid w:val="29A70CB0"/>
    <w:rsid w:val="29A76384"/>
    <w:rsid w:val="29A7AA3C"/>
    <w:rsid w:val="29AA2166"/>
    <w:rsid w:val="29AB6598"/>
    <w:rsid w:val="29ABD762"/>
    <w:rsid w:val="29AF4514"/>
    <w:rsid w:val="29B213E1"/>
    <w:rsid w:val="29B428A0"/>
    <w:rsid w:val="29B63046"/>
    <w:rsid w:val="29B6F75B"/>
    <w:rsid w:val="29B885CB"/>
    <w:rsid w:val="29BAAAA9"/>
    <w:rsid w:val="29BB014C"/>
    <w:rsid w:val="29BBD223"/>
    <w:rsid w:val="29BC38EF"/>
    <w:rsid w:val="29BCE159"/>
    <w:rsid w:val="29BD0103"/>
    <w:rsid w:val="29BFF801"/>
    <w:rsid w:val="29C1A9A4"/>
    <w:rsid w:val="29C39734"/>
    <w:rsid w:val="29C47C00"/>
    <w:rsid w:val="29C6AFBB"/>
    <w:rsid w:val="29CC66C7"/>
    <w:rsid w:val="29CDA4DF"/>
    <w:rsid w:val="29CE3114"/>
    <w:rsid w:val="29D1D93D"/>
    <w:rsid w:val="29D25B98"/>
    <w:rsid w:val="29D34484"/>
    <w:rsid w:val="29D45251"/>
    <w:rsid w:val="29D9C160"/>
    <w:rsid w:val="29DA6367"/>
    <w:rsid w:val="29DAB885"/>
    <w:rsid w:val="29DBFF8E"/>
    <w:rsid w:val="29DDC4D3"/>
    <w:rsid w:val="29E05C3C"/>
    <w:rsid w:val="29E0A4FA"/>
    <w:rsid w:val="29E129CB"/>
    <w:rsid w:val="29E35F79"/>
    <w:rsid w:val="29E3C360"/>
    <w:rsid w:val="29E57B52"/>
    <w:rsid w:val="29E714B8"/>
    <w:rsid w:val="29E76751"/>
    <w:rsid w:val="29E7C87D"/>
    <w:rsid w:val="29E9B78C"/>
    <w:rsid w:val="29EB43E2"/>
    <w:rsid w:val="29EDCE1C"/>
    <w:rsid w:val="29EDF008"/>
    <w:rsid w:val="29EDF13D"/>
    <w:rsid w:val="29EFFF4C"/>
    <w:rsid w:val="29F010C7"/>
    <w:rsid w:val="29F058AF"/>
    <w:rsid w:val="29F1B25E"/>
    <w:rsid w:val="29F1CC81"/>
    <w:rsid w:val="29F3907B"/>
    <w:rsid w:val="29F3D6E7"/>
    <w:rsid w:val="29F4DC60"/>
    <w:rsid w:val="29F71983"/>
    <w:rsid w:val="29F7306C"/>
    <w:rsid w:val="29F86725"/>
    <w:rsid w:val="29F96C9E"/>
    <w:rsid w:val="29FAD124"/>
    <w:rsid w:val="29FCC273"/>
    <w:rsid w:val="29FFAFBC"/>
    <w:rsid w:val="2A00D654"/>
    <w:rsid w:val="2A01C967"/>
    <w:rsid w:val="2A026D0D"/>
    <w:rsid w:val="2A036F6D"/>
    <w:rsid w:val="2A038C93"/>
    <w:rsid w:val="2A049881"/>
    <w:rsid w:val="2A0B02C2"/>
    <w:rsid w:val="2A0C1FDD"/>
    <w:rsid w:val="2A0D751C"/>
    <w:rsid w:val="2A0E043B"/>
    <w:rsid w:val="2A0F1DC1"/>
    <w:rsid w:val="2A10D304"/>
    <w:rsid w:val="2A1427B0"/>
    <w:rsid w:val="2A149E1D"/>
    <w:rsid w:val="2A192AC4"/>
    <w:rsid w:val="2A210760"/>
    <w:rsid w:val="2A24F018"/>
    <w:rsid w:val="2A258A46"/>
    <w:rsid w:val="2A26B122"/>
    <w:rsid w:val="2A26C5D7"/>
    <w:rsid w:val="2A29DC2B"/>
    <w:rsid w:val="2A29E1B8"/>
    <w:rsid w:val="2A2A61B8"/>
    <w:rsid w:val="2A2B0E05"/>
    <w:rsid w:val="2A2B1E84"/>
    <w:rsid w:val="2A2BB631"/>
    <w:rsid w:val="2A2BFB1C"/>
    <w:rsid w:val="2A2E8F01"/>
    <w:rsid w:val="2A2F26B9"/>
    <w:rsid w:val="2A2FD712"/>
    <w:rsid w:val="2A310024"/>
    <w:rsid w:val="2A3583A3"/>
    <w:rsid w:val="2A36192A"/>
    <w:rsid w:val="2A3850A5"/>
    <w:rsid w:val="2A389CCC"/>
    <w:rsid w:val="2A38DB7C"/>
    <w:rsid w:val="2A3C1D1B"/>
    <w:rsid w:val="2A3C2094"/>
    <w:rsid w:val="2A3D5E8C"/>
    <w:rsid w:val="2A3F0FB9"/>
    <w:rsid w:val="2A40EC65"/>
    <w:rsid w:val="2A42EBA6"/>
    <w:rsid w:val="2A453CD8"/>
    <w:rsid w:val="2A4651F0"/>
    <w:rsid w:val="2A479EEE"/>
    <w:rsid w:val="2A485AD4"/>
    <w:rsid w:val="2A4A65C0"/>
    <w:rsid w:val="2A4F67A1"/>
    <w:rsid w:val="2A500F7F"/>
    <w:rsid w:val="2A549023"/>
    <w:rsid w:val="2A54C54F"/>
    <w:rsid w:val="2A558832"/>
    <w:rsid w:val="2A5A7ABF"/>
    <w:rsid w:val="2A5A8D5D"/>
    <w:rsid w:val="2A5ABFB2"/>
    <w:rsid w:val="2A5B78ED"/>
    <w:rsid w:val="2A5BD319"/>
    <w:rsid w:val="2A5D3311"/>
    <w:rsid w:val="2A5FDBF0"/>
    <w:rsid w:val="2A672B21"/>
    <w:rsid w:val="2A68297B"/>
    <w:rsid w:val="2A75CD8F"/>
    <w:rsid w:val="2A77E2F5"/>
    <w:rsid w:val="2A78282E"/>
    <w:rsid w:val="2A786170"/>
    <w:rsid w:val="2A7A654E"/>
    <w:rsid w:val="2A7D526A"/>
    <w:rsid w:val="2A7F0F65"/>
    <w:rsid w:val="2A8139EF"/>
    <w:rsid w:val="2A85C9FE"/>
    <w:rsid w:val="2A8814F4"/>
    <w:rsid w:val="2A8A41D2"/>
    <w:rsid w:val="2A8D20B7"/>
    <w:rsid w:val="2A8D990A"/>
    <w:rsid w:val="2A8DCF17"/>
    <w:rsid w:val="2A8E4C91"/>
    <w:rsid w:val="2A91C273"/>
    <w:rsid w:val="2A92E3F3"/>
    <w:rsid w:val="2A94BAC0"/>
    <w:rsid w:val="2A954730"/>
    <w:rsid w:val="2A96442F"/>
    <w:rsid w:val="2A972604"/>
    <w:rsid w:val="2A973B09"/>
    <w:rsid w:val="2A98CD43"/>
    <w:rsid w:val="2A9A40F3"/>
    <w:rsid w:val="2A9F34E5"/>
    <w:rsid w:val="2A9FAE1A"/>
    <w:rsid w:val="2AA071AF"/>
    <w:rsid w:val="2AA304AA"/>
    <w:rsid w:val="2AA3EB6E"/>
    <w:rsid w:val="2AA4CD8B"/>
    <w:rsid w:val="2AA87683"/>
    <w:rsid w:val="2AAA2D0A"/>
    <w:rsid w:val="2AAB6F14"/>
    <w:rsid w:val="2AB05E1F"/>
    <w:rsid w:val="2AB21B59"/>
    <w:rsid w:val="2AB34416"/>
    <w:rsid w:val="2AB7C476"/>
    <w:rsid w:val="2AB7CEE0"/>
    <w:rsid w:val="2AB8F417"/>
    <w:rsid w:val="2ABA38A1"/>
    <w:rsid w:val="2ABC0C0D"/>
    <w:rsid w:val="2ABFE480"/>
    <w:rsid w:val="2AC1E5D6"/>
    <w:rsid w:val="2AC660D0"/>
    <w:rsid w:val="2AC7AD60"/>
    <w:rsid w:val="2AD1D0D7"/>
    <w:rsid w:val="2AD7A36A"/>
    <w:rsid w:val="2ADBA5AF"/>
    <w:rsid w:val="2AE12309"/>
    <w:rsid w:val="2AE28EB3"/>
    <w:rsid w:val="2AE3F22B"/>
    <w:rsid w:val="2AE426F4"/>
    <w:rsid w:val="2AE55809"/>
    <w:rsid w:val="2AE84AEC"/>
    <w:rsid w:val="2AE916BD"/>
    <w:rsid w:val="2AEBB9CD"/>
    <w:rsid w:val="2AEF613C"/>
    <w:rsid w:val="2AF08901"/>
    <w:rsid w:val="2AF1C4A8"/>
    <w:rsid w:val="2AF25D16"/>
    <w:rsid w:val="2AF490D3"/>
    <w:rsid w:val="2AF8771D"/>
    <w:rsid w:val="2AF8E730"/>
    <w:rsid w:val="2AF95981"/>
    <w:rsid w:val="2AFA7F83"/>
    <w:rsid w:val="2AFA8566"/>
    <w:rsid w:val="2AFAFF6E"/>
    <w:rsid w:val="2AFCDAEE"/>
    <w:rsid w:val="2AFE9752"/>
    <w:rsid w:val="2B008EFF"/>
    <w:rsid w:val="2B015D2A"/>
    <w:rsid w:val="2B0344C0"/>
    <w:rsid w:val="2B044022"/>
    <w:rsid w:val="2B08DF97"/>
    <w:rsid w:val="2B0A1C41"/>
    <w:rsid w:val="2B0D203A"/>
    <w:rsid w:val="2B0D866C"/>
    <w:rsid w:val="2B0FC602"/>
    <w:rsid w:val="2B125B7A"/>
    <w:rsid w:val="2B13B91E"/>
    <w:rsid w:val="2B15760C"/>
    <w:rsid w:val="2B187DB4"/>
    <w:rsid w:val="2B197BBF"/>
    <w:rsid w:val="2B19A628"/>
    <w:rsid w:val="2B1B7B00"/>
    <w:rsid w:val="2B1C67CC"/>
    <w:rsid w:val="2B1C879A"/>
    <w:rsid w:val="2B1C8D84"/>
    <w:rsid w:val="2B1ED836"/>
    <w:rsid w:val="2B21CABD"/>
    <w:rsid w:val="2B21CFDE"/>
    <w:rsid w:val="2B244023"/>
    <w:rsid w:val="2B272B58"/>
    <w:rsid w:val="2B274E34"/>
    <w:rsid w:val="2B281A6B"/>
    <w:rsid w:val="2B2B3C08"/>
    <w:rsid w:val="2B2C3581"/>
    <w:rsid w:val="2B2D4F54"/>
    <w:rsid w:val="2B2E3F9A"/>
    <w:rsid w:val="2B3004D1"/>
    <w:rsid w:val="2B3160C0"/>
    <w:rsid w:val="2B35DB36"/>
    <w:rsid w:val="2B373B51"/>
    <w:rsid w:val="2B3A74EE"/>
    <w:rsid w:val="2B3C2F60"/>
    <w:rsid w:val="2B3C4385"/>
    <w:rsid w:val="2B4082C6"/>
    <w:rsid w:val="2B446D99"/>
    <w:rsid w:val="2B46778E"/>
    <w:rsid w:val="2B47C1EE"/>
    <w:rsid w:val="2B48C269"/>
    <w:rsid w:val="2B48CD1C"/>
    <w:rsid w:val="2B48E3D9"/>
    <w:rsid w:val="2B49FE48"/>
    <w:rsid w:val="2B4C0091"/>
    <w:rsid w:val="2B4CD967"/>
    <w:rsid w:val="2B4E10F9"/>
    <w:rsid w:val="2B4E1317"/>
    <w:rsid w:val="2B519DBA"/>
    <w:rsid w:val="2B528800"/>
    <w:rsid w:val="2B54562C"/>
    <w:rsid w:val="2B547318"/>
    <w:rsid w:val="2B5B4D77"/>
    <w:rsid w:val="2B619DBC"/>
    <w:rsid w:val="2B64E17A"/>
    <w:rsid w:val="2B6E4378"/>
    <w:rsid w:val="2B6E6E3D"/>
    <w:rsid w:val="2B6FF789"/>
    <w:rsid w:val="2B7193FD"/>
    <w:rsid w:val="2B76EF89"/>
    <w:rsid w:val="2B799604"/>
    <w:rsid w:val="2B79C398"/>
    <w:rsid w:val="2B7B99B5"/>
    <w:rsid w:val="2B850B78"/>
    <w:rsid w:val="2B85D612"/>
    <w:rsid w:val="2B8718AB"/>
    <w:rsid w:val="2B881ED5"/>
    <w:rsid w:val="2B8A648C"/>
    <w:rsid w:val="2B8AF360"/>
    <w:rsid w:val="2B8D55F9"/>
    <w:rsid w:val="2B8D82BF"/>
    <w:rsid w:val="2B93B5E3"/>
    <w:rsid w:val="2B93C2DC"/>
    <w:rsid w:val="2B9562E5"/>
    <w:rsid w:val="2B96A434"/>
    <w:rsid w:val="2B9BDEFF"/>
    <w:rsid w:val="2B9C547C"/>
    <w:rsid w:val="2B9E9C8C"/>
    <w:rsid w:val="2BA0957E"/>
    <w:rsid w:val="2BA0EA79"/>
    <w:rsid w:val="2BA3D6D7"/>
    <w:rsid w:val="2BA5CD16"/>
    <w:rsid w:val="2BA7B963"/>
    <w:rsid w:val="2BA82386"/>
    <w:rsid w:val="2BAA1FB0"/>
    <w:rsid w:val="2BAA44B0"/>
    <w:rsid w:val="2BABAEC7"/>
    <w:rsid w:val="2BAC1C1B"/>
    <w:rsid w:val="2BAD2FA2"/>
    <w:rsid w:val="2BAE1107"/>
    <w:rsid w:val="2BB061B6"/>
    <w:rsid w:val="2BB0A98B"/>
    <w:rsid w:val="2BB19C56"/>
    <w:rsid w:val="2BB22466"/>
    <w:rsid w:val="2BB3C0C9"/>
    <w:rsid w:val="2BB945DE"/>
    <w:rsid w:val="2BBA1C2E"/>
    <w:rsid w:val="2BBBBBFB"/>
    <w:rsid w:val="2BC2D58B"/>
    <w:rsid w:val="2BC83D3A"/>
    <w:rsid w:val="2BCA6933"/>
    <w:rsid w:val="2BCE15AC"/>
    <w:rsid w:val="2BD16461"/>
    <w:rsid w:val="2BD2B89C"/>
    <w:rsid w:val="2BD3A8BD"/>
    <w:rsid w:val="2BD569D7"/>
    <w:rsid w:val="2BD72721"/>
    <w:rsid w:val="2BD951C6"/>
    <w:rsid w:val="2BDC5500"/>
    <w:rsid w:val="2BDCE97F"/>
    <w:rsid w:val="2BDFBD56"/>
    <w:rsid w:val="2BE13AC7"/>
    <w:rsid w:val="2BE56A99"/>
    <w:rsid w:val="2BE754C4"/>
    <w:rsid w:val="2BE80AC5"/>
    <w:rsid w:val="2BE96081"/>
    <w:rsid w:val="2BEA0E7B"/>
    <w:rsid w:val="2BEAD9EC"/>
    <w:rsid w:val="2BEC0B8C"/>
    <w:rsid w:val="2BED5D6A"/>
    <w:rsid w:val="2BEDFF12"/>
    <w:rsid w:val="2BF06AE3"/>
    <w:rsid w:val="2BF45C5B"/>
    <w:rsid w:val="2BF81923"/>
    <w:rsid w:val="2BF8BD58"/>
    <w:rsid w:val="2BF98DF5"/>
    <w:rsid w:val="2C0181A3"/>
    <w:rsid w:val="2C066CC5"/>
    <w:rsid w:val="2C0774B8"/>
    <w:rsid w:val="2C09026D"/>
    <w:rsid w:val="2C0B121F"/>
    <w:rsid w:val="2C0C690A"/>
    <w:rsid w:val="2C0FC305"/>
    <w:rsid w:val="2C104228"/>
    <w:rsid w:val="2C120D80"/>
    <w:rsid w:val="2C122AEA"/>
    <w:rsid w:val="2C12323E"/>
    <w:rsid w:val="2C146CFD"/>
    <w:rsid w:val="2C14B431"/>
    <w:rsid w:val="2C15E54F"/>
    <w:rsid w:val="2C173891"/>
    <w:rsid w:val="2C1EFF34"/>
    <w:rsid w:val="2C1FC8B8"/>
    <w:rsid w:val="2C20A05D"/>
    <w:rsid w:val="2C211C73"/>
    <w:rsid w:val="2C216489"/>
    <w:rsid w:val="2C21D7E3"/>
    <w:rsid w:val="2C22BEFC"/>
    <w:rsid w:val="2C23C1B3"/>
    <w:rsid w:val="2C2998C7"/>
    <w:rsid w:val="2C2A0A2F"/>
    <w:rsid w:val="2C2A4031"/>
    <w:rsid w:val="2C2D72E3"/>
    <w:rsid w:val="2C2EB454"/>
    <w:rsid w:val="2C331CD7"/>
    <w:rsid w:val="2C352163"/>
    <w:rsid w:val="2C3593E0"/>
    <w:rsid w:val="2C37C057"/>
    <w:rsid w:val="2C38F9DF"/>
    <w:rsid w:val="2C398460"/>
    <w:rsid w:val="2C3A29B6"/>
    <w:rsid w:val="2C3C5DB2"/>
    <w:rsid w:val="2C3EB3CF"/>
    <w:rsid w:val="2C3F0C9F"/>
    <w:rsid w:val="2C3F6220"/>
    <w:rsid w:val="2C3FDB24"/>
    <w:rsid w:val="2C3FDB2D"/>
    <w:rsid w:val="2C46DEB0"/>
    <w:rsid w:val="2C478B09"/>
    <w:rsid w:val="2C47FD58"/>
    <w:rsid w:val="2C481BCB"/>
    <w:rsid w:val="2C48A264"/>
    <w:rsid w:val="2C4B53BC"/>
    <w:rsid w:val="2C4CA010"/>
    <w:rsid w:val="2C4CDB87"/>
    <w:rsid w:val="2C4CFE40"/>
    <w:rsid w:val="2C4DE86C"/>
    <w:rsid w:val="2C4F2692"/>
    <w:rsid w:val="2C507BC0"/>
    <w:rsid w:val="2C54C478"/>
    <w:rsid w:val="2C56DA12"/>
    <w:rsid w:val="2C5B16E8"/>
    <w:rsid w:val="2C5B1A13"/>
    <w:rsid w:val="2C63C35C"/>
    <w:rsid w:val="2C64CDE8"/>
    <w:rsid w:val="2C65639E"/>
    <w:rsid w:val="2C6A3962"/>
    <w:rsid w:val="2C6B12C8"/>
    <w:rsid w:val="2C6C1FDA"/>
    <w:rsid w:val="2C6CE93D"/>
    <w:rsid w:val="2C767C98"/>
    <w:rsid w:val="2C7BCF89"/>
    <w:rsid w:val="2C7D12DF"/>
    <w:rsid w:val="2C7D4A8C"/>
    <w:rsid w:val="2C805AED"/>
    <w:rsid w:val="2C8096C8"/>
    <w:rsid w:val="2C80A3FC"/>
    <w:rsid w:val="2C82F580"/>
    <w:rsid w:val="2C85292D"/>
    <w:rsid w:val="2C858ED6"/>
    <w:rsid w:val="2C8E9BEF"/>
    <w:rsid w:val="2C8F6F40"/>
    <w:rsid w:val="2C918C02"/>
    <w:rsid w:val="2C9297E5"/>
    <w:rsid w:val="2C94469C"/>
    <w:rsid w:val="2C961A1D"/>
    <w:rsid w:val="2C964252"/>
    <w:rsid w:val="2C985BF2"/>
    <w:rsid w:val="2C99832D"/>
    <w:rsid w:val="2C9B04DA"/>
    <w:rsid w:val="2C9B7382"/>
    <w:rsid w:val="2C9FDCC7"/>
    <w:rsid w:val="2CA4F48C"/>
    <w:rsid w:val="2CA61B37"/>
    <w:rsid w:val="2CA930F0"/>
    <w:rsid w:val="2CAAFD55"/>
    <w:rsid w:val="2CAF128D"/>
    <w:rsid w:val="2CB0F658"/>
    <w:rsid w:val="2CB2B36A"/>
    <w:rsid w:val="2CB35AA6"/>
    <w:rsid w:val="2CB4637F"/>
    <w:rsid w:val="2CB8F8DC"/>
    <w:rsid w:val="2CC0B5F1"/>
    <w:rsid w:val="2CC29D0E"/>
    <w:rsid w:val="2CC46E71"/>
    <w:rsid w:val="2CCB7E45"/>
    <w:rsid w:val="2CCBABA9"/>
    <w:rsid w:val="2CCBF3FC"/>
    <w:rsid w:val="2CCCF91A"/>
    <w:rsid w:val="2CCE19E9"/>
    <w:rsid w:val="2CD06211"/>
    <w:rsid w:val="2CD248EC"/>
    <w:rsid w:val="2CD35577"/>
    <w:rsid w:val="2CD85E34"/>
    <w:rsid w:val="2CD99471"/>
    <w:rsid w:val="2CDC6B62"/>
    <w:rsid w:val="2CDD047C"/>
    <w:rsid w:val="2CDE00F3"/>
    <w:rsid w:val="2CDE0A70"/>
    <w:rsid w:val="2CE0A958"/>
    <w:rsid w:val="2CE11D2E"/>
    <w:rsid w:val="2CE39866"/>
    <w:rsid w:val="2CE603AD"/>
    <w:rsid w:val="2CE677BE"/>
    <w:rsid w:val="2CE707EB"/>
    <w:rsid w:val="2CE8FBD3"/>
    <w:rsid w:val="2CEC3294"/>
    <w:rsid w:val="2CEED8CB"/>
    <w:rsid w:val="2CF04379"/>
    <w:rsid w:val="2CF094E0"/>
    <w:rsid w:val="2CF2DE7C"/>
    <w:rsid w:val="2CF5E8AC"/>
    <w:rsid w:val="2CF8956C"/>
    <w:rsid w:val="2D015543"/>
    <w:rsid w:val="2D04D4A3"/>
    <w:rsid w:val="2D051D12"/>
    <w:rsid w:val="2D051F41"/>
    <w:rsid w:val="2D060561"/>
    <w:rsid w:val="2D09413F"/>
    <w:rsid w:val="2D0970D9"/>
    <w:rsid w:val="2D0B6E36"/>
    <w:rsid w:val="2D0C09E7"/>
    <w:rsid w:val="2D0DE6C4"/>
    <w:rsid w:val="2D108D2E"/>
    <w:rsid w:val="2D10D8D3"/>
    <w:rsid w:val="2D1289C5"/>
    <w:rsid w:val="2D17D199"/>
    <w:rsid w:val="2D186F52"/>
    <w:rsid w:val="2D187727"/>
    <w:rsid w:val="2D1A9D6E"/>
    <w:rsid w:val="2D1B0029"/>
    <w:rsid w:val="2D1B9128"/>
    <w:rsid w:val="2D1BED53"/>
    <w:rsid w:val="2D1EE7B2"/>
    <w:rsid w:val="2D20E423"/>
    <w:rsid w:val="2D21B782"/>
    <w:rsid w:val="2D230A0B"/>
    <w:rsid w:val="2D231CEE"/>
    <w:rsid w:val="2D25CC09"/>
    <w:rsid w:val="2D28F31C"/>
    <w:rsid w:val="2D2C1E6F"/>
    <w:rsid w:val="2D2CBCBD"/>
    <w:rsid w:val="2D2FE539"/>
    <w:rsid w:val="2D31E1B5"/>
    <w:rsid w:val="2D3310AB"/>
    <w:rsid w:val="2D34E8EF"/>
    <w:rsid w:val="2D37FB7C"/>
    <w:rsid w:val="2D38BEF6"/>
    <w:rsid w:val="2D3A25C8"/>
    <w:rsid w:val="2D3A9640"/>
    <w:rsid w:val="2D3B0E57"/>
    <w:rsid w:val="2D4090DB"/>
    <w:rsid w:val="2D4279EE"/>
    <w:rsid w:val="2D438C7B"/>
    <w:rsid w:val="2D44449E"/>
    <w:rsid w:val="2D464999"/>
    <w:rsid w:val="2D46C4B1"/>
    <w:rsid w:val="2D478EE4"/>
    <w:rsid w:val="2D4DF2E7"/>
    <w:rsid w:val="2D4FB1BB"/>
    <w:rsid w:val="2D53B7EF"/>
    <w:rsid w:val="2D53F162"/>
    <w:rsid w:val="2D5729CC"/>
    <w:rsid w:val="2D579F03"/>
    <w:rsid w:val="2D5A571E"/>
    <w:rsid w:val="2D5D97F1"/>
    <w:rsid w:val="2D5F6CC3"/>
    <w:rsid w:val="2D5F939F"/>
    <w:rsid w:val="2D5FD38C"/>
    <w:rsid w:val="2D6206D6"/>
    <w:rsid w:val="2D629202"/>
    <w:rsid w:val="2D635C01"/>
    <w:rsid w:val="2D65F870"/>
    <w:rsid w:val="2D6674C1"/>
    <w:rsid w:val="2D6DEFE4"/>
    <w:rsid w:val="2D6E845F"/>
    <w:rsid w:val="2D6F6816"/>
    <w:rsid w:val="2D6F789F"/>
    <w:rsid w:val="2D719376"/>
    <w:rsid w:val="2D74326E"/>
    <w:rsid w:val="2D74B9F8"/>
    <w:rsid w:val="2D75B113"/>
    <w:rsid w:val="2D78DB7F"/>
    <w:rsid w:val="2D7B52B8"/>
    <w:rsid w:val="2D7B7ECE"/>
    <w:rsid w:val="2D7C7020"/>
    <w:rsid w:val="2D7C7DDE"/>
    <w:rsid w:val="2D7E14DD"/>
    <w:rsid w:val="2D7EA8FB"/>
    <w:rsid w:val="2D7FAAB9"/>
    <w:rsid w:val="2D82940C"/>
    <w:rsid w:val="2D82C4D0"/>
    <w:rsid w:val="2D84B1E6"/>
    <w:rsid w:val="2D8720DD"/>
    <w:rsid w:val="2D876085"/>
    <w:rsid w:val="2D885195"/>
    <w:rsid w:val="2D899EF6"/>
    <w:rsid w:val="2D8CD501"/>
    <w:rsid w:val="2D8CEB26"/>
    <w:rsid w:val="2D8FD641"/>
    <w:rsid w:val="2D912920"/>
    <w:rsid w:val="2D91C587"/>
    <w:rsid w:val="2D922874"/>
    <w:rsid w:val="2D9C2431"/>
    <w:rsid w:val="2D9CAB7E"/>
    <w:rsid w:val="2D9FD149"/>
    <w:rsid w:val="2DA08E96"/>
    <w:rsid w:val="2DA361DC"/>
    <w:rsid w:val="2DA43F1F"/>
    <w:rsid w:val="2DA4456F"/>
    <w:rsid w:val="2DAAA52F"/>
    <w:rsid w:val="2DAFDFA2"/>
    <w:rsid w:val="2DB2FDD1"/>
    <w:rsid w:val="2DB3D496"/>
    <w:rsid w:val="2DB84210"/>
    <w:rsid w:val="2DB87B04"/>
    <w:rsid w:val="2DB889AF"/>
    <w:rsid w:val="2DB984AE"/>
    <w:rsid w:val="2DBA72D8"/>
    <w:rsid w:val="2DBBCB36"/>
    <w:rsid w:val="2DBD3E89"/>
    <w:rsid w:val="2DBDAE58"/>
    <w:rsid w:val="2DBF0EF9"/>
    <w:rsid w:val="2DC18545"/>
    <w:rsid w:val="2DC25347"/>
    <w:rsid w:val="2DC35CF7"/>
    <w:rsid w:val="2DC399AC"/>
    <w:rsid w:val="2DC494E6"/>
    <w:rsid w:val="2DC7F3EF"/>
    <w:rsid w:val="2DCB276C"/>
    <w:rsid w:val="2DCBDA8E"/>
    <w:rsid w:val="2DD1CF89"/>
    <w:rsid w:val="2DD262AD"/>
    <w:rsid w:val="2DD60E47"/>
    <w:rsid w:val="2DD6DC6D"/>
    <w:rsid w:val="2DD8B184"/>
    <w:rsid w:val="2DDE389A"/>
    <w:rsid w:val="2DE04CF8"/>
    <w:rsid w:val="2DE22AC4"/>
    <w:rsid w:val="2DE26D2D"/>
    <w:rsid w:val="2DE293C0"/>
    <w:rsid w:val="2DE3D159"/>
    <w:rsid w:val="2DE4D27E"/>
    <w:rsid w:val="2DE654B7"/>
    <w:rsid w:val="2DE7BC41"/>
    <w:rsid w:val="2DE9C537"/>
    <w:rsid w:val="2DF0737D"/>
    <w:rsid w:val="2DF15708"/>
    <w:rsid w:val="2DF34049"/>
    <w:rsid w:val="2DF3EB68"/>
    <w:rsid w:val="2DF47BCC"/>
    <w:rsid w:val="2DF55859"/>
    <w:rsid w:val="2DF6216F"/>
    <w:rsid w:val="2DF63388"/>
    <w:rsid w:val="2DF7AD2A"/>
    <w:rsid w:val="2DFC28EC"/>
    <w:rsid w:val="2DFC5B67"/>
    <w:rsid w:val="2DFCB7EC"/>
    <w:rsid w:val="2DFE8498"/>
    <w:rsid w:val="2E03A4ED"/>
    <w:rsid w:val="2E10E854"/>
    <w:rsid w:val="2E1630BE"/>
    <w:rsid w:val="2E178C52"/>
    <w:rsid w:val="2E1841F7"/>
    <w:rsid w:val="2E18CE11"/>
    <w:rsid w:val="2E193DF2"/>
    <w:rsid w:val="2E1B1F30"/>
    <w:rsid w:val="2E1E6402"/>
    <w:rsid w:val="2E205C29"/>
    <w:rsid w:val="2E2225F0"/>
    <w:rsid w:val="2E25CEE6"/>
    <w:rsid w:val="2E25E52A"/>
    <w:rsid w:val="2E26FB5F"/>
    <w:rsid w:val="2E28B4F6"/>
    <w:rsid w:val="2E297B5C"/>
    <w:rsid w:val="2E2AD41E"/>
    <w:rsid w:val="2E2C54B8"/>
    <w:rsid w:val="2E2D1067"/>
    <w:rsid w:val="2E2D6113"/>
    <w:rsid w:val="2E341EDC"/>
    <w:rsid w:val="2E342AB9"/>
    <w:rsid w:val="2E36414F"/>
    <w:rsid w:val="2E36EE3F"/>
    <w:rsid w:val="2E3EAE01"/>
    <w:rsid w:val="2E406A9D"/>
    <w:rsid w:val="2E49AAB7"/>
    <w:rsid w:val="2E4B7F5C"/>
    <w:rsid w:val="2E4C7CE9"/>
    <w:rsid w:val="2E53096C"/>
    <w:rsid w:val="2E54760C"/>
    <w:rsid w:val="2E5537EC"/>
    <w:rsid w:val="2E556FDC"/>
    <w:rsid w:val="2E59DE75"/>
    <w:rsid w:val="2E5CC6F3"/>
    <w:rsid w:val="2E6289AF"/>
    <w:rsid w:val="2E66124B"/>
    <w:rsid w:val="2E6B2BB5"/>
    <w:rsid w:val="2E6BAC13"/>
    <w:rsid w:val="2E6C9710"/>
    <w:rsid w:val="2E6DEBCD"/>
    <w:rsid w:val="2E6E2C14"/>
    <w:rsid w:val="2E6FF2EA"/>
    <w:rsid w:val="2E7163BC"/>
    <w:rsid w:val="2E7394A4"/>
    <w:rsid w:val="2E75A43C"/>
    <w:rsid w:val="2E7814B7"/>
    <w:rsid w:val="2E7A2644"/>
    <w:rsid w:val="2E7A58D1"/>
    <w:rsid w:val="2E7BB0B5"/>
    <w:rsid w:val="2E7BD4EF"/>
    <w:rsid w:val="2E7EF26B"/>
    <w:rsid w:val="2E819F0A"/>
    <w:rsid w:val="2E843683"/>
    <w:rsid w:val="2E84DC63"/>
    <w:rsid w:val="2E87BD1F"/>
    <w:rsid w:val="2E886D9F"/>
    <w:rsid w:val="2E892B78"/>
    <w:rsid w:val="2E8AFA3D"/>
    <w:rsid w:val="2E8D8636"/>
    <w:rsid w:val="2E907FB5"/>
    <w:rsid w:val="2E91E4BC"/>
    <w:rsid w:val="2E921AD3"/>
    <w:rsid w:val="2E92BBBF"/>
    <w:rsid w:val="2E933B9D"/>
    <w:rsid w:val="2E93829E"/>
    <w:rsid w:val="2E96EB82"/>
    <w:rsid w:val="2E9A3A56"/>
    <w:rsid w:val="2E9BE148"/>
    <w:rsid w:val="2E9EC5FC"/>
    <w:rsid w:val="2EA1EA65"/>
    <w:rsid w:val="2EA44F29"/>
    <w:rsid w:val="2EA72475"/>
    <w:rsid w:val="2EAA4188"/>
    <w:rsid w:val="2EAE84E8"/>
    <w:rsid w:val="2EB00920"/>
    <w:rsid w:val="2EB0B8CD"/>
    <w:rsid w:val="2EB87493"/>
    <w:rsid w:val="2EB88046"/>
    <w:rsid w:val="2EB8A8FF"/>
    <w:rsid w:val="2EB99871"/>
    <w:rsid w:val="2EBC0AD1"/>
    <w:rsid w:val="2EBC73A2"/>
    <w:rsid w:val="2EBEBD22"/>
    <w:rsid w:val="2EC0F3E2"/>
    <w:rsid w:val="2EC19B27"/>
    <w:rsid w:val="2EC3832B"/>
    <w:rsid w:val="2EC85F8D"/>
    <w:rsid w:val="2ECCDDC1"/>
    <w:rsid w:val="2ECF6669"/>
    <w:rsid w:val="2ED00752"/>
    <w:rsid w:val="2ED1B2CF"/>
    <w:rsid w:val="2ED26ECB"/>
    <w:rsid w:val="2ED3992F"/>
    <w:rsid w:val="2ED3F508"/>
    <w:rsid w:val="2ED6DAE6"/>
    <w:rsid w:val="2ED75AC0"/>
    <w:rsid w:val="2ED82E06"/>
    <w:rsid w:val="2EDB7E44"/>
    <w:rsid w:val="2EDF5898"/>
    <w:rsid w:val="2EDF5CFE"/>
    <w:rsid w:val="2EE116C5"/>
    <w:rsid w:val="2EE33F85"/>
    <w:rsid w:val="2EE5AC64"/>
    <w:rsid w:val="2EEDFC88"/>
    <w:rsid w:val="2EEE4165"/>
    <w:rsid w:val="2EF060BC"/>
    <w:rsid w:val="2EF39335"/>
    <w:rsid w:val="2EF3D513"/>
    <w:rsid w:val="2EF3F21B"/>
    <w:rsid w:val="2EF56D81"/>
    <w:rsid w:val="2EF5B224"/>
    <w:rsid w:val="2EF61D4B"/>
    <w:rsid w:val="2EF80223"/>
    <w:rsid w:val="2EF8749C"/>
    <w:rsid w:val="2EFC14F4"/>
    <w:rsid w:val="2EFC4CBB"/>
    <w:rsid w:val="2EFE857E"/>
    <w:rsid w:val="2EFF9467"/>
    <w:rsid w:val="2EFFB74B"/>
    <w:rsid w:val="2EFFB836"/>
    <w:rsid w:val="2EFFBE81"/>
    <w:rsid w:val="2F00E842"/>
    <w:rsid w:val="2F017CED"/>
    <w:rsid w:val="2F03C12B"/>
    <w:rsid w:val="2F04554B"/>
    <w:rsid w:val="2F07D16A"/>
    <w:rsid w:val="2F07F6E9"/>
    <w:rsid w:val="2F087068"/>
    <w:rsid w:val="2F0D140D"/>
    <w:rsid w:val="2F0F4FE7"/>
    <w:rsid w:val="2F0F5029"/>
    <w:rsid w:val="2F1007A3"/>
    <w:rsid w:val="2F105AA7"/>
    <w:rsid w:val="2F12EE6A"/>
    <w:rsid w:val="2F13117A"/>
    <w:rsid w:val="2F145D7F"/>
    <w:rsid w:val="2F166F5C"/>
    <w:rsid w:val="2F176EEE"/>
    <w:rsid w:val="2F18D519"/>
    <w:rsid w:val="2F1FA405"/>
    <w:rsid w:val="2F230AE4"/>
    <w:rsid w:val="2F24043B"/>
    <w:rsid w:val="2F240A72"/>
    <w:rsid w:val="2F241D62"/>
    <w:rsid w:val="2F270016"/>
    <w:rsid w:val="2F276B0D"/>
    <w:rsid w:val="2F2831CB"/>
    <w:rsid w:val="2F2A4807"/>
    <w:rsid w:val="2F2E07EF"/>
    <w:rsid w:val="2F302C7A"/>
    <w:rsid w:val="2F32D209"/>
    <w:rsid w:val="2F330D9B"/>
    <w:rsid w:val="2F387BDF"/>
    <w:rsid w:val="2F4106FC"/>
    <w:rsid w:val="2F438FED"/>
    <w:rsid w:val="2F4534DD"/>
    <w:rsid w:val="2F45BA2E"/>
    <w:rsid w:val="2F46125F"/>
    <w:rsid w:val="2F46B273"/>
    <w:rsid w:val="2F4729E4"/>
    <w:rsid w:val="2F492BBB"/>
    <w:rsid w:val="2F4FAE11"/>
    <w:rsid w:val="2F50B3E7"/>
    <w:rsid w:val="2F50DD2C"/>
    <w:rsid w:val="2F5182A0"/>
    <w:rsid w:val="2F526600"/>
    <w:rsid w:val="2F54750E"/>
    <w:rsid w:val="2F55FD4F"/>
    <w:rsid w:val="2F56623A"/>
    <w:rsid w:val="2F56D940"/>
    <w:rsid w:val="2F5A414B"/>
    <w:rsid w:val="2F5AA226"/>
    <w:rsid w:val="2F5C39A0"/>
    <w:rsid w:val="2F5ED3BA"/>
    <w:rsid w:val="2F633725"/>
    <w:rsid w:val="2F65B44A"/>
    <w:rsid w:val="2F681E76"/>
    <w:rsid w:val="2F68EC77"/>
    <w:rsid w:val="2F6ACCDB"/>
    <w:rsid w:val="2F6B9355"/>
    <w:rsid w:val="2F6C1D99"/>
    <w:rsid w:val="2F6C5D92"/>
    <w:rsid w:val="2F6D6DFE"/>
    <w:rsid w:val="2F6FAB36"/>
    <w:rsid w:val="2F70D719"/>
    <w:rsid w:val="2F71278A"/>
    <w:rsid w:val="2F72F92D"/>
    <w:rsid w:val="2F743CA0"/>
    <w:rsid w:val="2F756217"/>
    <w:rsid w:val="2F75DDEB"/>
    <w:rsid w:val="2F7645BE"/>
    <w:rsid w:val="2F79302A"/>
    <w:rsid w:val="2F7A7A5E"/>
    <w:rsid w:val="2F7C9D56"/>
    <w:rsid w:val="2F7EECD8"/>
    <w:rsid w:val="2F841FF9"/>
    <w:rsid w:val="2F857FBE"/>
    <w:rsid w:val="2F85A210"/>
    <w:rsid w:val="2F89C482"/>
    <w:rsid w:val="2F89FD2E"/>
    <w:rsid w:val="2F8AAED4"/>
    <w:rsid w:val="2F8C972C"/>
    <w:rsid w:val="2F8E0B9D"/>
    <w:rsid w:val="2F8E1CA4"/>
    <w:rsid w:val="2F8E6ED9"/>
    <w:rsid w:val="2F8EE9CC"/>
    <w:rsid w:val="2F8FABB0"/>
    <w:rsid w:val="2F9A6A88"/>
    <w:rsid w:val="2F9FF482"/>
    <w:rsid w:val="2FA0E9CA"/>
    <w:rsid w:val="2FA180E1"/>
    <w:rsid w:val="2FA1E72A"/>
    <w:rsid w:val="2FA4783A"/>
    <w:rsid w:val="2FA6367C"/>
    <w:rsid w:val="2FA729C4"/>
    <w:rsid w:val="2FA78043"/>
    <w:rsid w:val="2FA90B98"/>
    <w:rsid w:val="2FA9558C"/>
    <w:rsid w:val="2FB03254"/>
    <w:rsid w:val="2FB11054"/>
    <w:rsid w:val="2FB39034"/>
    <w:rsid w:val="2FB3A1F6"/>
    <w:rsid w:val="2FB5FE00"/>
    <w:rsid w:val="2FB900E6"/>
    <w:rsid w:val="2FB926FE"/>
    <w:rsid w:val="2FBC5C21"/>
    <w:rsid w:val="2FBDD0E8"/>
    <w:rsid w:val="2FBE2F72"/>
    <w:rsid w:val="2FBEA391"/>
    <w:rsid w:val="2FBF71DF"/>
    <w:rsid w:val="2FBFB603"/>
    <w:rsid w:val="2FC0283E"/>
    <w:rsid w:val="2FC1A12D"/>
    <w:rsid w:val="2FC1BAD8"/>
    <w:rsid w:val="2FC5E762"/>
    <w:rsid w:val="2FC80A54"/>
    <w:rsid w:val="2FC9952A"/>
    <w:rsid w:val="2FCAC506"/>
    <w:rsid w:val="2FCE973B"/>
    <w:rsid w:val="2FD3EAE2"/>
    <w:rsid w:val="2FD4D8AE"/>
    <w:rsid w:val="2FD91ADF"/>
    <w:rsid w:val="2FE269D5"/>
    <w:rsid w:val="2FE26A16"/>
    <w:rsid w:val="2FE2741E"/>
    <w:rsid w:val="2FE2F275"/>
    <w:rsid w:val="2FE43696"/>
    <w:rsid w:val="2FE43F31"/>
    <w:rsid w:val="2FE4681A"/>
    <w:rsid w:val="2FE4EA03"/>
    <w:rsid w:val="2FECBDC7"/>
    <w:rsid w:val="2FEDBD21"/>
    <w:rsid w:val="2FEE5A8E"/>
    <w:rsid w:val="2FF2CB7E"/>
    <w:rsid w:val="2FF34C5A"/>
    <w:rsid w:val="2FF4BC01"/>
    <w:rsid w:val="2FF95D90"/>
    <w:rsid w:val="2FFCA956"/>
    <w:rsid w:val="2FFDB0F3"/>
    <w:rsid w:val="30011AD8"/>
    <w:rsid w:val="3002A17A"/>
    <w:rsid w:val="3002ACE4"/>
    <w:rsid w:val="3005F3C5"/>
    <w:rsid w:val="30072B0D"/>
    <w:rsid w:val="30084F83"/>
    <w:rsid w:val="300BF071"/>
    <w:rsid w:val="300C1538"/>
    <w:rsid w:val="300D341D"/>
    <w:rsid w:val="3010C5C5"/>
    <w:rsid w:val="3015C6C6"/>
    <w:rsid w:val="3015D13D"/>
    <w:rsid w:val="3017434D"/>
    <w:rsid w:val="3019F2B3"/>
    <w:rsid w:val="301C052B"/>
    <w:rsid w:val="301D8106"/>
    <w:rsid w:val="301FC7A5"/>
    <w:rsid w:val="30214ED4"/>
    <w:rsid w:val="3026EC84"/>
    <w:rsid w:val="30282EDB"/>
    <w:rsid w:val="3033C63C"/>
    <w:rsid w:val="30355CEF"/>
    <w:rsid w:val="3036FB8B"/>
    <w:rsid w:val="3038F730"/>
    <w:rsid w:val="303FFCCF"/>
    <w:rsid w:val="3043AAA9"/>
    <w:rsid w:val="304401F2"/>
    <w:rsid w:val="30444B6E"/>
    <w:rsid w:val="3048D92B"/>
    <w:rsid w:val="30492265"/>
    <w:rsid w:val="304AD475"/>
    <w:rsid w:val="304E1A67"/>
    <w:rsid w:val="304FE148"/>
    <w:rsid w:val="3057F4B1"/>
    <w:rsid w:val="305856AC"/>
    <w:rsid w:val="3058C437"/>
    <w:rsid w:val="305B903D"/>
    <w:rsid w:val="305CEFF0"/>
    <w:rsid w:val="306000B1"/>
    <w:rsid w:val="306093DE"/>
    <w:rsid w:val="306120F1"/>
    <w:rsid w:val="3061B69C"/>
    <w:rsid w:val="3064602C"/>
    <w:rsid w:val="3066A488"/>
    <w:rsid w:val="3068449B"/>
    <w:rsid w:val="3068AE22"/>
    <w:rsid w:val="3073548E"/>
    <w:rsid w:val="3076AC2D"/>
    <w:rsid w:val="30774094"/>
    <w:rsid w:val="30797FA8"/>
    <w:rsid w:val="307A2DE9"/>
    <w:rsid w:val="307BF427"/>
    <w:rsid w:val="3080BCAA"/>
    <w:rsid w:val="308630A1"/>
    <w:rsid w:val="3086AE32"/>
    <w:rsid w:val="30870139"/>
    <w:rsid w:val="308AD522"/>
    <w:rsid w:val="308D3F41"/>
    <w:rsid w:val="308DEB47"/>
    <w:rsid w:val="308FD6F7"/>
    <w:rsid w:val="30909D1E"/>
    <w:rsid w:val="3094996F"/>
    <w:rsid w:val="30960F78"/>
    <w:rsid w:val="3096AA43"/>
    <w:rsid w:val="309C21F4"/>
    <w:rsid w:val="309D91F8"/>
    <w:rsid w:val="309FC9C8"/>
    <w:rsid w:val="30A5517B"/>
    <w:rsid w:val="30A5C603"/>
    <w:rsid w:val="30B04F3D"/>
    <w:rsid w:val="30B0FF2E"/>
    <w:rsid w:val="30B76710"/>
    <w:rsid w:val="30BAA71B"/>
    <w:rsid w:val="30BB503E"/>
    <w:rsid w:val="30BB7466"/>
    <w:rsid w:val="30BE99BC"/>
    <w:rsid w:val="30C1817F"/>
    <w:rsid w:val="30C37A62"/>
    <w:rsid w:val="30C40CBF"/>
    <w:rsid w:val="30C7414B"/>
    <w:rsid w:val="30C9B94E"/>
    <w:rsid w:val="30CAFAF7"/>
    <w:rsid w:val="30CD8C78"/>
    <w:rsid w:val="30CF0688"/>
    <w:rsid w:val="30D421E7"/>
    <w:rsid w:val="30D5156F"/>
    <w:rsid w:val="30DB0858"/>
    <w:rsid w:val="30E281E5"/>
    <w:rsid w:val="30E2DD9F"/>
    <w:rsid w:val="30E2EA84"/>
    <w:rsid w:val="30E30861"/>
    <w:rsid w:val="30E74EA4"/>
    <w:rsid w:val="30E79DE0"/>
    <w:rsid w:val="30EB7E72"/>
    <w:rsid w:val="30EC3B9E"/>
    <w:rsid w:val="30EEDA7C"/>
    <w:rsid w:val="30EEF9E7"/>
    <w:rsid w:val="30F07463"/>
    <w:rsid w:val="30F33F44"/>
    <w:rsid w:val="30F4B088"/>
    <w:rsid w:val="30F77637"/>
    <w:rsid w:val="30F7A44B"/>
    <w:rsid w:val="30F7CAAC"/>
    <w:rsid w:val="30F80A01"/>
    <w:rsid w:val="30F8BB7B"/>
    <w:rsid w:val="30F9F9F1"/>
    <w:rsid w:val="3100FAB6"/>
    <w:rsid w:val="31028BB7"/>
    <w:rsid w:val="31041969"/>
    <w:rsid w:val="3104EAD1"/>
    <w:rsid w:val="3107125C"/>
    <w:rsid w:val="31093955"/>
    <w:rsid w:val="310AB0EB"/>
    <w:rsid w:val="310B219C"/>
    <w:rsid w:val="310B9E79"/>
    <w:rsid w:val="310BDE09"/>
    <w:rsid w:val="310E60E5"/>
    <w:rsid w:val="310E70EC"/>
    <w:rsid w:val="310F088D"/>
    <w:rsid w:val="31106F5B"/>
    <w:rsid w:val="3110C1A3"/>
    <w:rsid w:val="31118FFB"/>
    <w:rsid w:val="31127DC2"/>
    <w:rsid w:val="31127F67"/>
    <w:rsid w:val="3113CF17"/>
    <w:rsid w:val="3115E202"/>
    <w:rsid w:val="3116B01C"/>
    <w:rsid w:val="3117CB0B"/>
    <w:rsid w:val="3118BD5A"/>
    <w:rsid w:val="3118E8EC"/>
    <w:rsid w:val="311B5DA1"/>
    <w:rsid w:val="311DC0FB"/>
    <w:rsid w:val="311F4F38"/>
    <w:rsid w:val="312074D3"/>
    <w:rsid w:val="31214694"/>
    <w:rsid w:val="3122B8B4"/>
    <w:rsid w:val="3122D3DE"/>
    <w:rsid w:val="31237785"/>
    <w:rsid w:val="31244B87"/>
    <w:rsid w:val="3124F143"/>
    <w:rsid w:val="312721D1"/>
    <w:rsid w:val="31295A85"/>
    <w:rsid w:val="312A6A12"/>
    <w:rsid w:val="312ADEC1"/>
    <w:rsid w:val="312C4E9B"/>
    <w:rsid w:val="312D3163"/>
    <w:rsid w:val="312F9F8E"/>
    <w:rsid w:val="3131CA61"/>
    <w:rsid w:val="3133A419"/>
    <w:rsid w:val="31344FCA"/>
    <w:rsid w:val="3135A0F3"/>
    <w:rsid w:val="313741DC"/>
    <w:rsid w:val="31375CDD"/>
    <w:rsid w:val="313A52BC"/>
    <w:rsid w:val="313ED41A"/>
    <w:rsid w:val="313F87B6"/>
    <w:rsid w:val="3140BFBE"/>
    <w:rsid w:val="31456321"/>
    <w:rsid w:val="314570BF"/>
    <w:rsid w:val="3146FE04"/>
    <w:rsid w:val="3148EDDE"/>
    <w:rsid w:val="314970C6"/>
    <w:rsid w:val="314C6C3B"/>
    <w:rsid w:val="31571F15"/>
    <w:rsid w:val="3159AFC9"/>
    <w:rsid w:val="315A86E4"/>
    <w:rsid w:val="315A912A"/>
    <w:rsid w:val="315B0B7C"/>
    <w:rsid w:val="315BE4D1"/>
    <w:rsid w:val="315F6237"/>
    <w:rsid w:val="3168BC54"/>
    <w:rsid w:val="316B8B59"/>
    <w:rsid w:val="316BBBFA"/>
    <w:rsid w:val="316F026C"/>
    <w:rsid w:val="31745A85"/>
    <w:rsid w:val="317791B0"/>
    <w:rsid w:val="3179D1DA"/>
    <w:rsid w:val="317A8038"/>
    <w:rsid w:val="317B81B9"/>
    <w:rsid w:val="317CA14A"/>
    <w:rsid w:val="3180BA64"/>
    <w:rsid w:val="3180EC93"/>
    <w:rsid w:val="31814AF3"/>
    <w:rsid w:val="31869AB0"/>
    <w:rsid w:val="3189414B"/>
    <w:rsid w:val="318BF251"/>
    <w:rsid w:val="318BFB0D"/>
    <w:rsid w:val="318C9CD4"/>
    <w:rsid w:val="318D088A"/>
    <w:rsid w:val="318E1D11"/>
    <w:rsid w:val="31907DDE"/>
    <w:rsid w:val="31921DAF"/>
    <w:rsid w:val="31935D17"/>
    <w:rsid w:val="3194832E"/>
    <w:rsid w:val="3195288B"/>
    <w:rsid w:val="3196481A"/>
    <w:rsid w:val="3196553B"/>
    <w:rsid w:val="319A455E"/>
    <w:rsid w:val="319BC75C"/>
    <w:rsid w:val="319DF1FB"/>
    <w:rsid w:val="319F329E"/>
    <w:rsid w:val="31A32F3C"/>
    <w:rsid w:val="31A9047E"/>
    <w:rsid w:val="31AB7D5E"/>
    <w:rsid w:val="31AB94F4"/>
    <w:rsid w:val="31AF13EF"/>
    <w:rsid w:val="31B4E9A8"/>
    <w:rsid w:val="31B511F5"/>
    <w:rsid w:val="31B581B2"/>
    <w:rsid w:val="31B7904E"/>
    <w:rsid w:val="31B9EBEC"/>
    <w:rsid w:val="31BC231E"/>
    <w:rsid w:val="31BD0E2A"/>
    <w:rsid w:val="31BD1F35"/>
    <w:rsid w:val="31BE0775"/>
    <w:rsid w:val="31BF756C"/>
    <w:rsid w:val="31C09722"/>
    <w:rsid w:val="31C0A03C"/>
    <w:rsid w:val="31C0A98E"/>
    <w:rsid w:val="31C0F15E"/>
    <w:rsid w:val="31C2C78E"/>
    <w:rsid w:val="31C35FA5"/>
    <w:rsid w:val="31C3A9B1"/>
    <w:rsid w:val="31C7D114"/>
    <w:rsid w:val="31C8ED51"/>
    <w:rsid w:val="31CA3060"/>
    <w:rsid w:val="31CD2CFA"/>
    <w:rsid w:val="31CEBFF1"/>
    <w:rsid w:val="31CFDBF4"/>
    <w:rsid w:val="31D05AF3"/>
    <w:rsid w:val="31D3B1E8"/>
    <w:rsid w:val="31D89CF6"/>
    <w:rsid w:val="31D8FBDF"/>
    <w:rsid w:val="31DAD0F0"/>
    <w:rsid w:val="31DBD7FB"/>
    <w:rsid w:val="31E05D8A"/>
    <w:rsid w:val="31E19D75"/>
    <w:rsid w:val="31E46658"/>
    <w:rsid w:val="31E49EDA"/>
    <w:rsid w:val="31E58161"/>
    <w:rsid w:val="31EE93F9"/>
    <w:rsid w:val="31EF446E"/>
    <w:rsid w:val="31F26D66"/>
    <w:rsid w:val="31F382F5"/>
    <w:rsid w:val="31F4654A"/>
    <w:rsid w:val="31F82643"/>
    <w:rsid w:val="31F968CA"/>
    <w:rsid w:val="31FB00A5"/>
    <w:rsid w:val="31FBF24C"/>
    <w:rsid w:val="31FC643F"/>
    <w:rsid w:val="31FE5166"/>
    <w:rsid w:val="31FE5688"/>
    <w:rsid w:val="31FEE1AE"/>
    <w:rsid w:val="320586E2"/>
    <w:rsid w:val="32066C89"/>
    <w:rsid w:val="320760BC"/>
    <w:rsid w:val="3208296C"/>
    <w:rsid w:val="320A074E"/>
    <w:rsid w:val="320A9634"/>
    <w:rsid w:val="320AF4B3"/>
    <w:rsid w:val="320CF165"/>
    <w:rsid w:val="320D6650"/>
    <w:rsid w:val="320FD702"/>
    <w:rsid w:val="32101E5B"/>
    <w:rsid w:val="32105DB5"/>
    <w:rsid w:val="321106D9"/>
    <w:rsid w:val="32125036"/>
    <w:rsid w:val="3216FBD3"/>
    <w:rsid w:val="32182909"/>
    <w:rsid w:val="32198634"/>
    <w:rsid w:val="321A1A0C"/>
    <w:rsid w:val="321BFCCE"/>
    <w:rsid w:val="321DCBE4"/>
    <w:rsid w:val="322057C8"/>
    <w:rsid w:val="32230C22"/>
    <w:rsid w:val="3226E03B"/>
    <w:rsid w:val="32270629"/>
    <w:rsid w:val="322A25CD"/>
    <w:rsid w:val="322E1D28"/>
    <w:rsid w:val="3231A089"/>
    <w:rsid w:val="32326729"/>
    <w:rsid w:val="32342DF5"/>
    <w:rsid w:val="3234412D"/>
    <w:rsid w:val="32362F19"/>
    <w:rsid w:val="32379CD0"/>
    <w:rsid w:val="3240112A"/>
    <w:rsid w:val="3243A3FA"/>
    <w:rsid w:val="3244C2F1"/>
    <w:rsid w:val="3245EE02"/>
    <w:rsid w:val="3247D9E4"/>
    <w:rsid w:val="324EFBEB"/>
    <w:rsid w:val="3251FCEA"/>
    <w:rsid w:val="3253394B"/>
    <w:rsid w:val="32534510"/>
    <w:rsid w:val="32534D99"/>
    <w:rsid w:val="3254283B"/>
    <w:rsid w:val="325535F6"/>
    <w:rsid w:val="325543CA"/>
    <w:rsid w:val="32574926"/>
    <w:rsid w:val="325833E9"/>
    <w:rsid w:val="3262657E"/>
    <w:rsid w:val="3262E259"/>
    <w:rsid w:val="326303EC"/>
    <w:rsid w:val="3263B70C"/>
    <w:rsid w:val="3263C60F"/>
    <w:rsid w:val="32646E49"/>
    <w:rsid w:val="32657818"/>
    <w:rsid w:val="3265CB7B"/>
    <w:rsid w:val="32669F95"/>
    <w:rsid w:val="32683E88"/>
    <w:rsid w:val="326C00A8"/>
    <w:rsid w:val="327007B6"/>
    <w:rsid w:val="32721ECD"/>
    <w:rsid w:val="3272F7D1"/>
    <w:rsid w:val="32754B85"/>
    <w:rsid w:val="32795BC3"/>
    <w:rsid w:val="327D9C4B"/>
    <w:rsid w:val="327E77B6"/>
    <w:rsid w:val="327EBAE5"/>
    <w:rsid w:val="32809BDE"/>
    <w:rsid w:val="3282DDC5"/>
    <w:rsid w:val="328523C4"/>
    <w:rsid w:val="3286D522"/>
    <w:rsid w:val="32898CFF"/>
    <w:rsid w:val="328FE279"/>
    <w:rsid w:val="3291BAC5"/>
    <w:rsid w:val="3291BF7D"/>
    <w:rsid w:val="3292C8A0"/>
    <w:rsid w:val="3296F569"/>
    <w:rsid w:val="3298CC71"/>
    <w:rsid w:val="329B3D28"/>
    <w:rsid w:val="329B735F"/>
    <w:rsid w:val="329CEEE2"/>
    <w:rsid w:val="329DF5D8"/>
    <w:rsid w:val="329F87F2"/>
    <w:rsid w:val="329FF2B3"/>
    <w:rsid w:val="32A0B0B1"/>
    <w:rsid w:val="32A267A7"/>
    <w:rsid w:val="32A276CB"/>
    <w:rsid w:val="32A55A03"/>
    <w:rsid w:val="32A8A379"/>
    <w:rsid w:val="32A8CD15"/>
    <w:rsid w:val="32A99351"/>
    <w:rsid w:val="32AA998F"/>
    <w:rsid w:val="32AD281A"/>
    <w:rsid w:val="32AD829B"/>
    <w:rsid w:val="32B6D15B"/>
    <w:rsid w:val="32B7408D"/>
    <w:rsid w:val="32BD425E"/>
    <w:rsid w:val="32BD7E3A"/>
    <w:rsid w:val="32C2B74C"/>
    <w:rsid w:val="32C2DB3C"/>
    <w:rsid w:val="32C4853B"/>
    <w:rsid w:val="32C7D245"/>
    <w:rsid w:val="32C85887"/>
    <w:rsid w:val="32C86A23"/>
    <w:rsid w:val="32C8C826"/>
    <w:rsid w:val="32C8CE17"/>
    <w:rsid w:val="32C8EA97"/>
    <w:rsid w:val="32CA47B5"/>
    <w:rsid w:val="32CB5629"/>
    <w:rsid w:val="32D0B600"/>
    <w:rsid w:val="32D46C41"/>
    <w:rsid w:val="32D4EE4E"/>
    <w:rsid w:val="32DC7E5F"/>
    <w:rsid w:val="32DD80F5"/>
    <w:rsid w:val="32DD907A"/>
    <w:rsid w:val="32DDDAF7"/>
    <w:rsid w:val="32E0DF9A"/>
    <w:rsid w:val="32E1540B"/>
    <w:rsid w:val="32E50B64"/>
    <w:rsid w:val="32E5725C"/>
    <w:rsid w:val="32E5C8F2"/>
    <w:rsid w:val="32E5D008"/>
    <w:rsid w:val="32E7B532"/>
    <w:rsid w:val="32E7EED9"/>
    <w:rsid w:val="32EA565A"/>
    <w:rsid w:val="32EB42B8"/>
    <w:rsid w:val="32EB8FDD"/>
    <w:rsid w:val="32EE9FE8"/>
    <w:rsid w:val="32EEE57A"/>
    <w:rsid w:val="32F0F7E3"/>
    <w:rsid w:val="32F3E2DB"/>
    <w:rsid w:val="32F5FA5D"/>
    <w:rsid w:val="32F80F9D"/>
    <w:rsid w:val="32FB85BC"/>
    <w:rsid w:val="32FBB88D"/>
    <w:rsid w:val="33001F62"/>
    <w:rsid w:val="3300A60D"/>
    <w:rsid w:val="3300BF1F"/>
    <w:rsid w:val="3306FFEB"/>
    <w:rsid w:val="3307DF5C"/>
    <w:rsid w:val="33097ABA"/>
    <w:rsid w:val="330ABF04"/>
    <w:rsid w:val="33110FAB"/>
    <w:rsid w:val="33114483"/>
    <w:rsid w:val="331213E1"/>
    <w:rsid w:val="3316E474"/>
    <w:rsid w:val="33184BD8"/>
    <w:rsid w:val="331A7B28"/>
    <w:rsid w:val="331AA959"/>
    <w:rsid w:val="331DD9C5"/>
    <w:rsid w:val="3325A037"/>
    <w:rsid w:val="3325DC99"/>
    <w:rsid w:val="3327A2CB"/>
    <w:rsid w:val="3327BDA2"/>
    <w:rsid w:val="3329320E"/>
    <w:rsid w:val="332A98BF"/>
    <w:rsid w:val="332B7D7A"/>
    <w:rsid w:val="33303ECB"/>
    <w:rsid w:val="3332E550"/>
    <w:rsid w:val="33339C41"/>
    <w:rsid w:val="3333D1AC"/>
    <w:rsid w:val="33383429"/>
    <w:rsid w:val="3338BE2F"/>
    <w:rsid w:val="3339F9E2"/>
    <w:rsid w:val="333E6C2A"/>
    <w:rsid w:val="333FE1A1"/>
    <w:rsid w:val="333FED9A"/>
    <w:rsid w:val="3342CDA4"/>
    <w:rsid w:val="3342E288"/>
    <w:rsid w:val="3344B4A4"/>
    <w:rsid w:val="3344EC83"/>
    <w:rsid w:val="3345B76C"/>
    <w:rsid w:val="3347D571"/>
    <w:rsid w:val="3347DA25"/>
    <w:rsid w:val="3348C0E8"/>
    <w:rsid w:val="3348DF60"/>
    <w:rsid w:val="334A69DB"/>
    <w:rsid w:val="334AE16D"/>
    <w:rsid w:val="334D158A"/>
    <w:rsid w:val="33503CF3"/>
    <w:rsid w:val="33506A84"/>
    <w:rsid w:val="3352874B"/>
    <w:rsid w:val="3355102D"/>
    <w:rsid w:val="335A4FE1"/>
    <w:rsid w:val="335A8B0F"/>
    <w:rsid w:val="335A8D87"/>
    <w:rsid w:val="335CDE89"/>
    <w:rsid w:val="335F1DF8"/>
    <w:rsid w:val="3365C768"/>
    <w:rsid w:val="336676EF"/>
    <w:rsid w:val="33668E13"/>
    <w:rsid w:val="3367407A"/>
    <w:rsid w:val="336E18EC"/>
    <w:rsid w:val="33702D21"/>
    <w:rsid w:val="337103B7"/>
    <w:rsid w:val="33713300"/>
    <w:rsid w:val="3374F486"/>
    <w:rsid w:val="33759B3B"/>
    <w:rsid w:val="337698A2"/>
    <w:rsid w:val="3377C04C"/>
    <w:rsid w:val="3378F7D8"/>
    <w:rsid w:val="337A29F6"/>
    <w:rsid w:val="337E90F2"/>
    <w:rsid w:val="337ED1EB"/>
    <w:rsid w:val="3380062F"/>
    <w:rsid w:val="3380C82C"/>
    <w:rsid w:val="3380FE82"/>
    <w:rsid w:val="33811D65"/>
    <w:rsid w:val="33819FA3"/>
    <w:rsid w:val="3383D354"/>
    <w:rsid w:val="3384EDEA"/>
    <w:rsid w:val="33877357"/>
    <w:rsid w:val="3389C8CF"/>
    <w:rsid w:val="338C22C3"/>
    <w:rsid w:val="338C321A"/>
    <w:rsid w:val="338CAC04"/>
    <w:rsid w:val="3392B4B8"/>
    <w:rsid w:val="3396E262"/>
    <w:rsid w:val="339834A0"/>
    <w:rsid w:val="3398985B"/>
    <w:rsid w:val="33989AD9"/>
    <w:rsid w:val="339B8D2A"/>
    <w:rsid w:val="339CD929"/>
    <w:rsid w:val="33A0234F"/>
    <w:rsid w:val="33A04034"/>
    <w:rsid w:val="33A04449"/>
    <w:rsid w:val="33A0DFE6"/>
    <w:rsid w:val="33A24216"/>
    <w:rsid w:val="33A2DA2F"/>
    <w:rsid w:val="33A570B1"/>
    <w:rsid w:val="33A5CE6A"/>
    <w:rsid w:val="33A60F93"/>
    <w:rsid w:val="33A6FFA2"/>
    <w:rsid w:val="33AB2D7A"/>
    <w:rsid w:val="33B0058A"/>
    <w:rsid w:val="33B46EE1"/>
    <w:rsid w:val="33B6ACDE"/>
    <w:rsid w:val="33B70F2E"/>
    <w:rsid w:val="33B947C6"/>
    <w:rsid w:val="33BA19EC"/>
    <w:rsid w:val="33BC37C0"/>
    <w:rsid w:val="33BCC5A6"/>
    <w:rsid w:val="33BD626C"/>
    <w:rsid w:val="33C40935"/>
    <w:rsid w:val="33C571E9"/>
    <w:rsid w:val="33C57887"/>
    <w:rsid w:val="33C5CE06"/>
    <w:rsid w:val="33C69287"/>
    <w:rsid w:val="33C8C829"/>
    <w:rsid w:val="33C90277"/>
    <w:rsid w:val="33CB2737"/>
    <w:rsid w:val="33CB5034"/>
    <w:rsid w:val="33CED4C7"/>
    <w:rsid w:val="33CFFD0C"/>
    <w:rsid w:val="33D0C888"/>
    <w:rsid w:val="33D2B3A0"/>
    <w:rsid w:val="33D3D2D1"/>
    <w:rsid w:val="33D53D2D"/>
    <w:rsid w:val="33D8E872"/>
    <w:rsid w:val="33D9FAF0"/>
    <w:rsid w:val="33DB45EF"/>
    <w:rsid w:val="33DC2D52"/>
    <w:rsid w:val="33E52397"/>
    <w:rsid w:val="33E6ADC5"/>
    <w:rsid w:val="33E94C23"/>
    <w:rsid w:val="33EBB900"/>
    <w:rsid w:val="33EE752B"/>
    <w:rsid w:val="33EE8935"/>
    <w:rsid w:val="33EEDAA1"/>
    <w:rsid w:val="33EFA213"/>
    <w:rsid w:val="33F2161F"/>
    <w:rsid w:val="33F2C4A5"/>
    <w:rsid w:val="33F2CA74"/>
    <w:rsid w:val="33F30179"/>
    <w:rsid w:val="33F3A14F"/>
    <w:rsid w:val="33F4CB01"/>
    <w:rsid w:val="33F62C81"/>
    <w:rsid w:val="33F760FA"/>
    <w:rsid w:val="33FA0445"/>
    <w:rsid w:val="33FAAF87"/>
    <w:rsid w:val="33FE9336"/>
    <w:rsid w:val="34020617"/>
    <w:rsid w:val="3402E8D2"/>
    <w:rsid w:val="34030E27"/>
    <w:rsid w:val="34041E0C"/>
    <w:rsid w:val="340497D1"/>
    <w:rsid w:val="34053AC4"/>
    <w:rsid w:val="34061B31"/>
    <w:rsid w:val="34096027"/>
    <w:rsid w:val="340A750A"/>
    <w:rsid w:val="340C650E"/>
    <w:rsid w:val="340E1442"/>
    <w:rsid w:val="340F73B7"/>
    <w:rsid w:val="34137DBF"/>
    <w:rsid w:val="3414932D"/>
    <w:rsid w:val="34167944"/>
    <w:rsid w:val="3417EDF2"/>
    <w:rsid w:val="341BD87F"/>
    <w:rsid w:val="341ED9D4"/>
    <w:rsid w:val="34226524"/>
    <w:rsid w:val="34270279"/>
    <w:rsid w:val="3427E964"/>
    <w:rsid w:val="3428CD91"/>
    <w:rsid w:val="342CEF26"/>
    <w:rsid w:val="342D21EC"/>
    <w:rsid w:val="34356AD3"/>
    <w:rsid w:val="3436FA75"/>
    <w:rsid w:val="3439106C"/>
    <w:rsid w:val="343A57F0"/>
    <w:rsid w:val="343D9A81"/>
    <w:rsid w:val="3442D4BA"/>
    <w:rsid w:val="3443C70C"/>
    <w:rsid w:val="3444C4DA"/>
    <w:rsid w:val="344622AF"/>
    <w:rsid w:val="3446A94F"/>
    <w:rsid w:val="3447347C"/>
    <w:rsid w:val="3447C91E"/>
    <w:rsid w:val="344B5D49"/>
    <w:rsid w:val="34541075"/>
    <w:rsid w:val="3454525B"/>
    <w:rsid w:val="345B8BE9"/>
    <w:rsid w:val="345E19B5"/>
    <w:rsid w:val="34600EA9"/>
    <w:rsid w:val="3460C6DB"/>
    <w:rsid w:val="3461CEC7"/>
    <w:rsid w:val="346438D1"/>
    <w:rsid w:val="3466485F"/>
    <w:rsid w:val="34688E11"/>
    <w:rsid w:val="346A31B2"/>
    <w:rsid w:val="346B5522"/>
    <w:rsid w:val="346C43DE"/>
    <w:rsid w:val="346D35EB"/>
    <w:rsid w:val="346DDBAB"/>
    <w:rsid w:val="3470EE0E"/>
    <w:rsid w:val="347714D3"/>
    <w:rsid w:val="3477DDFC"/>
    <w:rsid w:val="347CC423"/>
    <w:rsid w:val="347EAB87"/>
    <w:rsid w:val="347F0064"/>
    <w:rsid w:val="3482BFBE"/>
    <w:rsid w:val="348573EF"/>
    <w:rsid w:val="348575EA"/>
    <w:rsid w:val="348583B8"/>
    <w:rsid w:val="34871319"/>
    <w:rsid w:val="348D2E0A"/>
    <w:rsid w:val="348DB812"/>
    <w:rsid w:val="348E2189"/>
    <w:rsid w:val="34913E44"/>
    <w:rsid w:val="3491B414"/>
    <w:rsid w:val="349565A6"/>
    <w:rsid w:val="3495F3BD"/>
    <w:rsid w:val="3495F549"/>
    <w:rsid w:val="3496036E"/>
    <w:rsid w:val="349648B0"/>
    <w:rsid w:val="349EDED7"/>
    <w:rsid w:val="34A0A261"/>
    <w:rsid w:val="34A0C649"/>
    <w:rsid w:val="34A4FDFB"/>
    <w:rsid w:val="34A8BB00"/>
    <w:rsid w:val="34A8C295"/>
    <w:rsid w:val="34AA5CFC"/>
    <w:rsid w:val="34AB1D06"/>
    <w:rsid w:val="34AD8561"/>
    <w:rsid w:val="34AEC62C"/>
    <w:rsid w:val="34AFE9CB"/>
    <w:rsid w:val="34B1B7B1"/>
    <w:rsid w:val="34B25EB1"/>
    <w:rsid w:val="34B65189"/>
    <w:rsid w:val="34B78733"/>
    <w:rsid w:val="34B7CE98"/>
    <w:rsid w:val="34BE7EBE"/>
    <w:rsid w:val="34BFB390"/>
    <w:rsid w:val="34C6E398"/>
    <w:rsid w:val="34CBB692"/>
    <w:rsid w:val="34CF8077"/>
    <w:rsid w:val="34CF8224"/>
    <w:rsid w:val="34D20A06"/>
    <w:rsid w:val="34D643EF"/>
    <w:rsid w:val="34D65A59"/>
    <w:rsid w:val="34DA622A"/>
    <w:rsid w:val="34DAC2CF"/>
    <w:rsid w:val="34DB01B1"/>
    <w:rsid w:val="34DC8DF0"/>
    <w:rsid w:val="34DDDF3D"/>
    <w:rsid w:val="34DE1184"/>
    <w:rsid w:val="34DE1AFE"/>
    <w:rsid w:val="34DE5C5F"/>
    <w:rsid w:val="34DF5924"/>
    <w:rsid w:val="34E05731"/>
    <w:rsid w:val="34E540E1"/>
    <w:rsid w:val="34E5AB89"/>
    <w:rsid w:val="34E639B0"/>
    <w:rsid w:val="34E68C31"/>
    <w:rsid w:val="34E722D0"/>
    <w:rsid w:val="34E72E1E"/>
    <w:rsid w:val="34E8896B"/>
    <w:rsid w:val="34E8E939"/>
    <w:rsid w:val="34E95106"/>
    <w:rsid w:val="34EA91F9"/>
    <w:rsid w:val="34EE4077"/>
    <w:rsid w:val="34F5B770"/>
    <w:rsid w:val="34F9F1E3"/>
    <w:rsid w:val="34FA62DF"/>
    <w:rsid w:val="34FB3872"/>
    <w:rsid w:val="35031856"/>
    <w:rsid w:val="350440D8"/>
    <w:rsid w:val="3508A16F"/>
    <w:rsid w:val="35114D6E"/>
    <w:rsid w:val="35147305"/>
    <w:rsid w:val="351650E7"/>
    <w:rsid w:val="3518483B"/>
    <w:rsid w:val="351A44F7"/>
    <w:rsid w:val="351BC5BF"/>
    <w:rsid w:val="351DFA31"/>
    <w:rsid w:val="351E66EB"/>
    <w:rsid w:val="351F4B54"/>
    <w:rsid w:val="35200AB7"/>
    <w:rsid w:val="3521D4F8"/>
    <w:rsid w:val="352550A2"/>
    <w:rsid w:val="35297656"/>
    <w:rsid w:val="352FABED"/>
    <w:rsid w:val="3532B35C"/>
    <w:rsid w:val="3536A180"/>
    <w:rsid w:val="353A7CBE"/>
    <w:rsid w:val="353C14AA"/>
    <w:rsid w:val="353DC789"/>
    <w:rsid w:val="35400C56"/>
    <w:rsid w:val="3541E589"/>
    <w:rsid w:val="3542D003"/>
    <w:rsid w:val="35441FBE"/>
    <w:rsid w:val="3544EC3C"/>
    <w:rsid w:val="35456108"/>
    <w:rsid w:val="354566CE"/>
    <w:rsid w:val="3546D630"/>
    <w:rsid w:val="354777C4"/>
    <w:rsid w:val="354B7348"/>
    <w:rsid w:val="354E745B"/>
    <w:rsid w:val="3550EC9C"/>
    <w:rsid w:val="355126F6"/>
    <w:rsid w:val="35517C8C"/>
    <w:rsid w:val="355386C6"/>
    <w:rsid w:val="35544B90"/>
    <w:rsid w:val="3556AB62"/>
    <w:rsid w:val="3558060D"/>
    <w:rsid w:val="3558D045"/>
    <w:rsid w:val="355A01ED"/>
    <w:rsid w:val="355C2319"/>
    <w:rsid w:val="355C865D"/>
    <w:rsid w:val="355F632C"/>
    <w:rsid w:val="355FD29F"/>
    <w:rsid w:val="35612EEF"/>
    <w:rsid w:val="35616135"/>
    <w:rsid w:val="35636D8F"/>
    <w:rsid w:val="35636E6F"/>
    <w:rsid w:val="35667929"/>
    <w:rsid w:val="3568B08A"/>
    <w:rsid w:val="356A2176"/>
    <w:rsid w:val="356A4EF9"/>
    <w:rsid w:val="356FD265"/>
    <w:rsid w:val="357038CE"/>
    <w:rsid w:val="35776EDE"/>
    <w:rsid w:val="3577B574"/>
    <w:rsid w:val="3578DB40"/>
    <w:rsid w:val="357CC655"/>
    <w:rsid w:val="357CD444"/>
    <w:rsid w:val="357D4BA2"/>
    <w:rsid w:val="357DE685"/>
    <w:rsid w:val="357EE564"/>
    <w:rsid w:val="357F29EC"/>
    <w:rsid w:val="35819121"/>
    <w:rsid w:val="35835159"/>
    <w:rsid w:val="35859DD9"/>
    <w:rsid w:val="3586DA76"/>
    <w:rsid w:val="3588C67C"/>
    <w:rsid w:val="358FABCA"/>
    <w:rsid w:val="3590B8D1"/>
    <w:rsid w:val="35923E4F"/>
    <w:rsid w:val="3596F35F"/>
    <w:rsid w:val="3597351A"/>
    <w:rsid w:val="3598B482"/>
    <w:rsid w:val="359D4943"/>
    <w:rsid w:val="359DB048"/>
    <w:rsid w:val="359E143F"/>
    <w:rsid w:val="35A1EEC3"/>
    <w:rsid w:val="35A37E75"/>
    <w:rsid w:val="35A52975"/>
    <w:rsid w:val="35A6901B"/>
    <w:rsid w:val="35A7F7A5"/>
    <w:rsid w:val="35A801E6"/>
    <w:rsid w:val="35A8A6C1"/>
    <w:rsid w:val="35AABFA5"/>
    <w:rsid w:val="35ABC40A"/>
    <w:rsid w:val="35ADA621"/>
    <w:rsid w:val="35AE30CA"/>
    <w:rsid w:val="35B159D5"/>
    <w:rsid w:val="35B38382"/>
    <w:rsid w:val="35BB5148"/>
    <w:rsid w:val="35BCE270"/>
    <w:rsid w:val="35BD5C6F"/>
    <w:rsid w:val="35BE411E"/>
    <w:rsid w:val="35BE92FE"/>
    <w:rsid w:val="35C49353"/>
    <w:rsid w:val="35C6A5A3"/>
    <w:rsid w:val="35C6F3F2"/>
    <w:rsid w:val="35C9B22B"/>
    <w:rsid w:val="35CA79F3"/>
    <w:rsid w:val="35CA7FCA"/>
    <w:rsid w:val="35CB876C"/>
    <w:rsid w:val="35CBA2F0"/>
    <w:rsid w:val="35CF1EB4"/>
    <w:rsid w:val="35CF4607"/>
    <w:rsid w:val="35CFE968"/>
    <w:rsid w:val="35CFFDDB"/>
    <w:rsid w:val="35D0D8E3"/>
    <w:rsid w:val="35D1BCC1"/>
    <w:rsid w:val="35D314D8"/>
    <w:rsid w:val="35D74E72"/>
    <w:rsid w:val="35D87CF5"/>
    <w:rsid w:val="35D894C1"/>
    <w:rsid w:val="35D8F1A5"/>
    <w:rsid w:val="35DC3B9B"/>
    <w:rsid w:val="35DD8A9E"/>
    <w:rsid w:val="35E279B0"/>
    <w:rsid w:val="35E408E0"/>
    <w:rsid w:val="35E53428"/>
    <w:rsid w:val="35E5ED3F"/>
    <w:rsid w:val="35E5EF8C"/>
    <w:rsid w:val="35E8747A"/>
    <w:rsid w:val="35E9D14F"/>
    <w:rsid w:val="35EB1A56"/>
    <w:rsid w:val="35EDBA0B"/>
    <w:rsid w:val="35EDD5AA"/>
    <w:rsid w:val="35EEECE0"/>
    <w:rsid w:val="35F0FB18"/>
    <w:rsid w:val="35F70260"/>
    <w:rsid w:val="35F72135"/>
    <w:rsid w:val="35FB5FAF"/>
    <w:rsid w:val="35FD3CDF"/>
    <w:rsid w:val="35FD4BBC"/>
    <w:rsid w:val="360146CA"/>
    <w:rsid w:val="3601BDCA"/>
    <w:rsid w:val="36021484"/>
    <w:rsid w:val="3604F3D2"/>
    <w:rsid w:val="36084C0B"/>
    <w:rsid w:val="3608DCB0"/>
    <w:rsid w:val="3609AC0C"/>
    <w:rsid w:val="360B8844"/>
    <w:rsid w:val="360E78D6"/>
    <w:rsid w:val="360F538D"/>
    <w:rsid w:val="360FF01A"/>
    <w:rsid w:val="3613F848"/>
    <w:rsid w:val="3614B5B1"/>
    <w:rsid w:val="3616BA2A"/>
    <w:rsid w:val="3616E3A9"/>
    <w:rsid w:val="36187FBD"/>
    <w:rsid w:val="36195D51"/>
    <w:rsid w:val="361A6F27"/>
    <w:rsid w:val="361D5911"/>
    <w:rsid w:val="361F9566"/>
    <w:rsid w:val="3620FDB8"/>
    <w:rsid w:val="362223B4"/>
    <w:rsid w:val="36227FA7"/>
    <w:rsid w:val="3627117B"/>
    <w:rsid w:val="362C27DD"/>
    <w:rsid w:val="362C93E9"/>
    <w:rsid w:val="362CC2AE"/>
    <w:rsid w:val="362DFC82"/>
    <w:rsid w:val="362F17E8"/>
    <w:rsid w:val="3631587B"/>
    <w:rsid w:val="3633E977"/>
    <w:rsid w:val="3639210C"/>
    <w:rsid w:val="3639AB1B"/>
    <w:rsid w:val="363BFBCB"/>
    <w:rsid w:val="363CE568"/>
    <w:rsid w:val="363D730C"/>
    <w:rsid w:val="3642E9D9"/>
    <w:rsid w:val="3642FE58"/>
    <w:rsid w:val="3644C108"/>
    <w:rsid w:val="36479486"/>
    <w:rsid w:val="364BBA2C"/>
    <w:rsid w:val="3651547D"/>
    <w:rsid w:val="3653B9A4"/>
    <w:rsid w:val="36548597"/>
    <w:rsid w:val="36549903"/>
    <w:rsid w:val="36552428"/>
    <w:rsid w:val="3655830E"/>
    <w:rsid w:val="36560FCB"/>
    <w:rsid w:val="36574BA5"/>
    <w:rsid w:val="365A5698"/>
    <w:rsid w:val="365ADCA5"/>
    <w:rsid w:val="365C3356"/>
    <w:rsid w:val="365C3382"/>
    <w:rsid w:val="365DEB09"/>
    <w:rsid w:val="365E6590"/>
    <w:rsid w:val="365F3A9E"/>
    <w:rsid w:val="3660167C"/>
    <w:rsid w:val="3667D388"/>
    <w:rsid w:val="36684C8C"/>
    <w:rsid w:val="3668E072"/>
    <w:rsid w:val="3669B335"/>
    <w:rsid w:val="366C306E"/>
    <w:rsid w:val="366E0541"/>
    <w:rsid w:val="366EB472"/>
    <w:rsid w:val="36702367"/>
    <w:rsid w:val="36709CC6"/>
    <w:rsid w:val="3670DE86"/>
    <w:rsid w:val="36734948"/>
    <w:rsid w:val="3673C0F6"/>
    <w:rsid w:val="3673F6F4"/>
    <w:rsid w:val="367423FE"/>
    <w:rsid w:val="36754398"/>
    <w:rsid w:val="3678C687"/>
    <w:rsid w:val="367BAFC2"/>
    <w:rsid w:val="367CE9B5"/>
    <w:rsid w:val="367E6A2A"/>
    <w:rsid w:val="36800955"/>
    <w:rsid w:val="3681F5CF"/>
    <w:rsid w:val="36823D6E"/>
    <w:rsid w:val="368288E7"/>
    <w:rsid w:val="3683C76C"/>
    <w:rsid w:val="368A4EE3"/>
    <w:rsid w:val="368B5649"/>
    <w:rsid w:val="3692AC6B"/>
    <w:rsid w:val="36961308"/>
    <w:rsid w:val="369B74A4"/>
    <w:rsid w:val="369F8075"/>
    <w:rsid w:val="36A1603C"/>
    <w:rsid w:val="36A18234"/>
    <w:rsid w:val="36A2BA55"/>
    <w:rsid w:val="36A2C8CA"/>
    <w:rsid w:val="36A38F27"/>
    <w:rsid w:val="36A70803"/>
    <w:rsid w:val="36A752CF"/>
    <w:rsid w:val="36AC1CA2"/>
    <w:rsid w:val="36AD11B2"/>
    <w:rsid w:val="36AEF2D7"/>
    <w:rsid w:val="36AF969D"/>
    <w:rsid w:val="36AFEA25"/>
    <w:rsid w:val="36B26C09"/>
    <w:rsid w:val="36B56E82"/>
    <w:rsid w:val="36B8110B"/>
    <w:rsid w:val="36B849B8"/>
    <w:rsid w:val="36BA95FC"/>
    <w:rsid w:val="36BBD419"/>
    <w:rsid w:val="36BC1F84"/>
    <w:rsid w:val="36BE41DF"/>
    <w:rsid w:val="36BEC5CA"/>
    <w:rsid w:val="36BFA17F"/>
    <w:rsid w:val="36C10E65"/>
    <w:rsid w:val="36C200E1"/>
    <w:rsid w:val="36C35C81"/>
    <w:rsid w:val="36C5471C"/>
    <w:rsid w:val="36C698A5"/>
    <w:rsid w:val="36D20AC8"/>
    <w:rsid w:val="36D6059A"/>
    <w:rsid w:val="36D7CD38"/>
    <w:rsid w:val="36DA3538"/>
    <w:rsid w:val="36DBD0E4"/>
    <w:rsid w:val="36E30901"/>
    <w:rsid w:val="36EA4CE4"/>
    <w:rsid w:val="36EB29D2"/>
    <w:rsid w:val="36EB7784"/>
    <w:rsid w:val="36EB7CEC"/>
    <w:rsid w:val="36EC4BB6"/>
    <w:rsid w:val="36EC7318"/>
    <w:rsid w:val="36ECF757"/>
    <w:rsid w:val="36F29DBC"/>
    <w:rsid w:val="36F35C32"/>
    <w:rsid w:val="36F46472"/>
    <w:rsid w:val="36F54DDF"/>
    <w:rsid w:val="36F75B6A"/>
    <w:rsid w:val="36F765DA"/>
    <w:rsid w:val="36F8861A"/>
    <w:rsid w:val="36F92175"/>
    <w:rsid w:val="36FA0DF9"/>
    <w:rsid w:val="36FA6CD7"/>
    <w:rsid w:val="36FB1F7A"/>
    <w:rsid w:val="36FCB2B5"/>
    <w:rsid w:val="36FF302B"/>
    <w:rsid w:val="36FFC699"/>
    <w:rsid w:val="370041F8"/>
    <w:rsid w:val="3702C1EC"/>
    <w:rsid w:val="37048750"/>
    <w:rsid w:val="3705806B"/>
    <w:rsid w:val="37064494"/>
    <w:rsid w:val="37075544"/>
    <w:rsid w:val="370838B5"/>
    <w:rsid w:val="37095AA0"/>
    <w:rsid w:val="370D4F2C"/>
    <w:rsid w:val="370EA4CC"/>
    <w:rsid w:val="37137105"/>
    <w:rsid w:val="3715B338"/>
    <w:rsid w:val="371650F4"/>
    <w:rsid w:val="371752CF"/>
    <w:rsid w:val="3717D27D"/>
    <w:rsid w:val="37181125"/>
    <w:rsid w:val="371A8600"/>
    <w:rsid w:val="371B56A8"/>
    <w:rsid w:val="37223251"/>
    <w:rsid w:val="37225CF9"/>
    <w:rsid w:val="3722ACEC"/>
    <w:rsid w:val="37230E85"/>
    <w:rsid w:val="37237404"/>
    <w:rsid w:val="3723D91C"/>
    <w:rsid w:val="3725D312"/>
    <w:rsid w:val="3725DD72"/>
    <w:rsid w:val="3727E505"/>
    <w:rsid w:val="372A6567"/>
    <w:rsid w:val="372CEBD3"/>
    <w:rsid w:val="3732576F"/>
    <w:rsid w:val="3732BA78"/>
    <w:rsid w:val="37330140"/>
    <w:rsid w:val="373426FD"/>
    <w:rsid w:val="3735BF7B"/>
    <w:rsid w:val="3735E96E"/>
    <w:rsid w:val="373A2965"/>
    <w:rsid w:val="373A50E4"/>
    <w:rsid w:val="373BFDEC"/>
    <w:rsid w:val="373F54A5"/>
    <w:rsid w:val="37403693"/>
    <w:rsid w:val="3741B8B1"/>
    <w:rsid w:val="3748F924"/>
    <w:rsid w:val="374990F7"/>
    <w:rsid w:val="374B77E3"/>
    <w:rsid w:val="374D52AC"/>
    <w:rsid w:val="374E8549"/>
    <w:rsid w:val="374EA791"/>
    <w:rsid w:val="374EEDF4"/>
    <w:rsid w:val="37501B00"/>
    <w:rsid w:val="3751778E"/>
    <w:rsid w:val="37568A02"/>
    <w:rsid w:val="3756B431"/>
    <w:rsid w:val="37594B55"/>
    <w:rsid w:val="375B37B9"/>
    <w:rsid w:val="375C5367"/>
    <w:rsid w:val="375DCEDE"/>
    <w:rsid w:val="375FDDA3"/>
    <w:rsid w:val="3761DD63"/>
    <w:rsid w:val="3762CFA8"/>
    <w:rsid w:val="37663098"/>
    <w:rsid w:val="376730A2"/>
    <w:rsid w:val="37696C9B"/>
    <w:rsid w:val="376CB94C"/>
    <w:rsid w:val="376DB1DC"/>
    <w:rsid w:val="376E6B15"/>
    <w:rsid w:val="376ED539"/>
    <w:rsid w:val="3773F7A7"/>
    <w:rsid w:val="3776DB03"/>
    <w:rsid w:val="3777AAC2"/>
    <w:rsid w:val="377CD6CC"/>
    <w:rsid w:val="3780F5A7"/>
    <w:rsid w:val="378502F6"/>
    <w:rsid w:val="378606AB"/>
    <w:rsid w:val="378FA375"/>
    <w:rsid w:val="37902CEE"/>
    <w:rsid w:val="379295EB"/>
    <w:rsid w:val="37977BDA"/>
    <w:rsid w:val="3797F2FC"/>
    <w:rsid w:val="379A6513"/>
    <w:rsid w:val="379B3C90"/>
    <w:rsid w:val="379E2E85"/>
    <w:rsid w:val="37A0C3FD"/>
    <w:rsid w:val="37A0EABE"/>
    <w:rsid w:val="37A31547"/>
    <w:rsid w:val="37A3E238"/>
    <w:rsid w:val="37A57CCC"/>
    <w:rsid w:val="37A91CDF"/>
    <w:rsid w:val="37A9EDC2"/>
    <w:rsid w:val="37ABC31B"/>
    <w:rsid w:val="37AC9541"/>
    <w:rsid w:val="37ADD605"/>
    <w:rsid w:val="37B10864"/>
    <w:rsid w:val="37B16C64"/>
    <w:rsid w:val="37B2BCF6"/>
    <w:rsid w:val="37B2C4D1"/>
    <w:rsid w:val="37B3EBFA"/>
    <w:rsid w:val="37B4F87C"/>
    <w:rsid w:val="37B7130B"/>
    <w:rsid w:val="37B75DDC"/>
    <w:rsid w:val="37BAEF58"/>
    <w:rsid w:val="37C04CFC"/>
    <w:rsid w:val="37C73C28"/>
    <w:rsid w:val="37C90FFD"/>
    <w:rsid w:val="37C9DFFE"/>
    <w:rsid w:val="37CA6BBF"/>
    <w:rsid w:val="37CAD88D"/>
    <w:rsid w:val="37CFE11A"/>
    <w:rsid w:val="37D16B44"/>
    <w:rsid w:val="37DACE64"/>
    <w:rsid w:val="37E19F2B"/>
    <w:rsid w:val="37E57234"/>
    <w:rsid w:val="37E5B688"/>
    <w:rsid w:val="37E5F565"/>
    <w:rsid w:val="37E73253"/>
    <w:rsid w:val="37E7C2CF"/>
    <w:rsid w:val="37E8DB28"/>
    <w:rsid w:val="37E999A8"/>
    <w:rsid w:val="37EFB4EA"/>
    <w:rsid w:val="37F0AA39"/>
    <w:rsid w:val="37F257AA"/>
    <w:rsid w:val="37F4BEBD"/>
    <w:rsid w:val="37F69996"/>
    <w:rsid w:val="37F6C744"/>
    <w:rsid w:val="37F90839"/>
    <w:rsid w:val="37FD59F5"/>
    <w:rsid w:val="37FFFF97"/>
    <w:rsid w:val="380005A5"/>
    <w:rsid w:val="38007CC8"/>
    <w:rsid w:val="3801899D"/>
    <w:rsid w:val="380A58E4"/>
    <w:rsid w:val="380C1673"/>
    <w:rsid w:val="380F47F6"/>
    <w:rsid w:val="38134B6B"/>
    <w:rsid w:val="3813BB1B"/>
    <w:rsid w:val="3818B3F5"/>
    <w:rsid w:val="381B0957"/>
    <w:rsid w:val="381BEAAA"/>
    <w:rsid w:val="381C7A94"/>
    <w:rsid w:val="381CA338"/>
    <w:rsid w:val="381D8964"/>
    <w:rsid w:val="381D9C13"/>
    <w:rsid w:val="381E83D2"/>
    <w:rsid w:val="38200A0E"/>
    <w:rsid w:val="38207FB8"/>
    <w:rsid w:val="38241468"/>
    <w:rsid w:val="3826474F"/>
    <w:rsid w:val="38273635"/>
    <w:rsid w:val="38295D52"/>
    <w:rsid w:val="382A6CB5"/>
    <w:rsid w:val="382C8EF8"/>
    <w:rsid w:val="382CD86E"/>
    <w:rsid w:val="382F77B4"/>
    <w:rsid w:val="38300DCA"/>
    <w:rsid w:val="3830EE8B"/>
    <w:rsid w:val="3835DB71"/>
    <w:rsid w:val="3836E847"/>
    <w:rsid w:val="38380EA3"/>
    <w:rsid w:val="383A7682"/>
    <w:rsid w:val="383A8E0E"/>
    <w:rsid w:val="383B71E8"/>
    <w:rsid w:val="383B7832"/>
    <w:rsid w:val="383BB668"/>
    <w:rsid w:val="383E59FD"/>
    <w:rsid w:val="383EA012"/>
    <w:rsid w:val="38423E8E"/>
    <w:rsid w:val="38430589"/>
    <w:rsid w:val="3844C9C0"/>
    <w:rsid w:val="3845FD92"/>
    <w:rsid w:val="384700A8"/>
    <w:rsid w:val="38472941"/>
    <w:rsid w:val="38478B37"/>
    <w:rsid w:val="3849B61D"/>
    <w:rsid w:val="3849F555"/>
    <w:rsid w:val="384F5EA1"/>
    <w:rsid w:val="3854999B"/>
    <w:rsid w:val="38579B13"/>
    <w:rsid w:val="38594D4B"/>
    <w:rsid w:val="385E1FC0"/>
    <w:rsid w:val="385F60F3"/>
    <w:rsid w:val="385FFF8C"/>
    <w:rsid w:val="38614355"/>
    <w:rsid w:val="38646E5F"/>
    <w:rsid w:val="3865F8B1"/>
    <w:rsid w:val="386815F5"/>
    <w:rsid w:val="38691F32"/>
    <w:rsid w:val="3869A0D5"/>
    <w:rsid w:val="386A9033"/>
    <w:rsid w:val="386BA5C3"/>
    <w:rsid w:val="386C27FA"/>
    <w:rsid w:val="386C6F23"/>
    <w:rsid w:val="386FD524"/>
    <w:rsid w:val="3871EABD"/>
    <w:rsid w:val="3872C435"/>
    <w:rsid w:val="387356BD"/>
    <w:rsid w:val="3873B56C"/>
    <w:rsid w:val="3873F445"/>
    <w:rsid w:val="387605FD"/>
    <w:rsid w:val="3876EE55"/>
    <w:rsid w:val="387880FE"/>
    <w:rsid w:val="3878CABF"/>
    <w:rsid w:val="387987D4"/>
    <w:rsid w:val="387C0F67"/>
    <w:rsid w:val="387D6EF6"/>
    <w:rsid w:val="387EB6EB"/>
    <w:rsid w:val="387EFDD1"/>
    <w:rsid w:val="387F1886"/>
    <w:rsid w:val="387F4C4D"/>
    <w:rsid w:val="38805933"/>
    <w:rsid w:val="3881ABBE"/>
    <w:rsid w:val="3881FDC1"/>
    <w:rsid w:val="38869FA1"/>
    <w:rsid w:val="38882F09"/>
    <w:rsid w:val="388D5A24"/>
    <w:rsid w:val="388D69BA"/>
    <w:rsid w:val="388E8137"/>
    <w:rsid w:val="388EA28B"/>
    <w:rsid w:val="3890880A"/>
    <w:rsid w:val="3890990A"/>
    <w:rsid w:val="3895B547"/>
    <w:rsid w:val="3897A619"/>
    <w:rsid w:val="38989015"/>
    <w:rsid w:val="3899819D"/>
    <w:rsid w:val="389A83EF"/>
    <w:rsid w:val="389BE7A7"/>
    <w:rsid w:val="389F4200"/>
    <w:rsid w:val="38A44716"/>
    <w:rsid w:val="38A4BA71"/>
    <w:rsid w:val="38A56308"/>
    <w:rsid w:val="38A61D12"/>
    <w:rsid w:val="38AF6C1C"/>
    <w:rsid w:val="38B1BC98"/>
    <w:rsid w:val="38B471F5"/>
    <w:rsid w:val="38B7597D"/>
    <w:rsid w:val="38BBAB6C"/>
    <w:rsid w:val="38BCB3A4"/>
    <w:rsid w:val="38BFA0A7"/>
    <w:rsid w:val="38C01FD9"/>
    <w:rsid w:val="38C0C2B8"/>
    <w:rsid w:val="38C1E93D"/>
    <w:rsid w:val="38C3E0D8"/>
    <w:rsid w:val="38C6700A"/>
    <w:rsid w:val="38CB3441"/>
    <w:rsid w:val="38CB3538"/>
    <w:rsid w:val="38CE8BE8"/>
    <w:rsid w:val="38D02E16"/>
    <w:rsid w:val="38D084EF"/>
    <w:rsid w:val="38D177CC"/>
    <w:rsid w:val="38D5781E"/>
    <w:rsid w:val="38D68364"/>
    <w:rsid w:val="38D964B8"/>
    <w:rsid w:val="38D9A0CD"/>
    <w:rsid w:val="38DE3CC3"/>
    <w:rsid w:val="38DE7831"/>
    <w:rsid w:val="38DEE50B"/>
    <w:rsid w:val="38E27863"/>
    <w:rsid w:val="38E3717F"/>
    <w:rsid w:val="38E8F9DA"/>
    <w:rsid w:val="38EBC194"/>
    <w:rsid w:val="38EC6C31"/>
    <w:rsid w:val="38F1ACDB"/>
    <w:rsid w:val="38F3F86C"/>
    <w:rsid w:val="38F6A81F"/>
    <w:rsid w:val="38FBA587"/>
    <w:rsid w:val="38FDF7D1"/>
    <w:rsid w:val="390160EF"/>
    <w:rsid w:val="3901CA76"/>
    <w:rsid w:val="3901F055"/>
    <w:rsid w:val="3902E908"/>
    <w:rsid w:val="3907385B"/>
    <w:rsid w:val="3907C244"/>
    <w:rsid w:val="3908CBE8"/>
    <w:rsid w:val="390969CF"/>
    <w:rsid w:val="390AF63D"/>
    <w:rsid w:val="39114114"/>
    <w:rsid w:val="3911B87C"/>
    <w:rsid w:val="3914FCA9"/>
    <w:rsid w:val="39150838"/>
    <w:rsid w:val="39158943"/>
    <w:rsid w:val="3915D0B6"/>
    <w:rsid w:val="3916A444"/>
    <w:rsid w:val="39183678"/>
    <w:rsid w:val="391BF97F"/>
    <w:rsid w:val="391C28C2"/>
    <w:rsid w:val="391EB199"/>
    <w:rsid w:val="3921487A"/>
    <w:rsid w:val="39236CF2"/>
    <w:rsid w:val="392387A4"/>
    <w:rsid w:val="392565F3"/>
    <w:rsid w:val="3925C25C"/>
    <w:rsid w:val="3925D911"/>
    <w:rsid w:val="392854FD"/>
    <w:rsid w:val="39295650"/>
    <w:rsid w:val="3929848C"/>
    <w:rsid w:val="3929BE47"/>
    <w:rsid w:val="3929EFF2"/>
    <w:rsid w:val="392A37CB"/>
    <w:rsid w:val="392A69A8"/>
    <w:rsid w:val="392B3B2B"/>
    <w:rsid w:val="392D3DBE"/>
    <w:rsid w:val="392D6399"/>
    <w:rsid w:val="392F46C7"/>
    <w:rsid w:val="392F8C75"/>
    <w:rsid w:val="392F8E56"/>
    <w:rsid w:val="392FD3A2"/>
    <w:rsid w:val="392FF4F4"/>
    <w:rsid w:val="3934825F"/>
    <w:rsid w:val="3935998D"/>
    <w:rsid w:val="39373577"/>
    <w:rsid w:val="3938070B"/>
    <w:rsid w:val="3938B8ED"/>
    <w:rsid w:val="393B18FC"/>
    <w:rsid w:val="393DCC30"/>
    <w:rsid w:val="39402FB0"/>
    <w:rsid w:val="39409E1A"/>
    <w:rsid w:val="3940C4CD"/>
    <w:rsid w:val="39414CCE"/>
    <w:rsid w:val="3941A465"/>
    <w:rsid w:val="39420AE0"/>
    <w:rsid w:val="39434553"/>
    <w:rsid w:val="3944249C"/>
    <w:rsid w:val="3944C466"/>
    <w:rsid w:val="39467B26"/>
    <w:rsid w:val="3947239D"/>
    <w:rsid w:val="3947B87E"/>
    <w:rsid w:val="394BF3A3"/>
    <w:rsid w:val="394CEE5D"/>
    <w:rsid w:val="394FEE69"/>
    <w:rsid w:val="39507893"/>
    <w:rsid w:val="3952D860"/>
    <w:rsid w:val="3955EB20"/>
    <w:rsid w:val="39564B34"/>
    <w:rsid w:val="3958F707"/>
    <w:rsid w:val="3959760C"/>
    <w:rsid w:val="3959DF8B"/>
    <w:rsid w:val="395A843C"/>
    <w:rsid w:val="395E4D92"/>
    <w:rsid w:val="39651443"/>
    <w:rsid w:val="39655686"/>
    <w:rsid w:val="39660AA1"/>
    <w:rsid w:val="39694C40"/>
    <w:rsid w:val="396BDB54"/>
    <w:rsid w:val="396E04D6"/>
    <w:rsid w:val="397098BD"/>
    <w:rsid w:val="3972C50B"/>
    <w:rsid w:val="3973F43E"/>
    <w:rsid w:val="397564B7"/>
    <w:rsid w:val="3975B690"/>
    <w:rsid w:val="3977B4D2"/>
    <w:rsid w:val="397CB2E1"/>
    <w:rsid w:val="397D5842"/>
    <w:rsid w:val="397EA3FB"/>
    <w:rsid w:val="398166D2"/>
    <w:rsid w:val="3981CE68"/>
    <w:rsid w:val="39834535"/>
    <w:rsid w:val="398472B5"/>
    <w:rsid w:val="3985F10B"/>
    <w:rsid w:val="3987DB2B"/>
    <w:rsid w:val="3988696E"/>
    <w:rsid w:val="398B01EC"/>
    <w:rsid w:val="398B3704"/>
    <w:rsid w:val="398E7325"/>
    <w:rsid w:val="398FDC64"/>
    <w:rsid w:val="399014A1"/>
    <w:rsid w:val="3990D1B3"/>
    <w:rsid w:val="3991F75A"/>
    <w:rsid w:val="3992BA3E"/>
    <w:rsid w:val="39947D05"/>
    <w:rsid w:val="39999FA0"/>
    <w:rsid w:val="399CB573"/>
    <w:rsid w:val="399D7301"/>
    <w:rsid w:val="399D8D30"/>
    <w:rsid w:val="399E1F0E"/>
    <w:rsid w:val="399EE4BF"/>
    <w:rsid w:val="39A0ECB8"/>
    <w:rsid w:val="39A1CD22"/>
    <w:rsid w:val="39A3D886"/>
    <w:rsid w:val="39A5BB14"/>
    <w:rsid w:val="39AAD34B"/>
    <w:rsid w:val="39AD9824"/>
    <w:rsid w:val="39AE0E3A"/>
    <w:rsid w:val="39AE64B4"/>
    <w:rsid w:val="39B53C6E"/>
    <w:rsid w:val="39B626E1"/>
    <w:rsid w:val="39B684CA"/>
    <w:rsid w:val="39B6F711"/>
    <w:rsid w:val="39B9524B"/>
    <w:rsid w:val="39BAFF3B"/>
    <w:rsid w:val="39BC24BE"/>
    <w:rsid w:val="39BCEE98"/>
    <w:rsid w:val="39C16984"/>
    <w:rsid w:val="39C18AB9"/>
    <w:rsid w:val="39C4767E"/>
    <w:rsid w:val="39C4DA69"/>
    <w:rsid w:val="39C540C8"/>
    <w:rsid w:val="39C5B114"/>
    <w:rsid w:val="39C69113"/>
    <w:rsid w:val="39C79550"/>
    <w:rsid w:val="39CA6A05"/>
    <w:rsid w:val="39CB5748"/>
    <w:rsid w:val="39CBA6F0"/>
    <w:rsid w:val="39CBE1FA"/>
    <w:rsid w:val="39CD5355"/>
    <w:rsid w:val="39CE69D9"/>
    <w:rsid w:val="39CE8A22"/>
    <w:rsid w:val="39CF91CC"/>
    <w:rsid w:val="39D3C70E"/>
    <w:rsid w:val="39D50A56"/>
    <w:rsid w:val="39D9D7D1"/>
    <w:rsid w:val="39DDB165"/>
    <w:rsid w:val="39DF7811"/>
    <w:rsid w:val="39E057DA"/>
    <w:rsid w:val="39E4165D"/>
    <w:rsid w:val="39E7C56E"/>
    <w:rsid w:val="39EA44B2"/>
    <w:rsid w:val="39EB1742"/>
    <w:rsid w:val="39F20FFB"/>
    <w:rsid w:val="39F4FCAD"/>
    <w:rsid w:val="39F611F4"/>
    <w:rsid w:val="39F619CC"/>
    <w:rsid w:val="39F80166"/>
    <w:rsid w:val="39FF5C76"/>
    <w:rsid w:val="3A019AF9"/>
    <w:rsid w:val="3A01CCD4"/>
    <w:rsid w:val="3A02033C"/>
    <w:rsid w:val="3A0567E1"/>
    <w:rsid w:val="3A061D0D"/>
    <w:rsid w:val="3A0A2446"/>
    <w:rsid w:val="3A0D4A87"/>
    <w:rsid w:val="3A0D7FB3"/>
    <w:rsid w:val="3A0EF276"/>
    <w:rsid w:val="3A0F903B"/>
    <w:rsid w:val="3A0F9068"/>
    <w:rsid w:val="3A0FF7B0"/>
    <w:rsid w:val="3A14F8FD"/>
    <w:rsid w:val="3A1B5A26"/>
    <w:rsid w:val="3A1C4B92"/>
    <w:rsid w:val="3A1E989B"/>
    <w:rsid w:val="3A1EB750"/>
    <w:rsid w:val="3A210CC0"/>
    <w:rsid w:val="3A25B0B9"/>
    <w:rsid w:val="3A279ABE"/>
    <w:rsid w:val="3A29274E"/>
    <w:rsid w:val="3A2A49BD"/>
    <w:rsid w:val="3A2A717B"/>
    <w:rsid w:val="3A2B6748"/>
    <w:rsid w:val="3A2CC17B"/>
    <w:rsid w:val="3A2E3014"/>
    <w:rsid w:val="3A2EDE8C"/>
    <w:rsid w:val="3A313A14"/>
    <w:rsid w:val="3A3401AD"/>
    <w:rsid w:val="3A34412A"/>
    <w:rsid w:val="3A346E61"/>
    <w:rsid w:val="3A34C4B5"/>
    <w:rsid w:val="3A3B79EE"/>
    <w:rsid w:val="3A3D2788"/>
    <w:rsid w:val="3A3F1B33"/>
    <w:rsid w:val="3A3F376F"/>
    <w:rsid w:val="3A3FA4E0"/>
    <w:rsid w:val="3A3FD977"/>
    <w:rsid w:val="3A40795F"/>
    <w:rsid w:val="3A40FC0D"/>
    <w:rsid w:val="3A43794B"/>
    <w:rsid w:val="3A4AC9DA"/>
    <w:rsid w:val="3A4AE517"/>
    <w:rsid w:val="3A4B4B86"/>
    <w:rsid w:val="3A4EAF34"/>
    <w:rsid w:val="3A516B0E"/>
    <w:rsid w:val="3A5252EE"/>
    <w:rsid w:val="3A527FF2"/>
    <w:rsid w:val="3A5347DB"/>
    <w:rsid w:val="3A53949B"/>
    <w:rsid w:val="3A570C72"/>
    <w:rsid w:val="3A577337"/>
    <w:rsid w:val="3A57C8D6"/>
    <w:rsid w:val="3A5A66B6"/>
    <w:rsid w:val="3A5AD366"/>
    <w:rsid w:val="3A5BD84A"/>
    <w:rsid w:val="3A5CA184"/>
    <w:rsid w:val="3A5DC272"/>
    <w:rsid w:val="3A5F570E"/>
    <w:rsid w:val="3A5FC9AB"/>
    <w:rsid w:val="3A62406B"/>
    <w:rsid w:val="3A638221"/>
    <w:rsid w:val="3A649BBF"/>
    <w:rsid w:val="3A64A295"/>
    <w:rsid w:val="3A64A35E"/>
    <w:rsid w:val="3A64ADD6"/>
    <w:rsid w:val="3A6536F5"/>
    <w:rsid w:val="3A66FE8C"/>
    <w:rsid w:val="3A6A6227"/>
    <w:rsid w:val="3A6D603D"/>
    <w:rsid w:val="3A70DEE3"/>
    <w:rsid w:val="3A71F1A6"/>
    <w:rsid w:val="3A7326C1"/>
    <w:rsid w:val="3A75255D"/>
    <w:rsid w:val="3A75BD0B"/>
    <w:rsid w:val="3A764FA9"/>
    <w:rsid w:val="3A7A7AE8"/>
    <w:rsid w:val="3A7B8957"/>
    <w:rsid w:val="3A7BC5BC"/>
    <w:rsid w:val="3A7F0B9D"/>
    <w:rsid w:val="3A7F8C90"/>
    <w:rsid w:val="3A80603A"/>
    <w:rsid w:val="3A821E29"/>
    <w:rsid w:val="3A82D40E"/>
    <w:rsid w:val="3A885D7C"/>
    <w:rsid w:val="3A8F2BE8"/>
    <w:rsid w:val="3A8FA3D5"/>
    <w:rsid w:val="3A90EFC4"/>
    <w:rsid w:val="3A929431"/>
    <w:rsid w:val="3A92DE6A"/>
    <w:rsid w:val="3A930B5A"/>
    <w:rsid w:val="3A9408B8"/>
    <w:rsid w:val="3A95983F"/>
    <w:rsid w:val="3A975871"/>
    <w:rsid w:val="3A9783C0"/>
    <w:rsid w:val="3A9B297C"/>
    <w:rsid w:val="3A9B7FDB"/>
    <w:rsid w:val="3A9C2F91"/>
    <w:rsid w:val="3A9CF8BE"/>
    <w:rsid w:val="3A9F051D"/>
    <w:rsid w:val="3A9FAB64"/>
    <w:rsid w:val="3AA43003"/>
    <w:rsid w:val="3AA4E71F"/>
    <w:rsid w:val="3AA6B774"/>
    <w:rsid w:val="3AA827A1"/>
    <w:rsid w:val="3AAFB11E"/>
    <w:rsid w:val="3AB4D82D"/>
    <w:rsid w:val="3AB79A4B"/>
    <w:rsid w:val="3ABA690C"/>
    <w:rsid w:val="3ABD2BE1"/>
    <w:rsid w:val="3ABF84AC"/>
    <w:rsid w:val="3AC00258"/>
    <w:rsid w:val="3AC3C897"/>
    <w:rsid w:val="3AC7B6CA"/>
    <w:rsid w:val="3AC999B3"/>
    <w:rsid w:val="3ACA81E6"/>
    <w:rsid w:val="3ACD7F4D"/>
    <w:rsid w:val="3ACF3004"/>
    <w:rsid w:val="3ACFB22A"/>
    <w:rsid w:val="3ACFBCC2"/>
    <w:rsid w:val="3AD0AB35"/>
    <w:rsid w:val="3AD67FAB"/>
    <w:rsid w:val="3ADC80EC"/>
    <w:rsid w:val="3ADEB394"/>
    <w:rsid w:val="3AE0AA93"/>
    <w:rsid w:val="3AE1A74A"/>
    <w:rsid w:val="3AE310B0"/>
    <w:rsid w:val="3AE7BAE1"/>
    <w:rsid w:val="3AE83B2E"/>
    <w:rsid w:val="3AE84776"/>
    <w:rsid w:val="3AE9D953"/>
    <w:rsid w:val="3AEAEE6D"/>
    <w:rsid w:val="3AECA059"/>
    <w:rsid w:val="3AEDE04A"/>
    <w:rsid w:val="3AF4F9F6"/>
    <w:rsid w:val="3AF5AFEC"/>
    <w:rsid w:val="3AF77713"/>
    <w:rsid w:val="3AF8A34D"/>
    <w:rsid w:val="3AFBDD80"/>
    <w:rsid w:val="3B00FCF1"/>
    <w:rsid w:val="3B010C42"/>
    <w:rsid w:val="3B02E82E"/>
    <w:rsid w:val="3B032709"/>
    <w:rsid w:val="3B042ED0"/>
    <w:rsid w:val="3B05F871"/>
    <w:rsid w:val="3B065999"/>
    <w:rsid w:val="3B08120D"/>
    <w:rsid w:val="3B0ADDBD"/>
    <w:rsid w:val="3B0CD3F8"/>
    <w:rsid w:val="3B0E9795"/>
    <w:rsid w:val="3B0F5AC0"/>
    <w:rsid w:val="3B0F81FF"/>
    <w:rsid w:val="3B10CC36"/>
    <w:rsid w:val="3B122A7E"/>
    <w:rsid w:val="3B13547D"/>
    <w:rsid w:val="3B15F7FE"/>
    <w:rsid w:val="3B1751E6"/>
    <w:rsid w:val="3B1BAB77"/>
    <w:rsid w:val="3B1D2AE4"/>
    <w:rsid w:val="3B1EE6A2"/>
    <w:rsid w:val="3B1F2B4F"/>
    <w:rsid w:val="3B228424"/>
    <w:rsid w:val="3B22B567"/>
    <w:rsid w:val="3B2B2C38"/>
    <w:rsid w:val="3B2CE1F7"/>
    <w:rsid w:val="3B2D8BBC"/>
    <w:rsid w:val="3B2E474F"/>
    <w:rsid w:val="3B310362"/>
    <w:rsid w:val="3B325D42"/>
    <w:rsid w:val="3B342AD7"/>
    <w:rsid w:val="3B35DE7F"/>
    <w:rsid w:val="3B3634A6"/>
    <w:rsid w:val="3B365202"/>
    <w:rsid w:val="3B386F5E"/>
    <w:rsid w:val="3B41E625"/>
    <w:rsid w:val="3B4277C9"/>
    <w:rsid w:val="3B428FE5"/>
    <w:rsid w:val="3B473D4A"/>
    <w:rsid w:val="3B4879E5"/>
    <w:rsid w:val="3B4A3438"/>
    <w:rsid w:val="3B4A769F"/>
    <w:rsid w:val="3B4E3514"/>
    <w:rsid w:val="3B4F8EAB"/>
    <w:rsid w:val="3B53FECF"/>
    <w:rsid w:val="3B541B56"/>
    <w:rsid w:val="3B561EE4"/>
    <w:rsid w:val="3B586ABD"/>
    <w:rsid w:val="3B5AD2FC"/>
    <w:rsid w:val="3B5C61AC"/>
    <w:rsid w:val="3B6068A2"/>
    <w:rsid w:val="3B6090D0"/>
    <w:rsid w:val="3B618E2E"/>
    <w:rsid w:val="3B63D2C9"/>
    <w:rsid w:val="3B6404F6"/>
    <w:rsid w:val="3B66FCFB"/>
    <w:rsid w:val="3B6A07B6"/>
    <w:rsid w:val="3B6A853E"/>
    <w:rsid w:val="3B6CBA73"/>
    <w:rsid w:val="3B6E3EDB"/>
    <w:rsid w:val="3B6F580B"/>
    <w:rsid w:val="3B6FB7F9"/>
    <w:rsid w:val="3B731FCE"/>
    <w:rsid w:val="3B7540FE"/>
    <w:rsid w:val="3B76C252"/>
    <w:rsid w:val="3B76F671"/>
    <w:rsid w:val="3B7A6CFC"/>
    <w:rsid w:val="3B7C408A"/>
    <w:rsid w:val="3B7CABFF"/>
    <w:rsid w:val="3B7E60B6"/>
    <w:rsid w:val="3B7FFF35"/>
    <w:rsid w:val="3B821B45"/>
    <w:rsid w:val="3B82759B"/>
    <w:rsid w:val="3B83C24B"/>
    <w:rsid w:val="3B84099B"/>
    <w:rsid w:val="3B84263C"/>
    <w:rsid w:val="3B86041A"/>
    <w:rsid w:val="3B881E99"/>
    <w:rsid w:val="3B8C41A5"/>
    <w:rsid w:val="3B8E59A3"/>
    <w:rsid w:val="3B90032C"/>
    <w:rsid w:val="3B91E164"/>
    <w:rsid w:val="3B94634E"/>
    <w:rsid w:val="3B94AD40"/>
    <w:rsid w:val="3B95FE47"/>
    <w:rsid w:val="3B961969"/>
    <w:rsid w:val="3B973449"/>
    <w:rsid w:val="3B9A4AEC"/>
    <w:rsid w:val="3B9AC4CA"/>
    <w:rsid w:val="3B9E440A"/>
    <w:rsid w:val="3BA02077"/>
    <w:rsid w:val="3BA1A311"/>
    <w:rsid w:val="3BA92775"/>
    <w:rsid w:val="3BAC4AC1"/>
    <w:rsid w:val="3BAFB61B"/>
    <w:rsid w:val="3BB102A4"/>
    <w:rsid w:val="3BB3353E"/>
    <w:rsid w:val="3BB63312"/>
    <w:rsid w:val="3BB642C5"/>
    <w:rsid w:val="3BB75B71"/>
    <w:rsid w:val="3BB8F4A3"/>
    <w:rsid w:val="3BBF64FE"/>
    <w:rsid w:val="3BC21D5B"/>
    <w:rsid w:val="3BC2A161"/>
    <w:rsid w:val="3BC31742"/>
    <w:rsid w:val="3BC5AAC9"/>
    <w:rsid w:val="3BC5F533"/>
    <w:rsid w:val="3BC918D6"/>
    <w:rsid w:val="3BC9381B"/>
    <w:rsid w:val="3BCB3C26"/>
    <w:rsid w:val="3BCE5DFA"/>
    <w:rsid w:val="3BD16253"/>
    <w:rsid w:val="3BD2EF3E"/>
    <w:rsid w:val="3BD87C48"/>
    <w:rsid w:val="3BDBA9D8"/>
    <w:rsid w:val="3BDC50AB"/>
    <w:rsid w:val="3BDC7875"/>
    <w:rsid w:val="3BE2AE9E"/>
    <w:rsid w:val="3BE3E62E"/>
    <w:rsid w:val="3BE43A51"/>
    <w:rsid w:val="3BE54E0A"/>
    <w:rsid w:val="3BE7E147"/>
    <w:rsid w:val="3BE8F188"/>
    <w:rsid w:val="3BE919C3"/>
    <w:rsid w:val="3BE95CDB"/>
    <w:rsid w:val="3BEAE825"/>
    <w:rsid w:val="3BEDD9B7"/>
    <w:rsid w:val="3BF2B19A"/>
    <w:rsid w:val="3BF2DCD3"/>
    <w:rsid w:val="3BF666EC"/>
    <w:rsid w:val="3BF7BF1C"/>
    <w:rsid w:val="3BF7D368"/>
    <w:rsid w:val="3BFF7F87"/>
    <w:rsid w:val="3C01BD96"/>
    <w:rsid w:val="3C021C27"/>
    <w:rsid w:val="3C044C93"/>
    <w:rsid w:val="3C053E99"/>
    <w:rsid w:val="3C077429"/>
    <w:rsid w:val="3C07A328"/>
    <w:rsid w:val="3C07EFBC"/>
    <w:rsid w:val="3C09A014"/>
    <w:rsid w:val="3C0A0D42"/>
    <w:rsid w:val="3C0A74F2"/>
    <w:rsid w:val="3C0DFD2E"/>
    <w:rsid w:val="3C0F8D68"/>
    <w:rsid w:val="3C124571"/>
    <w:rsid w:val="3C133504"/>
    <w:rsid w:val="3C1779D1"/>
    <w:rsid w:val="3C18B241"/>
    <w:rsid w:val="3C191629"/>
    <w:rsid w:val="3C1B2AA9"/>
    <w:rsid w:val="3C1CD6A4"/>
    <w:rsid w:val="3C1DEE8A"/>
    <w:rsid w:val="3C1EDEFB"/>
    <w:rsid w:val="3C22E894"/>
    <w:rsid w:val="3C25D556"/>
    <w:rsid w:val="3C26A7A3"/>
    <w:rsid w:val="3C27E3A2"/>
    <w:rsid w:val="3C2B56AE"/>
    <w:rsid w:val="3C31596F"/>
    <w:rsid w:val="3C32DD6F"/>
    <w:rsid w:val="3C342C31"/>
    <w:rsid w:val="3C34FCB4"/>
    <w:rsid w:val="3C3EA2A2"/>
    <w:rsid w:val="3C409E78"/>
    <w:rsid w:val="3C433211"/>
    <w:rsid w:val="3C45A0CE"/>
    <w:rsid w:val="3C4615FE"/>
    <w:rsid w:val="3C463991"/>
    <w:rsid w:val="3C465E1A"/>
    <w:rsid w:val="3C46F55F"/>
    <w:rsid w:val="3C470C97"/>
    <w:rsid w:val="3C4975AE"/>
    <w:rsid w:val="3C49BA35"/>
    <w:rsid w:val="3C4AA690"/>
    <w:rsid w:val="3C4AB736"/>
    <w:rsid w:val="3C4B2298"/>
    <w:rsid w:val="3C4C2527"/>
    <w:rsid w:val="3C4C7DC8"/>
    <w:rsid w:val="3C5073D0"/>
    <w:rsid w:val="3C521530"/>
    <w:rsid w:val="3C52772D"/>
    <w:rsid w:val="3C54A5B3"/>
    <w:rsid w:val="3C5627B8"/>
    <w:rsid w:val="3C566E98"/>
    <w:rsid w:val="3C567E1E"/>
    <w:rsid w:val="3C59D55B"/>
    <w:rsid w:val="3C5A95B0"/>
    <w:rsid w:val="3C5AA790"/>
    <w:rsid w:val="3C5AAA7D"/>
    <w:rsid w:val="3C5E6105"/>
    <w:rsid w:val="3C5EA147"/>
    <w:rsid w:val="3C5F43CE"/>
    <w:rsid w:val="3C5FF5BF"/>
    <w:rsid w:val="3C602E2B"/>
    <w:rsid w:val="3C635430"/>
    <w:rsid w:val="3C66729D"/>
    <w:rsid w:val="3C68293F"/>
    <w:rsid w:val="3C685B91"/>
    <w:rsid w:val="3C699FD9"/>
    <w:rsid w:val="3C6AC29C"/>
    <w:rsid w:val="3C6B8A6F"/>
    <w:rsid w:val="3C76CEBE"/>
    <w:rsid w:val="3C7779BC"/>
    <w:rsid w:val="3C77CA42"/>
    <w:rsid w:val="3C784EC8"/>
    <w:rsid w:val="3C799CB4"/>
    <w:rsid w:val="3C7AE994"/>
    <w:rsid w:val="3C7D72BE"/>
    <w:rsid w:val="3C7E411F"/>
    <w:rsid w:val="3C7EC1AA"/>
    <w:rsid w:val="3C83E694"/>
    <w:rsid w:val="3C853085"/>
    <w:rsid w:val="3C85C986"/>
    <w:rsid w:val="3C89D9E4"/>
    <w:rsid w:val="3C8B73E4"/>
    <w:rsid w:val="3C8DA32F"/>
    <w:rsid w:val="3C8DF947"/>
    <w:rsid w:val="3C9054D0"/>
    <w:rsid w:val="3C905D83"/>
    <w:rsid w:val="3C91FE58"/>
    <w:rsid w:val="3C9255AA"/>
    <w:rsid w:val="3C96831B"/>
    <w:rsid w:val="3C972D15"/>
    <w:rsid w:val="3C9752E4"/>
    <w:rsid w:val="3C9B0B05"/>
    <w:rsid w:val="3C9D0472"/>
    <w:rsid w:val="3C9D64AF"/>
    <w:rsid w:val="3C9FE1CF"/>
    <w:rsid w:val="3C9FFF31"/>
    <w:rsid w:val="3CA0F6B6"/>
    <w:rsid w:val="3CA8388F"/>
    <w:rsid w:val="3CA9D072"/>
    <w:rsid w:val="3CAA29D2"/>
    <w:rsid w:val="3CAA65C6"/>
    <w:rsid w:val="3CAAA230"/>
    <w:rsid w:val="3CAC84D1"/>
    <w:rsid w:val="3CB40398"/>
    <w:rsid w:val="3CB453E7"/>
    <w:rsid w:val="3CB4AE6F"/>
    <w:rsid w:val="3CB7A522"/>
    <w:rsid w:val="3CBA4BA9"/>
    <w:rsid w:val="3CBA6284"/>
    <w:rsid w:val="3CBD0ACB"/>
    <w:rsid w:val="3CC2A785"/>
    <w:rsid w:val="3CC30AF7"/>
    <w:rsid w:val="3CC3FDAC"/>
    <w:rsid w:val="3CC44484"/>
    <w:rsid w:val="3CCB16EC"/>
    <w:rsid w:val="3CCBF5DE"/>
    <w:rsid w:val="3CCE7FAA"/>
    <w:rsid w:val="3CCF0A93"/>
    <w:rsid w:val="3CCF1C33"/>
    <w:rsid w:val="3CCF640C"/>
    <w:rsid w:val="3CCFC1DA"/>
    <w:rsid w:val="3CD1CA68"/>
    <w:rsid w:val="3CD2F80D"/>
    <w:rsid w:val="3CD4F7EA"/>
    <w:rsid w:val="3CD4FAC0"/>
    <w:rsid w:val="3CD6F5CF"/>
    <w:rsid w:val="3CDB8A92"/>
    <w:rsid w:val="3CDBF7BF"/>
    <w:rsid w:val="3CDD1A02"/>
    <w:rsid w:val="3CE021CD"/>
    <w:rsid w:val="3CE0665D"/>
    <w:rsid w:val="3CE19C0F"/>
    <w:rsid w:val="3CE51F60"/>
    <w:rsid w:val="3CEC3C00"/>
    <w:rsid w:val="3CEDEF36"/>
    <w:rsid w:val="3CEE8C9A"/>
    <w:rsid w:val="3CEEA726"/>
    <w:rsid w:val="3CF0738F"/>
    <w:rsid w:val="3CF240E0"/>
    <w:rsid w:val="3CF78B74"/>
    <w:rsid w:val="3CF81864"/>
    <w:rsid w:val="3CF91800"/>
    <w:rsid w:val="3CFBD2D5"/>
    <w:rsid w:val="3CFCF30B"/>
    <w:rsid w:val="3CFD3F08"/>
    <w:rsid w:val="3CFD794B"/>
    <w:rsid w:val="3CFF0F1A"/>
    <w:rsid w:val="3D010220"/>
    <w:rsid w:val="3D0386ED"/>
    <w:rsid w:val="3D03FF42"/>
    <w:rsid w:val="3D052530"/>
    <w:rsid w:val="3D052B5D"/>
    <w:rsid w:val="3D064A57"/>
    <w:rsid w:val="3D0783A6"/>
    <w:rsid w:val="3D0C7D5E"/>
    <w:rsid w:val="3D0DD18B"/>
    <w:rsid w:val="3D0E8F51"/>
    <w:rsid w:val="3D0FBB14"/>
    <w:rsid w:val="3D107961"/>
    <w:rsid w:val="3D11743E"/>
    <w:rsid w:val="3D12E92A"/>
    <w:rsid w:val="3D15A3A0"/>
    <w:rsid w:val="3D18E7AA"/>
    <w:rsid w:val="3D19B199"/>
    <w:rsid w:val="3D1B5F37"/>
    <w:rsid w:val="3D1CA33C"/>
    <w:rsid w:val="3D1DEBA6"/>
    <w:rsid w:val="3D226731"/>
    <w:rsid w:val="3D272D87"/>
    <w:rsid w:val="3D27528F"/>
    <w:rsid w:val="3D2A3806"/>
    <w:rsid w:val="3D2D5A92"/>
    <w:rsid w:val="3D2DFCD1"/>
    <w:rsid w:val="3D2E3DFC"/>
    <w:rsid w:val="3D2EF261"/>
    <w:rsid w:val="3D3018D0"/>
    <w:rsid w:val="3D33C697"/>
    <w:rsid w:val="3D36BCDF"/>
    <w:rsid w:val="3D3772F7"/>
    <w:rsid w:val="3D391250"/>
    <w:rsid w:val="3D397D9C"/>
    <w:rsid w:val="3D421FF0"/>
    <w:rsid w:val="3D431AC4"/>
    <w:rsid w:val="3D443DFD"/>
    <w:rsid w:val="3D44E53A"/>
    <w:rsid w:val="3D472C42"/>
    <w:rsid w:val="3D489EFF"/>
    <w:rsid w:val="3D49B503"/>
    <w:rsid w:val="3D4A1256"/>
    <w:rsid w:val="3D4C243C"/>
    <w:rsid w:val="3D4E20C6"/>
    <w:rsid w:val="3D4EB15A"/>
    <w:rsid w:val="3D4EF652"/>
    <w:rsid w:val="3D4F4EF5"/>
    <w:rsid w:val="3D503123"/>
    <w:rsid w:val="3D5404FD"/>
    <w:rsid w:val="3D56E8C7"/>
    <w:rsid w:val="3D59FDD9"/>
    <w:rsid w:val="3D5A5603"/>
    <w:rsid w:val="3D5BF617"/>
    <w:rsid w:val="3D5CA7C8"/>
    <w:rsid w:val="3D5D9628"/>
    <w:rsid w:val="3D5E7049"/>
    <w:rsid w:val="3D5FB7D9"/>
    <w:rsid w:val="3D61267E"/>
    <w:rsid w:val="3D665288"/>
    <w:rsid w:val="3D667C13"/>
    <w:rsid w:val="3D6A2333"/>
    <w:rsid w:val="3D6A7D91"/>
    <w:rsid w:val="3D6E3A19"/>
    <w:rsid w:val="3D701E3B"/>
    <w:rsid w:val="3D71BD5D"/>
    <w:rsid w:val="3D7252FE"/>
    <w:rsid w:val="3D744A15"/>
    <w:rsid w:val="3D764862"/>
    <w:rsid w:val="3D782EA7"/>
    <w:rsid w:val="3D7866B8"/>
    <w:rsid w:val="3D787B44"/>
    <w:rsid w:val="3D78CC8D"/>
    <w:rsid w:val="3D7BD33E"/>
    <w:rsid w:val="3D7CB044"/>
    <w:rsid w:val="3D7D18ED"/>
    <w:rsid w:val="3D7FB68F"/>
    <w:rsid w:val="3D818485"/>
    <w:rsid w:val="3D835558"/>
    <w:rsid w:val="3D83682D"/>
    <w:rsid w:val="3D85957A"/>
    <w:rsid w:val="3D86D4BB"/>
    <w:rsid w:val="3D87127D"/>
    <w:rsid w:val="3D88D927"/>
    <w:rsid w:val="3D894B7B"/>
    <w:rsid w:val="3D8B9732"/>
    <w:rsid w:val="3D8D9A67"/>
    <w:rsid w:val="3D8DAA53"/>
    <w:rsid w:val="3D8F5712"/>
    <w:rsid w:val="3D913CE3"/>
    <w:rsid w:val="3D91CABC"/>
    <w:rsid w:val="3D938C22"/>
    <w:rsid w:val="3D971E3D"/>
    <w:rsid w:val="3D977214"/>
    <w:rsid w:val="3D9A5BAC"/>
    <w:rsid w:val="3D9C233F"/>
    <w:rsid w:val="3D9DFEBA"/>
    <w:rsid w:val="3D9E02B1"/>
    <w:rsid w:val="3D9F0268"/>
    <w:rsid w:val="3DA0C1CC"/>
    <w:rsid w:val="3DA99268"/>
    <w:rsid w:val="3DAA0E5A"/>
    <w:rsid w:val="3DAAFF39"/>
    <w:rsid w:val="3DAB48BC"/>
    <w:rsid w:val="3DAC89BC"/>
    <w:rsid w:val="3DACDEEB"/>
    <w:rsid w:val="3DADB45C"/>
    <w:rsid w:val="3DAFA484"/>
    <w:rsid w:val="3DB0D728"/>
    <w:rsid w:val="3DB0F615"/>
    <w:rsid w:val="3DB10275"/>
    <w:rsid w:val="3DB134FA"/>
    <w:rsid w:val="3DB20031"/>
    <w:rsid w:val="3DB2892F"/>
    <w:rsid w:val="3DB2D73F"/>
    <w:rsid w:val="3DB70193"/>
    <w:rsid w:val="3DBB50F5"/>
    <w:rsid w:val="3DBBD682"/>
    <w:rsid w:val="3DBD6E3C"/>
    <w:rsid w:val="3DBE2F51"/>
    <w:rsid w:val="3DC13176"/>
    <w:rsid w:val="3DC2EEB9"/>
    <w:rsid w:val="3DC301A2"/>
    <w:rsid w:val="3DC7555D"/>
    <w:rsid w:val="3DC8AC18"/>
    <w:rsid w:val="3DC8FA04"/>
    <w:rsid w:val="3DCC0844"/>
    <w:rsid w:val="3DD0A3E4"/>
    <w:rsid w:val="3DD48DAB"/>
    <w:rsid w:val="3DD6E13E"/>
    <w:rsid w:val="3DD70603"/>
    <w:rsid w:val="3DD8523B"/>
    <w:rsid w:val="3DD95B36"/>
    <w:rsid w:val="3DDA18BA"/>
    <w:rsid w:val="3DDA7303"/>
    <w:rsid w:val="3DDAC1FA"/>
    <w:rsid w:val="3DDB16D8"/>
    <w:rsid w:val="3DDB485D"/>
    <w:rsid w:val="3DDCBF10"/>
    <w:rsid w:val="3DDE2D25"/>
    <w:rsid w:val="3DDFD75C"/>
    <w:rsid w:val="3DE0F2A0"/>
    <w:rsid w:val="3DE3D322"/>
    <w:rsid w:val="3DE4779C"/>
    <w:rsid w:val="3DE6AF31"/>
    <w:rsid w:val="3DE78A30"/>
    <w:rsid w:val="3DE875FD"/>
    <w:rsid w:val="3DE8C078"/>
    <w:rsid w:val="3DE8C7F3"/>
    <w:rsid w:val="3DEBD83B"/>
    <w:rsid w:val="3DEC0364"/>
    <w:rsid w:val="3DED00C2"/>
    <w:rsid w:val="3DED65F2"/>
    <w:rsid w:val="3DF30B62"/>
    <w:rsid w:val="3DF72183"/>
    <w:rsid w:val="3DF7CD6C"/>
    <w:rsid w:val="3DF95473"/>
    <w:rsid w:val="3DFE3E49"/>
    <w:rsid w:val="3E022318"/>
    <w:rsid w:val="3E03C21F"/>
    <w:rsid w:val="3E0743AB"/>
    <w:rsid w:val="3E08C242"/>
    <w:rsid w:val="3E09041C"/>
    <w:rsid w:val="3E09AA00"/>
    <w:rsid w:val="3E0B56C5"/>
    <w:rsid w:val="3E14B370"/>
    <w:rsid w:val="3E1674C3"/>
    <w:rsid w:val="3E1B7633"/>
    <w:rsid w:val="3E1DDBC2"/>
    <w:rsid w:val="3E20839A"/>
    <w:rsid w:val="3E225DA2"/>
    <w:rsid w:val="3E251E90"/>
    <w:rsid w:val="3E286F9F"/>
    <w:rsid w:val="3E2ADF87"/>
    <w:rsid w:val="3E2C1400"/>
    <w:rsid w:val="3E2D94EE"/>
    <w:rsid w:val="3E314680"/>
    <w:rsid w:val="3E31E0ED"/>
    <w:rsid w:val="3E34D423"/>
    <w:rsid w:val="3E365D4C"/>
    <w:rsid w:val="3E37F143"/>
    <w:rsid w:val="3E37F481"/>
    <w:rsid w:val="3E39489C"/>
    <w:rsid w:val="3E3CEC58"/>
    <w:rsid w:val="3E42C38E"/>
    <w:rsid w:val="3E45AD9A"/>
    <w:rsid w:val="3E48B519"/>
    <w:rsid w:val="3E4939E0"/>
    <w:rsid w:val="3E4A5E88"/>
    <w:rsid w:val="3E4E6CDE"/>
    <w:rsid w:val="3E4F226E"/>
    <w:rsid w:val="3E53AB5E"/>
    <w:rsid w:val="3E53B255"/>
    <w:rsid w:val="3E53B498"/>
    <w:rsid w:val="3E57859B"/>
    <w:rsid w:val="3E582CCE"/>
    <w:rsid w:val="3E58E435"/>
    <w:rsid w:val="3E59781B"/>
    <w:rsid w:val="3E59BB14"/>
    <w:rsid w:val="3E59F8F0"/>
    <w:rsid w:val="3E5C0FBE"/>
    <w:rsid w:val="3E5E1C5E"/>
    <w:rsid w:val="3E608DBE"/>
    <w:rsid w:val="3E61E448"/>
    <w:rsid w:val="3E636423"/>
    <w:rsid w:val="3E6383BF"/>
    <w:rsid w:val="3E6569F4"/>
    <w:rsid w:val="3E66E1B3"/>
    <w:rsid w:val="3E689102"/>
    <w:rsid w:val="3E68D654"/>
    <w:rsid w:val="3E70097C"/>
    <w:rsid w:val="3E766E4F"/>
    <w:rsid w:val="3E7BEF4B"/>
    <w:rsid w:val="3E7C31AB"/>
    <w:rsid w:val="3E7DF904"/>
    <w:rsid w:val="3E804F5C"/>
    <w:rsid w:val="3E81C7DE"/>
    <w:rsid w:val="3E828D5A"/>
    <w:rsid w:val="3E82F62A"/>
    <w:rsid w:val="3E8452D7"/>
    <w:rsid w:val="3E84C062"/>
    <w:rsid w:val="3E865CF1"/>
    <w:rsid w:val="3E87E4D3"/>
    <w:rsid w:val="3E89118F"/>
    <w:rsid w:val="3E8B29C7"/>
    <w:rsid w:val="3E952DC6"/>
    <w:rsid w:val="3E962520"/>
    <w:rsid w:val="3E970A9E"/>
    <w:rsid w:val="3E977767"/>
    <w:rsid w:val="3E989868"/>
    <w:rsid w:val="3E98F18B"/>
    <w:rsid w:val="3E9C8121"/>
    <w:rsid w:val="3E9CD281"/>
    <w:rsid w:val="3E9F41BB"/>
    <w:rsid w:val="3E9F9F59"/>
    <w:rsid w:val="3EA0C6AB"/>
    <w:rsid w:val="3EA1BB65"/>
    <w:rsid w:val="3EA21AB8"/>
    <w:rsid w:val="3EA24CE6"/>
    <w:rsid w:val="3EA366DF"/>
    <w:rsid w:val="3EA5E4F1"/>
    <w:rsid w:val="3EA7811A"/>
    <w:rsid w:val="3EA96A40"/>
    <w:rsid w:val="3EAA0D36"/>
    <w:rsid w:val="3EAB9F3F"/>
    <w:rsid w:val="3EAC1D01"/>
    <w:rsid w:val="3EAD525A"/>
    <w:rsid w:val="3EAD6C7A"/>
    <w:rsid w:val="3EB18AC5"/>
    <w:rsid w:val="3EB81306"/>
    <w:rsid w:val="3EBA241B"/>
    <w:rsid w:val="3EBA56A5"/>
    <w:rsid w:val="3EBCC233"/>
    <w:rsid w:val="3EBF4CC5"/>
    <w:rsid w:val="3EBF52E7"/>
    <w:rsid w:val="3EC13106"/>
    <w:rsid w:val="3EC2CCB8"/>
    <w:rsid w:val="3EC3C6D7"/>
    <w:rsid w:val="3EC413AB"/>
    <w:rsid w:val="3EC5306E"/>
    <w:rsid w:val="3EC5D58D"/>
    <w:rsid w:val="3EC6B1D3"/>
    <w:rsid w:val="3EC6BA12"/>
    <w:rsid w:val="3EC78462"/>
    <w:rsid w:val="3ECA0A7F"/>
    <w:rsid w:val="3ECAF35E"/>
    <w:rsid w:val="3ECBF9C9"/>
    <w:rsid w:val="3ED142B8"/>
    <w:rsid w:val="3ED2E78C"/>
    <w:rsid w:val="3ED4418A"/>
    <w:rsid w:val="3ED4C15D"/>
    <w:rsid w:val="3ED56420"/>
    <w:rsid w:val="3ED83EB4"/>
    <w:rsid w:val="3ED99B39"/>
    <w:rsid w:val="3EDDA6A6"/>
    <w:rsid w:val="3EDFC5D5"/>
    <w:rsid w:val="3EE0F4A3"/>
    <w:rsid w:val="3EE3B4C5"/>
    <w:rsid w:val="3EE43584"/>
    <w:rsid w:val="3EE5E2B7"/>
    <w:rsid w:val="3EE80BFB"/>
    <w:rsid w:val="3EE88324"/>
    <w:rsid w:val="3EE8A366"/>
    <w:rsid w:val="3EEA783E"/>
    <w:rsid w:val="3EEA81BB"/>
    <w:rsid w:val="3EEB667C"/>
    <w:rsid w:val="3EECFDDA"/>
    <w:rsid w:val="3EED5F4B"/>
    <w:rsid w:val="3EEDD3D4"/>
    <w:rsid w:val="3EEEA24F"/>
    <w:rsid w:val="3EF04155"/>
    <w:rsid w:val="3EF065D2"/>
    <w:rsid w:val="3EF24C41"/>
    <w:rsid w:val="3EF37A3D"/>
    <w:rsid w:val="3EF4BB7B"/>
    <w:rsid w:val="3EF61EEC"/>
    <w:rsid w:val="3EF78C54"/>
    <w:rsid w:val="3EFA376D"/>
    <w:rsid w:val="3EFB6A1A"/>
    <w:rsid w:val="3EFC8BF7"/>
    <w:rsid w:val="3EFF75C6"/>
    <w:rsid w:val="3EFFC981"/>
    <w:rsid w:val="3F006EA9"/>
    <w:rsid w:val="3F011017"/>
    <w:rsid w:val="3F030E09"/>
    <w:rsid w:val="3F0634F9"/>
    <w:rsid w:val="3F10F132"/>
    <w:rsid w:val="3F117350"/>
    <w:rsid w:val="3F152DA2"/>
    <w:rsid w:val="3F153B4E"/>
    <w:rsid w:val="3F18D349"/>
    <w:rsid w:val="3F20006C"/>
    <w:rsid w:val="3F226F4A"/>
    <w:rsid w:val="3F22B511"/>
    <w:rsid w:val="3F232FC7"/>
    <w:rsid w:val="3F241476"/>
    <w:rsid w:val="3F253FCD"/>
    <w:rsid w:val="3F26E7ED"/>
    <w:rsid w:val="3F27617E"/>
    <w:rsid w:val="3F27B36B"/>
    <w:rsid w:val="3F285AD3"/>
    <w:rsid w:val="3F2C6FF7"/>
    <w:rsid w:val="3F306E73"/>
    <w:rsid w:val="3F343AEE"/>
    <w:rsid w:val="3F34AEA9"/>
    <w:rsid w:val="3F3B7C26"/>
    <w:rsid w:val="3F3E3C3F"/>
    <w:rsid w:val="3F3E564F"/>
    <w:rsid w:val="3F3EB25B"/>
    <w:rsid w:val="3F40846C"/>
    <w:rsid w:val="3F413734"/>
    <w:rsid w:val="3F4352EC"/>
    <w:rsid w:val="3F450A4C"/>
    <w:rsid w:val="3F45DB46"/>
    <w:rsid w:val="3F49D94E"/>
    <w:rsid w:val="3F4A03DA"/>
    <w:rsid w:val="3F4A6E9A"/>
    <w:rsid w:val="3F4B47AE"/>
    <w:rsid w:val="3F501FA0"/>
    <w:rsid w:val="3F5129AD"/>
    <w:rsid w:val="3F519B29"/>
    <w:rsid w:val="3F520EDA"/>
    <w:rsid w:val="3F52436C"/>
    <w:rsid w:val="3F52F7B2"/>
    <w:rsid w:val="3F53F5FD"/>
    <w:rsid w:val="3F54CEA7"/>
    <w:rsid w:val="3F57D8AF"/>
    <w:rsid w:val="3F582D84"/>
    <w:rsid w:val="3F593BF8"/>
    <w:rsid w:val="3F5D3DED"/>
    <w:rsid w:val="3F61C994"/>
    <w:rsid w:val="3F61F849"/>
    <w:rsid w:val="3F63EADB"/>
    <w:rsid w:val="3F68892B"/>
    <w:rsid w:val="3F6961BF"/>
    <w:rsid w:val="3F6BBD3E"/>
    <w:rsid w:val="3F6E5C90"/>
    <w:rsid w:val="3F727987"/>
    <w:rsid w:val="3F733E98"/>
    <w:rsid w:val="3F746C66"/>
    <w:rsid w:val="3F760B13"/>
    <w:rsid w:val="3F7824C3"/>
    <w:rsid w:val="3F7A18E8"/>
    <w:rsid w:val="3F7BE043"/>
    <w:rsid w:val="3F7D9DD5"/>
    <w:rsid w:val="3F7EBD30"/>
    <w:rsid w:val="3F7F842A"/>
    <w:rsid w:val="3F8024C5"/>
    <w:rsid w:val="3F869538"/>
    <w:rsid w:val="3F897586"/>
    <w:rsid w:val="3F899E13"/>
    <w:rsid w:val="3F89D43D"/>
    <w:rsid w:val="3F89ECDC"/>
    <w:rsid w:val="3F89F52F"/>
    <w:rsid w:val="3F8AEE09"/>
    <w:rsid w:val="3F8C9D57"/>
    <w:rsid w:val="3F8E01A0"/>
    <w:rsid w:val="3F904CB4"/>
    <w:rsid w:val="3F907843"/>
    <w:rsid w:val="3F9148F6"/>
    <w:rsid w:val="3F9579FF"/>
    <w:rsid w:val="3F95F15F"/>
    <w:rsid w:val="3F9716D5"/>
    <w:rsid w:val="3F9B4706"/>
    <w:rsid w:val="3F9D2DC0"/>
    <w:rsid w:val="3F9DA774"/>
    <w:rsid w:val="3F9E7148"/>
    <w:rsid w:val="3FA08A7C"/>
    <w:rsid w:val="3FA58396"/>
    <w:rsid w:val="3FA6F1C7"/>
    <w:rsid w:val="3FA714B8"/>
    <w:rsid w:val="3FAA1B83"/>
    <w:rsid w:val="3FAA302A"/>
    <w:rsid w:val="3FAC5685"/>
    <w:rsid w:val="3FAE5F0D"/>
    <w:rsid w:val="3FAF51C1"/>
    <w:rsid w:val="3FAFCB7B"/>
    <w:rsid w:val="3FB1B8CA"/>
    <w:rsid w:val="3FB21F8B"/>
    <w:rsid w:val="3FB3BC91"/>
    <w:rsid w:val="3FB9768F"/>
    <w:rsid w:val="3FBB8756"/>
    <w:rsid w:val="3FBED303"/>
    <w:rsid w:val="3FBF00F1"/>
    <w:rsid w:val="3FBF7B67"/>
    <w:rsid w:val="3FBFF2DC"/>
    <w:rsid w:val="3FC08D43"/>
    <w:rsid w:val="3FC12044"/>
    <w:rsid w:val="3FC1CBDB"/>
    <w:rsid w:val="3FC2E107"/>
    <w:rsid w:val="3FC517EC"/>
    <w:rsid w:val="3FC6C885"/>
    <w:rsid w:val="3FC7B328"/>
    <w:rsid w:val="3FC8CE9A"/>
    <w:rsid w:val="3FC9C881"/>
    <w:rsid w:val="3FCA74F9"/>
    <w:rsid w:val="3FCA8FD9"/>
    <w:rsid w:val="3FCD36F1"/>
    <w:rsid w:val="3FD1DF31"/>
    <w:rsid w:val="3FD30F7C"/>
    <w:rsid w:val="3FD5224A"/>
    <w:rsid w:val="3FD70976"/>
    <w:rsid w:val="3FDF489A"/>
    <w:rsid w:val="3FE0F2B0"/>
    <w:rsid w:val="3FE1C0D6"/>
    <w:rsid w:val="3FE29EFD"/>
    <w:rsid w:val="3FE2FE04"/>
    <w:rsid w:val="3FE335C2"/>
    <w:rsid w:val="3FE37188"/>
    <w:rsid w:val="3FE44C29"/>
    <w:rsid w:val="3FE4CCBC"/>
    <w:rsid w:val="3FE65F35"/>
    <w:rsid w:val="3FE7AC56"/>
    <w:rsid w:val="3FEB3391"/>
    <w:rsid w:val="3FF51710"/>
    <w:rsid w:val="3FF64AFE"/>
    <w:rsid w:val="3FF87CFE"/>
    <w:rsid w:val="3FF913B8"/>
    <w:rsid w:val="3FF95212"/>
    <w:rsid w:val="3FF9DADC"/>
    <w:rsid w:val="3FFA7F3F"/>
    <w:rsid w:val="3FFB03F6"/>
    <w:rsid w:val="3FFB4310"/>
    <w:rsid w:val="3FFBA1DC"/>
    <w:rsid w:val="3FFE0AD8"/>
    <w:rsid w:val="40000977"/>
    <w:rsid w:val="40016736"/>
    <w:rsid w:val="40022C91"/>
    <w:rsid w:val="40049DF2"/>
    <w:rsid w:val="4004EC5F"/>
    <w:rsid w:val="40059681"/>
    <w:rsid w:val="4005C8E7"/>
    <w:rsid w:val="4009BA96"/>
    <w:rsid w:val="400BCE71"/>
    <w:rsid w:val="40110206"/>
    <w:rsid w:val="40113FAF"/>
    <w:rsid w:val="4013F430"/>
    <w:rsid w:val="40154C8C"/>
    <w:rsid w:val="401599B7"/>
    <w:rsid w:val="4016BC2E"/>
    <w:rsid w:val="4019538C"/>
    <w:rsid w:val="401B5C5C"/>
    <w:rsid w:val="401D1069"/>
    <w:rsid w:val="401DA52A"/>
    <w:rsid w:val="40256DDA"/>
    <w:rsid w:val="4027644D"/>
    <w:rsid w:val="402823AD"/>
    <w:rsid w:val="402CC97E"/>
    <w:rsid w:val="402E40DA"/>
    <w:rsid w:val="4033331D"/>
    <w:rsid w:val="4036DE20"/>
    <w:rsid w:val="403700FD"/>
    <w:rsid w:val="40384D9C"/>
    <w:rsid w:val="4039D09B"/>
    <w:rsid w:val="403A2E0C"/>
    <w:rsid w:val="403CA862"/>
    <w:rsid w:val="403CADDE"/>
    <w:rsid w:val="403DEB19"/>
    <w:rsid w:val="4040E848"/>
    <w:rsid w:val="4045D6B7"/>
    <w:rsid w:val="40466F6D"/>
    <w:rsid w:val="40475BD6"/>
    <w:rsid w:val="40485622"/>
    <w:rsid w:val="404B3885"/>
    <w:rsid w:val="404C3C33"/>
    <w:rsid w:val="404C482A"/>
    <w:rsid w:val="404CB72D"/>
    <w:rsid w:val="404D0263"/>
    <w:rsid w:val="404D63B9"/>
    <w:rsid w:val="404E0F09"/>
    <w:rsid w:val="4052BC46"/>
    <w:rsid w:val="405508DD"/>
    <w:rsid w:val="4055F409"/>
    <w:rsid w:val="4057A8FB"/>
    <w:rsid w:val="4059D407"/>
    <w:rsid w:val="405C5A27"/>
    <w:rsid w:val="40617DFA"/>
    <w:rsid w:val="406A1791"/>
    <w:rsid w:val="406A7311"/>
    <w:rsid w:val="406BA35D"/>
    <w:rsid w:val="40731A4B"/>
    <w:rsid w:val="40747DAE"/>
    <w:rsid w:val="4078E05C"/>
    <w:rsid w:val="4079E254"/>
    <w:rsid w:val="407BB245"/>
    <w:rsid w:val="407CD578"/>
    <w:rsid w:val="4082CE76"/>
    <w:rsid w:val="40830F97"/>
    <w:rsid w:val="408747F7"/>
    <w:rsid w:val="4088E52D"/>
    <w:rsid w:val="408B1FA7"/>
    <w:rsid w:val="408BCD65"/>
    <w:rsid w:val="408CEAD8"/>
    <w:rsid w:val="408DD04D"/>
    <w:rsid w:val="408EE2D6"/>
    <w:rsid w:val="4091E43E"/>
    <w:rsid w:val="4092F2CD"/>
    <w:rsid w:val="4093F694"/>
    <w:rsid w:val="40976792"/>
    <w:rsid w:val="40983072"/>
    <w:rsid w:val="409ACC72"/>
    <w:rsid w:val="409C8464"/>
    <w:rsid w:val="409DB867"/>
    <w:rsid w:val="409E28C9"/>
    <w:rsid w:val="409E8732"/>
    <w:rsid w:val="409FC386"/>
    <w:rsid w:val="40A0E611"/>
    <w:rsid w:val="40A3783D"/>
    <w:rsid w:val="40A46271"/>
    <w:rsid w:val="40A5A11E"/>
    <w:rsid w:val="40A8A533"/>
    <w:rsid w:val="40AE1D59"/>
    <w:rsid w:val="40B27818"/>
    <w:rsid w:val="40B2D893"/>
    <w:rsid w:val="40B3973A"/>
    <w:rsid w:val="40B45BB5"/>
    <w:rsid w:val="40B4A066"/>
    <w:rsid w:val="40B572AF"/>
    <w:rsid w:val="40B611C5"/>
    <w:rsid w:val="40BDE0EB"/>
    <w:rsid w:val="40BE8A74"/>
    <w:rsid w:val="40C11ECD"/>
    <w:rsid w:val="40C2133E"/>
    <w:rsid w:val="40C50167"/>
    <w:rsid w:val="40C5A111"/>
    <w:rsid w:val="40C616C8"/>
    <w:rsid w:val="40C7BBB9"/>
    <w:rsid w:val="40C91590"/>
    <w:rsid w:val="40CA94CE"/>
    <w:rsid w:val="40CB2E6C"/>
    <w:rsid w:val="40CBDB99"/>
    <w:rsid w:val="40CC61DA"/>
    <w:rsid w:val="40CCF82A"/>
    <w:rsid w:val="40CDAB55"/>
    <w:rsid w:val="40CE6A0B"/>
    <w:rsid w:val="40CF987F"/>
    <w:rsid w:val="40D24611"/>
    <w:rsid w:val="40D53EE0"/>
    <w:rsid w:val="40D7B6BF"/>
    <w:rsid w:val="40D83346"/>
    <w:rsid w:val="40D89CBA"/>
    <w:rsid w:val="40DE81A0"/>
    <w:rsid w:val="40E2A3E6"/>
    <w:rsid w:val="40E47FAC"/>
    <w:rsid w:val="40E5ACC5"/>
    <w:rsid w:val="40E72CEF"/>
    <w:rsid w:val="40E7890D"/>
    <w:rsid w:val="40E7C391"/>
    <w:rsid w:val="40E84FA0"/>
    <w:rsid w:val="40EA8484"/>
    <w:rsid w:val="40F03C7A"/>
    <w:rsid w:val="40F067EB"/>
    <w:rsid w:val="40F14EF7"/>
    <w:rsid w:val="40F1EC0A"/>
    <w:rsid w:val="40F24EE5"/>
    <w:rsid w:val="40F45A70"/>
    <w:rsid w:val="40F64202"/>
    <w:rsid w:val="40F81557"/>
    <w:rsid w:val="40F88D83"/>
    <w:rsid w:val="40F8FF5A"/>
    <w:rsid w:val="40F9C62C"/>
    <w:rsid w:val="40FB8ED9"/>
    <w:rsid w:val="40FE0098"/>
    <w:rsid w:val="40FF0FD1"/>
    <w:rsid w:val="41004CDA"/>
    <w:rsid w:val="41016E91"/>
    <w:rsid w:val="410193EA"/>
    <w:rsid w:val="4101B90A"/>
    <w:rsid w:val="41020782"/>
    <w:rsid w:val="41064F97"/>
    <w:rsid w:val="4108F2E3"/>
    <w:rsid w:val="410903F7"/>
    <w:rsid w:val="410EEB07"/>
    <w:rsid w:val="4113E606"/>
    <w:rsid w:val="41143354"/>
    <w:rsid w:val="41146910"/>
    <w:rsid w:val="4115DB2F"/>
    <w:rsid w:val="411B66CE"/>
    <w:rsid w:val="4121E3C2"/>
    <w:rsid w:val="4127687F"/>
    <w:rsid w:val="4127FD09"/>
    <w:rsid w:val="41285198"/>
    <w:rsid w:val="412B0C00"/>
    <w:rsid w:val="412FBF0B"/>
    <w:rsid w:val="41303832"/>
    <w:rsid w:val="4131206B"/>
    <w:rsid w:val="413285FE"/>
    <w:rsid w:val="4134ECCD"/>
    <w:rsid w:val="4136DEEA"/>
    <w:rsid w:val="41388B4D"/>
    <w:rsid w:val="413DCF56"/>
    <w:rsid w:val="41401B2A"/>
    <w:rsid w:val="4140A4DE"/>
    <w:rsid w:val="414113C6"/>
    <w:rsid w:val="414134A1"/>
    <w:rsid w:val="4142E5CB"/>
    <w:rsid w:val="41493AD0"/>
    <w:rsid w:val="4149C6BD"/>
    <w:rsid w:val="414EB449"/>
    <w:rsid w:val="414ED1F2"/>
    <w:rsid w:val="4151CB01"/>
    <w:rsid w:val="41555BA9"/>
    <w:rsid w:val="4158D235"/>
    <w:rsid w:val="415907AE"/>
    <w:rsid w:val="41590A95"/>
    <w:rsid w:val="4159E89E"/>
    <w:rsid w:val="415AB841"/>
    <w:rsid w:val="415D282D"/>
    <w:rsid w:val="41608301"/>
    <w:rsid w:val="4161720B"/>
    <w:rsid w:val="4161B866"/>
    <w:rsid w:val="4165FB5A"/>
    <w:rsid w:val="4168A0B3"/>
    <w:rsid w:val="416BE3B8"/>
    <w:rsid w:val="416BF8FA"/>
    <w:rsid w:val="416C4F69"/>
    <w:rsid w:val="416D0BFD"/>
    <w:rsid w:val="416EBBBD"/>
    <w:rsid w:val="416F1C52"/>
    <w:rsid w:val="4171CB7A"/>
    <w:rsid w:val="4172179A"/>
    <w:rsid w:val="417294DF"/>
    <w:rsid w:val="41746C2D"/>
    <w:rsid w:val="41756D33"/>
    <w:rsid w:val="41793C06"/>
    <w:rsid w:val="417A9EFC"/>
    <w:rsid w:val="417EB805"/>
    <w:rsid w:val="417ED342"/>
    <w:rsid w:val="41814019"/>
    <w:rsid w:val="4181444F"/>
    <w:rsid w:val="418197BC"/>
    <w:rsid w:val="4181E50A"/>
    <w:rsid w:val="4181FF4A"/>
    <w:rsid w:val="41820CBC"/>
    <w:rsid w:val="41824942"/>
    <w:rsid w:val="41836623"/>
    <w:rsid w:val="41844F20"/>
    <w:rsid w:val="41852071"/>
    <w:rsid w:val="41856D4F"/>
    <w:rsid w:val="4187DAE9"/>
    <w:rsid w:val="41885781"/>
    <w:rsid w:val="4188943D"/>
    <w:rsid w:val="4188FB9C"/>
    <w:rsid w:val="418B3DCF"/>
    <w:rsid w:val="418E0A18"/>
    <w:rsid w:val="41909C85"/>
    <w:rsid w:val="41914920"/>
    <w:rsid w:val="419259E7"/>
    <w:rsid w:val="4196CA34"/>
    <w:rsid w:val="4198A0FF"/>
    <w:rsid w:val="4198EFAD"/>
    <w:rsid w:val="4199850A"/>
    <w:rsid w:val="4199D1F0"/>
    <w:rsid w:val="419D4ECE"/>
    <w:rsid w:val="419D93CE"/>
    <w:rsid w:val="419E5BD3"/>
    <w:rsid w:val="41A1D6A4"/>
    <w:rsid w:val="41A3098A"/>
    <w:rsid w:val="41A79ED2"/>
    <w:rsid w:val="41A7FFA7"/>
    <w:rsid w:val="41A918D5"/>
    <w:rsid w:val="41ABBE7B"/>
    <w:rsid w:val="41AD475C"/>
    <w:rsid w:val="41B10EDD"/>
    <w:rsid w:val="41B348A8"/>
    <w:rsid w:val="41B519E9"/>
    <w:rsid w:val="41B916A8"/>
    <w:rsid w:val="41BD2491"/>
    <w:rsid w:val="41BDE45B"/>
    <w:rsid w:val="41BEA874"/>
    <w:rsid w:val="41C1ACE5"/>
    <w:rsid w:val="41C3490D"/>
    <w:rsid w:val="41C34F7C"/>
    <w:rsid w:val="41C69E06"/>
    <w:rsid w:val="41C6F462"/>
    <w:rsid w:val="41CD03AA"/>
    <w:rsid w:val="41CE6585"/>
    <w:rsid w:val="41CF9643"/>
    <w:rsid w:val="41D199CE"/>
    <w:rsid w:val="41D3CED0"/>
    <w:rsid w:val="41D3DE21"/>
    <w:rsid w:val="41D6284E"/>
    <w:rsid w:val="41D69AA0"/>
    <w:rsid w:val="41D6D218"/>
    <w:rsid w:val="41D7CE07"/>
    <w:rsid w:val="41D800F8"/>
    <w:rsid w:val="41D837D9"/>
    <w:rsid w:val="41D8B7D1"/>
    <w:rsid w:val="41D9C4FF"/>
    <w:rsid w:val="41DB43FE"/>
    <w:rsid w:val="41E0D147"/>
    <w:rsid w:val="41E14B8D"/>
    <w:rsid w:val="41E1F3A2"/>
    <w:rsid w:val="41E3A2EF"/>
    <w:rsid w:val="41E5276D"/>
    <w:rsid w:val="41E8B3FA"/>
    <w:rsid w:val="41EC2071"/>
    <w:rsid w:val="41EC5925"/>
    <w:rsid w:val="41ED721B"/>
    <w:rsid w:val="41EF0394"/>
    <w:rsid w:val="41F046BD"/>
    <w:rsid w:val="41F15CC9"/>
    <w:rsid w:val="41F2B1C9"/>
    <w:rsid w:val="41F4EB1E"/>
    <w:rsid w:val="41F5AB2A"/>
    <w:rsid w:val="41F68C78"/>
    <w:rsid w:val="41F8ACF6"/>
    <w:rsid w:val="41FA7A5F"/>
    <w:rsid w:val="41FAF11A"/>
    <w:rsid w:val="41FC7711"/>
    <w:rsid w:val="42007477"/>
    <w:rsid w:val="42015EE7"/>
    <w:rsid w:val="42016A11"/>
    <w:rsid w:val="42047253"/>
    <w:rsid w:val="42052A82"/>
    <w:rsid w:val="4209BB0F"/>
    <w:rsid w:val="420A2F45"/>
    <w:rsid w:val="420B774A"/>
    <w:rsid w:val="4210A9D9"/>
    <w:rsid w:val="421777B9"/>
    <w:rsid w:val="42194F81"/>
    <w:rsid w:val="421D227F"/>
    <w:rsid w:val="421D26C8"/>
    <w:rsid w:val="42203EF3"/>
    <w:rsid w:val="42210596"/>
    <w:rsid w:val="42212778"/>
    <w:rsid w:val="4221B23C"/>
    <w:rsid w:val="4221FD97"/>
    <w:rsid w:val="422C3871"/>
    <w:rsid w:val="423060CE"/>
    <w:rsid w:val="4232D4AC"/>
    <w:rsid w:val="42350478"/>
    <w:rsid w:val="4236111D"/>
    <w:rsid w:val="42369936"/>
    <w:rsid w:val="42376149"/>
    <w:rsid w:val="4237BC64"/>
    <w:rsid w:val="42382E42"/>
    <w:rsid w:val="4239ABA2"/>
    <w:rsid w:val="423E862D"/>
    <w:rsid w:val="423EAE0F"/>
    <w:rsid w:val="423F74AE"/>
    <w:rsid w:val="42409F40"/>
    <w:rsid w:val="424A7F63"/>
    <w:rsid w:val="424A9114"/>
    <w:rsid w:val="424C671A"/>
    <w:rsid w:val="4254BFD9"/>
    <w:rsid w:val="4254C2A4"/>
    <w:rsid w:val="425729CF"/>
    <w:rsid w:val="4257D6C1"/>
    <w:rsid w:val="42586524"/>
    <w:rsid w:val="4258CCE1"/>
    <w:rsid w:val="425B30D8"/>
    <w:rsid w:val="425D2C37"/>
    <w:rsid w:val="425D3C16"/>
    <w:rsid w:val="425E1197"/>
    <w:rsid w:val="42643933"/>
    <w:rsid w:val="426CA78D"/>
    <w:rsid w:val="426D180E"/>
    <w:rsid w:val="426D960F"/>
    <w:rsid w:val="426E9692"/>
    <w:rsid w:val="4271E516"/>
    <w:rsid w:val="42732797"/>
    <w:rsid w:val="42749FF5"/>
    <w:rsid w:val="42755BE4"/>
    <w:rsid w:val="4275DB6A"/>
    <w:rsid w:val="42777850"/>
    <w:rsid w:val="42779CB7"/>
    <w:rsid w:val="4277B8E3"/>
    <w:rsid w:val="427BE4F4"/>
    <w:rsid w:val="427BE715"/>
    <w:rsid w:val="427C5BEB"/>
    <w:rsid w:val="427E3B0F"/>
    <w:rsid w:val="42814F0A"/>
    <w:rsid w:val="4282E433"/>
    <w:rsid w:val="428343A5"/>
    <w:rsid w:val="4286B910"/>
    <w:rsid w:val="4289D7E5"/>
    <w:rsid w:val="428A5984"/>
    <w:rsid w:val="428D43CC"/>
    <w:rsid w:val="428FF6C8"/>
    <w:rsid w:val="4291D114"/>
    <w:rsid w:val="4292A427"/>
    <w:rsid w:val="42966871"/>
    <w:rsid w:val="4298CD3B"/>
    <w:rsid w:val="4299BB0D"/>
    <w:rsid w:val="429A9EC1"/>
    <w:rsid w:val="429B2A14"/>
    <w:rsid w:val="429DF3D9"/>
    <w:rsid w:val="429E242B"/>
    <w:rsid w:val="429EC5AB"/>
    <w:rsid w:val="42A09E70"/>
    <w:rsid w:val="42A16B6E"/>
    <w:rsid w:val="42A1EE1B"/>
    <w:rsid w:val="42A38472"/>
    <w:rsid w:val="42A41508"/>
    <w:rsid w:val="42A4CA3E"/>
    <w:rsid w:val="42A4DDBB"/>
    <w:rsid w:val="42A4FFD2"/>
    <w:rsid w:val="42A62B1E"/>
    <w:rsid w:val="42A6C1B5"/>
    <w:rsid w:val="42AD0524"/>
    <w:rsid w:val="42B3C592"/>
    <w:rsid w:val="42B5C894"/>
    <w:rsid w:val="42B93FEC"/>
    <w:rsid w:val="42BE66BF"/>
    <w:rsid w:val="42BE7E11"/>
    <w:rsid w:val="42BF3272"/>
    <w:rsid w:val="42C32689"/>
    <w:rsid w:val="42CD1B0C"/>
    <w:rsid w:val="42CF01A4"/>
    <w:rsid w:val="42D18D80"/>
    <w:rsid w:val="42D23C88"/>
    <w:rsid w:val="42D55906"/>
    <w:rsid w:val="42D778C7"/>
    <w:rsid w:val="42D7A0C6"/>
    <w:rsid w:val="42D7F80C"/>
    <w:rsid w:val="42D8E169"/>
    <w:rsid w:val="42DE0D0B"/>
    <w:rsid w:val="42E24ACE"/>
    <w:rsid w:val="42E2D3D2"/>
    <w:rsid w:val="42E3F62A"/>
    <w:rsid w:val="42E40642"/>
    <w:rsid w:val="42E40F66"/>
    <w:rsid w:val="42E78B8C"/>
    <w:rsid w:val="42EAE1D8"/>
    <w:rsid w:val="42EEC9B8"/>
    <w:rsid w:val="42F66065"/>
    <w:rsid w:val="42F6BA10"/>
    <w:rsid w:val="42F71109"/>
    <w:rsid w:val="42F73BA1"/>
    <w:rsid w:val="42FF7FA9"/>
    <w:rsid w:val="43016A49"/>
    <w:rsid w:val="43079152"/>
    <w:rsid w:val="4307AFF3"/>
    <w:rsid w:val="4307EB7E"/>
    <w:rsid w:val="43080333"/>
    <w:rsid w:val="43080BC0"/>
    <w:rsid w:val="43081D73"/>
    <w:rsid w:val="430A4494"/>
    <w:rsid w:val="430C5791"/>
    <w:rsid w:val="430F5103"/>
    <w:rsid w:val="4310D069"/>
    <w:rsid w:val="43196D3C"/>
    <w:rsid w:val="4319A5F9"/>
    <w:rsid w:val="431BD9AE"/>
    <w:rsid w:val="431DAF0E"/>
    <w:rsid w:val="431E19B6"/>
    <w:rsid w:val="431FCAC3"/>
    <w:rsid w:val="43203500"/>
    <w:rsid w:val="432058BD"/>
    <w:rsid w:val="43209EAA"/>
    <w:rsid w:val="43239E41"/>
    <w:rsid w:val="43252B45"/>
    <w:rsid w:val="43257F79"/>
    <w:rsid w:val="4325B2FF"/>
    <w:rsid w:val="43271F19"/>
    <w:rsid w:val="4327C60A"/>
    <w:rsid w:val="432B777A"/>
    <w:rsid w:val="432D3610"/>
    <w:rsid w:val="43358676"/>
    <w:rsid w:val="4335F738"/>
    <w:rsid w:val="4336C0E2"/>
    <w:rsid w:val="4337377E"/>
    <w:rsid w:val="43374B01"/>
    <w:rsid w:val="433A3240"/>
    <w:rsid w:val="433BC6FA"/>
    <w:rsid w:val="433C7F2F"/>
    <w:rsid w:val="4342E5B0"/>
    <w:rsid w:val="43440C80"/>
    <w:rsid w:val="4346F525"/>
    <w:rsid w:val="4349F7E7"/>
    <w:rsid w:val="434BB3F5"/>
    <w:rsid w:val="434C3FF2"/>
    <w:rsid w:val="434D4064"/>
    <w:rsid w:val="434DCAB1"/>
    <w:rsid w:val="434E4217"/>
    <w:rsid w:val="4350BC59"/>
    <w:rsid w:val="435117E9"/>
    <w:rsid w:val="43545C35"/>
    <w:rsid w:val="435564CE"/>
    <w:rsid w:val="4359E266"/>
    <w:rsid w:val="435B3CE1"/>
    <w:rsid w:val="435B79A7"/>
    <w:rsid w:val="435D0E9C"/>
    <w:rsid w:val="435D567E"/>
    <w:rsid w:val="435E7506"/>
    <w:rsid w:val="435FACF8"/>
    <w:rsid w:val="4361AB76"/>
    <w:rsid w:val="4362FDD3"/>
    <w:rsid w:val="4364B9B7"/>
    <w:rsid w:val="43696F0D"/>
    <w:rsid w:val="436D203D"/>
    <w:rsid w:val="43738AFB"/>
    <w:rsid w:val="43772F25"/>
    <w:rsid w:val="43794D03"/>
    <w:rsid w:val="437A8089"/>
    <w:rsid w:val="437B1552"/>
    <w:rsid w:val="437C1185"/>
    <w:rsid w:val="437E7E8F"/>
    <w:rsid w:val="437F222B"/>
    <w:rsid w:val="437F4294"/>
    <w:rsid w:val="437FFAB9"/>
    <w:rsid w:val="438066DA"/>
    <w:rsid w:val="438276B3"/>
    <w:rsid w:val="43845D06"/>
    <w:rsid w:val="438573E2"/>
    <w:rsid w:val="4385FF75"/>
    <w:rsid w:val="43874E0D"/>
    <w:rsid w:val="438AC97F"/>
    <w:rsid w:val="438CC357"/>
    <w:rsid w:val="438DF845"/>
    <w:rsid w:val="438EDB64"/>
    <w:rsid w:val="4392DD90"/>
    <w:rsid w:val="43949AB8"/>
    <w:rsid w:val="43969413"/>
    <w:rsid w:val="439D3221"/>
    <w:rsid w:val="439EFF60"/>
    <w:rsid w:val="439F10F2"/>
    <w:rsid w:val="43A0BD5E"/>
    <w:rsid w:val="43A1B244"/>
    <w:rsid w:val="43A21EFB"/>
    <w:rsid w:val="43A3897E"/>
    <w:rsid w:val="43A92BF9"/>
    <w:rsid w:val="43AAF8AF"/>
    <w:rsid w:val="43AC06CE"/>
    <w:rsid w:val="43B0DBB8"/>
    <w:rsid w:val="43B1B647"/>
    <w:rsid w:val="43B1E011"/>
    <w:rsid w:val="43B2C95F"/>
    <w:rsid w:val="43B3A88C"/>
    <w:rsid w:val="43B3C2AB"/>
    <w:rsid w:val="43B41DC2"/>
    <w:rsid w:val="43B5358E"/>
    <w:rsid w:val="43B6C8E5"/>
    <w:rsid w:val="43B6D95D"/>
    <w:rsid w:val="43B6D9F6"/>
    <w:rsid w:val="43B9EF45"/>
    <w:rsid w:val="43BA6BA3"/>
    <w:rsid w:val="43BD6ED6"/>
    <w:rsid w:val="43BEEE20"/>
    <w:rsid w:val="43C4241C"/>
    <w:rsid w:val="43C6A3B2"/>
    <w:rsid w:val="43C7CF3C"/>
    <w:rsid w:val="43C80304"/>
    <w:rsid w:val="43C808D2"/>
    <w:rsid w:val="43CB67A3"/>
    <w:rsid w:val="43D8FAE0"/>
    <w:rsid w:val="43DC231B"/>
    <w:rsid w:val="43E18B97"/>
    <w:rsid w:val="43E5193F"/>
    <w:rsid w:val="43E5DC9B"/>
    <w:rsid w:val="43E6E011"/>
    <w:rsid w:val="43E87392"/>
    <w:rsid w:val="43E94029"/>
    <w:rsid w:val="43EAD276"/>
    <w:rsid w:val="43EE4EE4"/>
    <w:rsid w:val="43F07053"/>
    <w:rsid w:val="43F81345"/>
    <w:rsid w:val="43FE9554"/>
    <w:rsid w:val="43FEFC8A"/>
    <w:rsid w:val="4400E2E5"/>
    <w:rsid w:val="4405F5FD"/>
    <w:rsid w:val="440639AB"/>
    <w:rsid w:val="440B3725"/>
    <w:rsid w:val="440B6EB0"/>
    <w:rsid w:val="440C230E"/>
    <w:rsid w:val="440C8731"/>
    <w:rsid w:val="440CD944"/>
    <w:rsid w:val="440D2A16"/>
    <w:rsid w:val="44104018"/>
    <w:rsid w:val="44108613"/>
    <w:rsid w:val="4410D5F5"/>
    <w:rsid w:val="4411AC25"/>
    <w:rsid w:val="4417CAD5"/>
    <w:rsid w:val="441BAC94"/>
    <w:rsid w:val="441C98C8"/>
    <w:rsid w:val="441CDC4A"/>
    <w:rsid w:val="44203FD4"/>
    <w:rsid w:val="4422B9B0"/>
    <w:rsid w:val="44232CFB"/>
    <w:rsid w:val="442348FC"/>
    <w:rsid w:val="4425604F"/>
    <w:rsid w:val="44277A2E"/>
    <w:rsid w:val="442849B2"/>
    <w:rsid w:val="442864DA"/>
    <w:rsid w:val="442D07F7"/>
    <w:rsid w:val="4430AF10"/>
    <w:rsid w:val="4433923D"/>
    <w:rsid w:val="4433C099"/>
    <w:rsid w:val="443419AC"/>
    <w:rsid w:val="44353EC9"/>
    <w:rsid w:val="44358C51"/>
    <w:rsid w:val="44358E1F"/>
    <w:rsid w:val="4438064F"/>
    <w:rsid w:val="44395C2B"/>
    <w:rsid w:val="443975F3"/>
    <w:rsid w:val="4439F778"/>
    <w:rsid w:val="443B3958"/>
    <w:rsid w:val="443BC98B"/>
    <w:rsid w:val="443C1C1D"/>
    <w:rsid w:val="443D7A82"/>
    <w:rsid w:val="443DDB97"/>
    <w:rsid w:val="44429216"/>
    <w:rsid w:val="4443D2EC"/>
    <w:rsid w:val="44455B5E"/>
    <w:rsid w:val="44470B6D"/>
    <w:rsid w:val="44487B98"/>
    <w:rsid w:val="44488438"/>
    <w:rsid w:val="444DB403"/>
    <w:rsid w:val="444E9992"/>
    <w:rsid w:val="4453B332"/>
    <w:rsid w:val="4457AF50"/>
    <w:rsid w:val="445A1FA5"/>
    <w:rsid w:val="445A8A71"/>
    <w:rsid w:val="445AE7FB"/>
    <w:rsid w:val="445AF2A9"/>
    <w:rsid w:val="4461F50D"/>
    <w:rsid w:val="4462FBE5"/>
    <w:rsid w:val="4464A2FF"/>
    <w:rsid w:val="44678638"/>
    <w:rsid w:val="446E9250"/>
    <w:rsid w:val="4471A14A"/>
    <w:rsid w:val="4473CBA7"/>
    <w:rsid w:val="4475EAB0"/>
    <w:rsid w:val="4476E100"/>
    <w:rsid w:val="44778E11"/>
    <w:rsid w:val="4477EA42"/>
    <w:rsid w:val="4478E475"/>
    <w:rsid w:val="4482DBBB"/>
    <w:rsid w:val="4488F300"/>
    <w:rsid w:val="448A4B34"/>
    <w:rsid w:val="448C050B"/>
    <w:rsid w:val="448C19E4"/>
    <w:rsid w:val="448DC7D7"/>
    <w:rsid w:val="448F5F21"/>
    <w:rsid w:val="44902EE3"/>
    <w:rsid w:val="44906387"/>
    <w:rsid w:val="44920AF9"/>
    <w:rsid w:val="44940F3D"/>
    <w:rsid w:val="4494224A"/>
    <w:rsid w:val="44979866"/>
    <w:rsid w:val="4499B274"/>
    <w:rsid w:val="449B6903"/>
    <w:rsid w:val="449C0793"/>
    <w:rsid w:val="449C634E"/>
    <w:rsid w:val="449F9B01"/>
    <w:rsid w:val="44A03710"/>
    <w:rsid w:val="44A0987A"/>
    <w:rsid w:val="44A12FFB"/>
    <w:rsid w:val="44A2BE79"/>
    <w:rsid w:val="44A598F7"/>
    <w:rsid w:val="44A6F117"/>
    <w:rsid w:val="44A804E2"/>
    <w:rsid w:val="44A93749"/>
    <w:rsid w:val="44A9D292"/>
    <w:rsid w:val="44AB00E8"/>
    <w:rsid w:val="44AB5D48"/>
    <w:rsid w:val="44AD9286"/>
    <w:rsid w:val="44B0E94D"/>
    <w:rsid w:val="44B53CC5"/>
    <w:rsid w:val="44BA7766"/>
    <w:rsid w:val="44BBEB91"/>
    <w:rsid w:val="44BD5FF6"/>
    <w:rsid w:val="44BD7E23"/>
    <w:rsid w:val="44BFDD77"/>
    <w:rsid w:val="44C0275A"/>
    <w:rsid w:val="44C03607"/>
    <w:rsid w:val="44C088F6"/>
    <w:rsid w:val="44C1179C"/>
    <w:rsid w:val="44C3D7E3"/>
    <w:rsid w:val="44C4E340"/>
    <w:rsid w:val="44C4EDE6"/>
    <w:rsid w:val="44C8FB21"/>
    <w:rsid w:val="44CB8B69"/>
    <w:rsid w:val="44CC4FCD"/>
    <w:rsid w:val="44CD2449"/>
    <w:rsid w:val="44CD59F5"/>
    <w:rsid w:val="44CE4D70"/>
    <w:rsid w:val="44D1864D"/>
    <w:rsid w:val="44D1EEB9"/>
    <w:rsid w:val="44D42C88"/>
    <w:rsid w:val="44D49CF2"/>
    <w:rsid w:val="44D60DC1"/>
    <w:rsid w:val="44DC5323"/>
    <w:rsid w:val="44DC80E9"/>
    <w:rsid w:val="44E17A76"/>
    <w:rsid w:val="44E1D53F"/>
    <w:rsid w:val="44E37A45"/>
    <w:rsid w:val="44E3D388"/>
    <w:rsid w:val="44E4B97F"/>
    <w:rsid w:val="44E712E3"/>
    <w:rsid w:val="44E7319F"/>
    <w:rsid w:val="44EA2CBF"/>
    <w:rsid w:val="44EC39C2"/>
    <w:rsid w:val="44ED680C"/>
    <w:rsid w:val="44EFC77F"/>
    <w:rsid w:val="44F0B65E"/>
    <w:rsid w:val="44F16C64"/>
    <w:rsid w:val="44F27E08"/>
    <w:rsid w:val="44F2B1C2"/>
    <w:rsid w:val="44F420FF"/>
    <w:rsid w:val="44F64936"/>
    <w:rsid w:val="44F696D1"/>
    <w:rsid w:val="44F70ACE"/>
    <w:rsid w:val="44F79E24"/>
    <w:rsid w:val="44F8DEFD"/>
    <w:rsid w:val="44FB1DEC"/>
    <w:rsid w:val="44FBED37"/>
    <w:rsid w:val="44FC208C"/>
    <w:rsid w:val="44FD417A"/>
    <w:rsid w:val="44FECDAE"/>
    <w:rsid w:val="4504ABFE"/>
    <w:rsid w:val="45077A80"/>
    <w:rsid w:val="450BE355"/>
    <w:rsid w:val="450E081A"/>
    <w:rsid w:val="450E5962"/>
    <w:rsid w:val="4510AAF0"/>
    <w:rsid w:val="45115C3C"/>
    <w:rsid w:val="4512195F"/>
    <w:rsid w:val="451846AB"/>
    <w:rsid w:val="451862DE"/>
    <w:rsid w:val="4518B8BB"/>
    <w:rsid w:val="4519236D"/>
    <w:rsid w:val="451A750B"/>
    <w:rsid w:val="451A8985"/>
    <w:rsid w:val="451BAFD7"/>
    <w:rsid w:val="451CFA33"/>
    <w:rsid w:val="451FB095"/>
    <w:rsid w:val="45216F6D"/>
    <w:rsid w:val="45235677"/>
    <w:rsid w:val="4523CF6F"/>
    <w:rsid w:val="45272340"/>
    <w:rsid w:val="4529DFF5"/>
    <w:rsid w:val="452A7611"/>
    <w:rsid w:val="452C1107"/>
    <w:rsid w:val="452E482B"/>
    <w:rsid w:val="452EC982"/>
    <w:rsid w:val="453294D1"/>
    <w:rsid w:val="4533BF01"/>
    <w:rsid w:val="4535421B"/>
    <w:rsid w:val="4535721B"/>
    <w:rsid w:val="453574CB"/>
    <w:rsid w:val="45383B0C"/>
    <w:rsid w:val="453BAFE0"/>
    <w:rsid w:val="453CD6E7"/>
    <w:rsid w:val="453CE2A6"/>
    <w:rsid w:val="453FDECD"/>
    <w:rsid w:val="45406EE8"/>
    <w:rsid w:val="45417C99"/>
    <w:rsid w:val="4541BB3B"/>
    <w:rsid w:val="4541C6C1"/>
    <w:rsid w:val="45441545"/>
    <w:rsid w:val="4544B84D"/>
    <w:rsid w:val="4548595D"/>
    <w:rsid w:val="454896DA"/>
    <w:rsid w:val="4548BB52"/>
    <w:rsid w:val="45497801"/>
    <w:rsid w:val="454AF0E5"/>
    <w:rsid w:val="454C8A2E"/>
    <w:rsid w:val="454DB578"/>
    <w:rsid w:val="454EEFBA"/>
    <w:rsid w:val="4550A713"/>
    <w:rsid w:val="4553171F"/>
    <w:rsid w:val="4553E2CC"/>
    <w:rsid w:val="45561347"/>
    <w:rsid w:val="4558AE4E"/>
    <w:rsid w:val="455AE68C"/>
    <w:rsid w:val="455C44CE"/>
    <w:rsid w:val="455E9A0B"/>
    <w:rsid w:val="455F4923"/>
    <w:rsid w:val="455F7A95"/>
    <w:rsid w:val="45608C55"/>
    <w:rsid w:val="45640369"/>
    <w:rsid w:val="45655972"/>
    <w:rsid w:val="45658914"/>
    <w:rsid w:val="45661C79"/>
    <w:rsid w:val="456681A1"/>
    <w:rsid w:val="45688D42"/>
    <w:rsid w:val="456DCC16"/>
    <w:rsid w:val="456EC953"/>
    <w:rsid w:val="4570298F"/>
    <w:rsid w:val="45709862"/>
    <w:rsid w:val="4570E44F"/>
    <w:rsid w:val="457579A5"/>
    <w:rsid w:val="45760916"/>
    <w:rsid w:val="45763687"/>
    <w:rsid w:val="4577AE73"/>
    <w:rsid w:val="4579DAC5"/>
    <w:rsid w:val="457D29F5"/>
    <w:rsid w:val="457E4E45"/>
    <w:rsid w:val="4580C571"/>
    <w:rsid w:val="4586FB43"/>
    <w:rsid w:val="45917746"/>
    <w:rsid w:val="45946213"/>
    <w:rsid w:val="459ABF72"/>
    <w:rsid w:val="459DB840"/>
    <w:rsid w:val="459EA2B9"/>
    <w:rsid w:val="459F64EE"/>
    <w:rsid w:val="45A11344"/>
    <w:rsid w:val="45A166D0"/>
    <w:rsid w:val="45A3529D"/>
    <w:rsid w:val="45A472BB"/>
    <w:rsid w:val="45A49E8E"/>
    <w:rsid w:val="45A585B5"/>
    <w:rsid w:val="45A78569"/>
    <w:rsid w:val="45A7D348"/>
    <w:rsid w:val="45A9268C"/>
    <w:rsid w:val="45A971B5"/>
    <w:rsid w:val="45A9CFDB"/>
    <w:rsid w:val="45AA7BB4"/>
    <w:rsid w:val="45ACA656"/>
    <w:rsid w:val="45AD8E7B"/>
    <w:rsid w:val="45AEBC76"/>
    <w:rsid w:val="45B0C17A"/>
    <w:rsid w:val="45B3445F"/>
    <w:rsid w:val="45B4A44D"/>
    <w:rsid w:val="45B4AF27"/>
    <w:rsid w:val="45B56525"/>
    <w:rsid w:val="45B57B4F"/>
    <w:rsid w:val="45B78DAE"/>
    <w:rsid w:val="45B9AC08"/>
    <w:rsid w:val="45BAD180"/>
    <w:rsid w:val="45BB76E2"/>
    <w:rsid w:val="45BD132D"/>
    <w:rsid w:val="45BD6D4C"/>
    <w:rsid w:val="45BD80C2"/>
    <w:rsid w:val="45BE8A11"/>
    <w:rsid w:val="45BFF19F"/>
    <w:rsid w:val="45C03F09"/>
    <w:rsid w:val="45C1F039"/>
    <w:rsid w:val="45C3AD9D"/>
    <w:rsid w:val="45CA7CFA"/>
    <w:rsid w:val="45CAFD34"/>
    <w:rsid w:val="45CB6F12"/>
    <w:rsid w:val="45CB8A70"/>
    <w:rsid w:val="45CF7FE9"/>
    <w:rsid w:val="45D1E6BB"/>
    <w:rsid w:val="45D21EFB"/>
    <w:rsid w:val="45D2B499"/>
    <w:rsid w:val="45D56A18"/>
    <w:rsid w:val="45D95936"/>
    <w:rsid w:val="45D973D2"/>
    <w:rsid w:val="45DB818B"/>
    <w:rsid w:val="45DDA91A"/>
    <w:rsid w:val="45DE7BD3"/>
    <w:rsid w:val="45DF7706"/>
    <w:rsid w:val="45E0DE03"/>
    <w:rsid w:val="45E5B60C"/>
    <w:rsid w:val="45E97CBE"/>
    <w:rsid w:val="45E9C2E9"/>
    <w:rsid w:val="45EBFDC3"/>
    <w:rsid w:val="45EC9780"/>
    <w:rsid w:val="45ECDEB7"/>
    <w:rsid w:val="45ED4C3E"/>
    <w:rsid w:val="45F069C9"/>
    <w:rsid w:val="45F0DBDD"/>
    <w:rsid w:val="45F19B1C"/>
    <w:rsid w:val="45F25B47"/>
    <w:rsid w:val="45F7C89C"/>
    <w:rsid w:val="45FC821D"/>
    <w:rsid w:val="460047C6"/>
    <w:rsid w:val="460088A7"/>
    <w:rsid w:val="4601E25E"/>
    <w:rsid w:val="46026FB2"/>
    <w:rsid w:val="4602DD32"/>
    <w:rsid w:val="4607384C"/>
    <w:rsid w:val="46088937"/>
    <w:rsid w:val="46094DEF"/>
    <w:rsid w:val="46097C49"/>
    <w:rsid w:val="46097F08"/>
    <w:rsid w:val="460BE0A3"/>
    <w:rsid w:val="460D8BE7"/>
    <w:rsid w:val="46111A9B"/>
    <w:rsid w:val="4611B6CB"/>
    <w:rsid w:val="4611D4AB"/>
    <w:rsid w:val="4615EBC3"/>
    <w:rsid w:val="46178CFD"/>
    <w:rsid w:val="4619925C"/>
    <w:rsid w:val="461E0D31"/>
    <w:rsid w:val="461F7FD6"/>
    <w:rsid w:val="461F9442"/>
    <w:rsid w:val="46202C7E"/>
    <w:rsid w:val="4624FE4F"/>
    <w:rsid w:val="4627350B"/>
    <w:rsid w:val="4629C55B"/>
    <w:rsid w:val="462A8754"/>
    <w:rsid w:val="462B8E4C"/>
    <w:rsid w:val="462BF972"/>
    <w:rsid w:val="462CFCBF"/>
    <w:rsid w:val="462D951D"/>
    <w:rsid w:val="463114A4"/>
    <w:rsid w:val="4631FB14"/>
    <w:rsid w:val="46325908"/>
    <w:rsid w:val="4633C891"/>
    <w:rsid w:val="46361783"/>
    <w:rsid w:val="4636F2A1"/>
    <w:rsid w:val="4639CE45"/>
    <w:rsid w:val="463A1547"/>
    <w:rsid w:val="463CF866"/>
    <w:rsid w:val="463E9AD6"/>
    <w:rsid w:val="463F811F"/>
    <w:rsid w:val="46411480"/>
    <w:rsid w:val="4642B3EA"/>
    <w:rsid w:val="4642C698"/>
    <w:rsid w:val="464445B5"/>
    <w:rsid w:val="46453B39"/>
    <w:rsid w:val="46462DD0"/>
    <w:rsid w:val="464750DF"/>
    <w:rsid w:val="4647942A"/>
    <w:rsid w:val="464855E6"/>
    <w:rsid w:val="464BAEF2"/>
    <w:rsid w:val="464FE2FE"/>
    <w:rsid w:val="46512B41"/>
    <w:rsid w:val="4655FB91"/>
    <w:rsid w:val="46586157"/>
    <w:rsid w:val="4658BAA9"/>
    <w:rsid w:val="46595F5F"/>
    <w:rsid w:val="465B8424"/>
    <w:rsid w:val="465C35B2"/>
    <w:rsid w:val="465C5578"/>
    <w:rsid w:val="465C8EE8"/>
    <w:rsid w:val="465EE83D"/>
    <w:rsid w:val="46619FDA"/>
    <w:rsid w:val="4661E5D3"/>
    <w:rsid w:val="46620478"/>
    <w:rsid w:val="46636FCC"/>
    <w:rsid w:val="46650920"/>
    <w:rsid w:val="4665AF71"/>
    <w:rsid w:val="4668B348"/>
    <w:rsid w:val="466EA432"/>
    <w:rsid w:val="46736A19"/>
    <w:rsid w:val="4674C425"/>
    <w:rsid w:val="4674E0E0"/>
    <w:rsid w:val="46764F11"/>
    <w:rsid w:val="4677910C"/>
    <w:rsid w:val="467C4395"/>
    <w:rsid w:val="467CCDC1"/>
    <w:rsid w:val="467D1A46"/>
    <w:rsid w:val="467D5683"/>
    <w:rsid w:val="467F39D3"/>
    <w:rsid w:val="467FA3E9"/>
    <w:rsid w:val="4685F088"/>
    <w:rsid w:val="4686FC37"/>
    <w:rsid w:val="468D057C"/>
    <w:rsid w:val="468ED715"/>
    <w:rsid w:val="468F292D"/>
    <w:rsid w:val="468F3BCE"/>
    <w:rsid w:val="46907276"/>
    <w:rsid w:val="46930D7F"/>
    <w:rsid w:val="46944759"/>
    <w:rsid w:val="46955EC1"/>
    <w:rsid w:val="4696876A"/>
    <w:rsid w:val="469763D1"/>
    <w:rsid w:val="4697CE79"/>
    <w:rsid w:val="469B686E"/>
    <w:rsid w:val="469C52AD"/>
    <w:rsid w:val="469D133D"/>
    <w:rsid w:val="46A1334C"/>
    <w:rsid w:val="46A3B9D7"/>
    <w:rsid w:val="46A5D34D"/>
    <w:rsid w:val="46A61973"/>
    <w:rsid w:val="46AADE00"/>
    <w:rsid w:val="46AC30C6"/>
    <w:rsid w:val="46AD2387"/>
    <w:rsid w:val="46AD2561"/>
    <w:rsid w:val="46AD2C9D"/>
    <w:rsid w:val="46AD4CF1"/>
    <w:rsid w:val="46B069E0"/>
    <w:rsid w:val="46B2FD62"/>
    <w:rsid w:val="46B3A620"/>
    <w:rsid w:val="46B43661"/>
    <w:rsid w:val="46B55A9A"/>
    <w:rsid w:val="46B66D2C"/>
    <w:rsid w:val="46B6D05A"/>
    <w:rsid w:val="46B7D7D1"/>
    <w:rsid w:val="46B8AE32"/>
    <w:rsid w:val="46B8BD19"/>
    <w:rsid w:val="46B8C195"/>
    <w:rsid w:val="46BBAE2D"/>
    <w:rsid w:val="46C0D79A"/>
    <w:rsid w:val="46C1F36E"/>
    <w:rsid w:val="46C22477"/>
    <w:rsid w:val="46C24872"/>
    <w:rsid w:val="46C63421"/>
    <w:rsid w:val="46CA2C62"/>
    <w:rsid w:val="46CC4935"/>
    <w:rsid w:val="46CCE1C4"/>
    <w:rsid w:val="46CD2AA9"/>
    <w:rsid w:val="46CE0C84"/>
    <w:rsid w:val="46CF1470"/>
    <w:rsid w:val="46CF41D6"/>
    <w:rsid w:val="46D0B046"/>
    <w:rsid w:val="46D5F26B"/>
    <w:rsid w:val="46D69F45"/>
    <w:rsid w:val="46D742C9"/>
    <w:rsid w:val="46DB77A8"/>
    <w:rsid w:val="46DB8563"/>
    <w:rsid w:val="46E0854E"/>
    <w:rsid w:val="46E1FEE2"/>
    <w:rsid w:val="46E3724C"/>
    <w:rsid w:val="46E3A178"/>
    <w:rsid w:val="46E3EDBC"/>
    <w:rsid w:val="46E48F5C"/>
    <w:rsid w:val="46E4969D"/>
    <w:rsid w:val="46E718D7"/>
    <w:rsid w:val="46E92BDE"/>
    <w:rsid w:val="46EB79DE"/>
    <w:rsid w:val="46EC7931"/>
    <w:rsid w:val="46ECBA76"/>
    <w:rsid w:val="46EE7AB8"/>
    <w:rsid w:val="46EF0C56"/>
    <w:rsid w:val="46EFADA2"/>
    <w:rsid w:val="46F1421A"/>
    <w:rsid w:val="46F2448C"/>
    <w:rsid w:val="46F4ADEF"/>
    <w:rsid w:val="46F84827"/>
    <w:rsid w:val="46FA6A6C"/>
    <w:rsid w:val="46FC5E2C"/>
    <w:rsid w:val="46FCEC62"/>
    <w:rsid w:val="46FD6A13"/>
    <w:rsid w:val="46FFBEA6"/>
    <w:rsid w:val="46FFE642"/>
    <w:rsid w:val="47018998"/>
    <w:rsid w:val="470258E4"/>
    <w:rsid w:val="4703E82E"/>
    <w:rsid w:val="470430C3"/>
    <w:rsid w:val="47055A08"/>
    <w:rsid w:val="47059EC0"/>
    <w:rsid w:val="4705B635"/>
    <w:rsid w:val="4706BAD5"/>
    <w:rsid w:val="4706DF7D"/>
    <w:rsid w:val="470BCBB9"/>
    <w:rsid w:val="470BF369"/>
    <w:rsid w:val="470E0C03"/>
    <w:rsid w:val="470E857C"/>
    <w:rsid w:val="470FF635"/>
    <w:rsid w:val="47105F7F"/>
    <w:rsid w:val="4713EB45"/>
    <w:rsid w:val="47140E62"/>
    <w:rsid w:val="47189AB7"/>
    <w:rsid w:val="471ADA47"/>
    <w:rsid w:val="471C1C66"/>
    <w:rsid w:val="471E3BF9"/>
    <w:rsid w:val="4722DBF8"/>
    <w:rsid w:val="47245B9E"/>
    <w:rsid w:val="472CCEA1"/>
    <w:rsid w:val="472E3CD9"/>
    <w:rsid w:val="472E841F"/>
    <w:rsid w:val="472EAC07"/>
    <w:rsid w:val="47315E4D"/>
    <w:rsid w:val="473745E2"/>
    <w:rsid w:val="473A2542"/>
    <w:rsid w:val="473A2E2E"/>
    <w:rsid w:val="473B2585"/>
    <w:rsid w:val="473CB854"/>
    <w:rsid w:val="473F8C6F"/>
    <w:rsid w:val="4741B3A8"/>
    <w:rsid w:val="474460E3"/>
    <w:rsid w:val="4745C2A4"/>
    <w:rsid w:val="4748C828"/>
    <w:rsid w:val="4749E7ED"/>
    <w:rsid w:val="474A50E5"/>
    <w:rsid w:val="474B9C82"/>
    <w:rsid w:val="475381E8"/>
    <w:rsid w:val="475481EF"/>
    <w:rsid w:val="47550E14"/>
    <w:rsid w:val="475566A5"/>
    <w:rsid w:val="4755EC62"/>
    <w:rsid w:val="475782FA"/>
    <w:rsid w:val="475785F9"/>
    <w:rsid w:val="47599BC9"/>
    <w:rsid w:val="475AFCFA"/>
    <w:rsid w:val="475C5426"/>
    <w:rsid w:val="475C6BC1"/>
    <w:rsid w:val="475EA2E5"/>
    <w:rsid w:val="476118D9"/>
    <w:rsid w:val="47618303"/>
    <w:rsid w:val="4763585F"/>
    <w:rsid w:val="47661ADE"/>
    <w:rsid w:val="47694D4C"/>
    <w:rsid w:val="476AECBE"/>
    <w:rsid w:val="476DB8BB"/>
    <w:rsid w:val="477372FF"/>
    <w:rsid w:val="47774D89"/>
    <w:rsid w:val="47791475"/>
    <w:rsid w:val="4780E1C3"/>
    <w:rsid w:val="47821DEB"/>
    <w:rsid w:val="4782F08E"/>
    <w:rsid w:val="47885008"/>
    <w:rsid w:val="478898A4"/>
    <w:rsid w:val="478CB1FD"/>
    <w:rsid w:val="478D3F34"/>
    <w:rsid w:val="479098C6"/>
    <w:rsid w:val="4790DF56"/>
    <w:rsid w:val="479BAADD"/>
    <w:rsid w:val="479BC279"/>
    <w:rsid w:val="479BEC45"/>
    <w:rsid w:val="479CBE37"/>
    <w:rsid w:val="479CEAAD"/>
    <w:rsid w:val="47ACC691"/>
    <w:rsid w:val="47B07221"/>
    <w:rsid w:val="47B22528"/>
    <w:rsid w:val="47B3A339"/>
    <w:rsid w:val="47B6439D"/>
    <w:rsid w:val="47B7B4E4"/>
    <w:rsid w:val="47B9E02A"/>
    <w:rsid w:val="47BB64A3"/>
    <w:rsid w:val="47BD9CE4"/>
    <w:rsid w:val="47BEA30A"/>
    <w:rsid w:val="47C0285E"/>
    <w:rsid w:val="47C07466"/>
    <w:rsid w:val="47C11BFA"/>
    <w:rsid w:val="47C41E96"/>
    <w:rsid w:val="47C50D1E"/>
    <w:rsid w:val="47C55214"/>
    <w:rsid w:val="47C8AACA"/>
    <w:rsid w:val="47C8EF2A"/>
    <w:rsid w:val="47C8FAEB"/>
    <w:rsid w:val="47CCE557"/>
    <w:rsid w:val="47D2F49A"/>
    <w:rsid w:val="47D4F8D1"/>
    <w:rsid w:val="47D84A4F"/>
    <w:rsid w:val="47D9B3C7"/>
    <w:rsid w:val="47DB35CA"/>
    <w:rsid w:val="47DD5DB0"/>
    <w:rsid w:val="47DEBCB7"/>
    <w:rsid w:val="47E00B88"/>
    <w:rsid w:val="47E2F801"/>
    <w:rsid w:val="47E55511"/>
    <w:rsid w:val="47E8DD67"/>
    <w:rsid w:val="47E8F609"/>
    <w:rsid w:val="47E8F91A"/>
    <w:rsid w:val="47E916E2"/>
    <w:rsid w:val="47EC1B47"/>
    <w:rsid w:val="47EDEFF6"/>
    <w:rsid w:val="47EE47A7"/>
    <w:rsid w:val="47EF3FA9"/>
    <w:rsid w:val="47EF49A3"/>
    <w:rsid w:val="47F10755"/>
    <w:rsid w:val="47F3BB06"/>
    <w:rsid w:val="47F6C62C"/>
    <w:rsid w:val="47F7783E"/>
    <w:rsid w:val="47F85A39"/>
    <w:rsid w:val="47FD7DF1"/>
    <w:rsid w:val="47FE9788"/>
    <w:rsid w:val="47FEE54B"/>
    <w:rsid w:val="47FFE99C"/>
    <w:rsid w:val="480953BB"/>
    <w:rsid w:val="480A4BAE"/>
    <w:rsid w:val="480C3DB4"/>
    <w:rsid w:val="480E49E9"/>
    <w:rsid w:val="480FC6C2"/>
    <w:rsid w:val="481002A8"/>
    <w:rsid w:val="4816DF7B"/>
    <w:rsid w:val="48188E14"/>
    <w:rsid w:val="481BC730"/>
    <w:rsid w:val="481C2D4B"/>
    <w:rsid w:val="481C3B09"/>
    <w:rsid w:val="481D8516"/>
    <w:rsid w:val="4820627F"/>
    <w:rsid w:val="482117FD"/>
    <w:rsid w:val="4822EA1F"/>
    <w:rsid w:val="4822FAE4"/>
    <w:rsid w:val="482366FC"/>
    <w:rsid w:val="4823DBEA"/>
    <w:rsid w:val="4824C99A"/>
    <w:rsid w:val="48253303"/>
    <w:rsid w:val="48261EE8"/>
    <w:rsid w:val="48282301"/>
    <w:rsid w:val="48291D35"/>
    <w:rsid w:val="4829ACF4"/>
    <w:rsid w:val="482A5641"/>
    <w:rsid w:val="482B5D24"/>
    <w:rsid w:val="482F4BEF"/>
    <w:rsid w:val="48346A18"/>
    <w:rsid w:val="4835F9F3"/>
    <w:rsid w:val="4836ACB1"/>
    <w:rsid w:val="48399E21"/>
    <w:rsid w:val="483A3075"/>
    <w:rsid w:val="483B42D2"/>
    <w:rsid w:val="483C01D6"/>
    <w:rsid w:val="483E1308"/>
    <w:rsid w:val="4840E4AD"/>
    <w:rsid w:val="48418C0F"/>
    <w:rsid w:val="4847D61E"/>
    <w:rsid w:val="48482F54"/>
    <w:rsid w:val="484AAF32"/>
    <w:rsid w:val="484B89F1"/>
    <w:rsid w:val="484FF413"/>
    <w:rsid w:val="4851958B"/>
    <w:rsid w:val="4855A089"/>
    <w:rsid w:val="485E60F5"/>
    <w:rsid w:val="485F32DF"/>
    <w:rsid w:val="4860CE91"/>
    <w:rsid w:val="486103C0"/>
    <w:rsid w:val="4863CC01"/>
    <w:rsid w:val="48649A4B"/>
    <w:rsid w:val="486511C3"/>
    <w:rsid w:val="48652CBF"/>
    <w:rsid w:val="486890BC"/>
    <w:rsid w:val="486A9052"/>
    <w:rsid w:val="486F699C"/>
    <w:rsid w:val="48710390"/>
    <w:rsid w:val="48711887"/>
    <w:rsid w:val="487297BA"/>
    <w:rsid w:val="4874ECA5"/>
    <w:rsid w:val="4875DD1A"/>
    <w:rsid w:val="487699C5"/>
    <w:rsid w:val="487887A1"/>
    <w:rsid w:val="487A00F6"/>
    <w:rsid w:val="487BA712"/>
    <w:rsid w:val="487FB83B"/>
    <w:rsid w:val="48815D6F"/>
    <w:rsid w:val="488169D9"/>
    <w:rsid w:val="4882DC4B"/>
    <w:rsid w:val="488301EA"/>
    <w:rsid w:val="4888CFC8"/>
    <w:rsid w:val="488BAF33"/>
    <w:rsid w:val="488D5017"/>
    <w:rsid w:val="488DBB5B"/>
    <w:rsid w:val="488FF931"/>
    <w:rsid w:val="4890CFF6"/>
    <w:rsid w:val="48913B57"/>
    <w:rsid w:val="4893A054"/>
    <w:rsid w:val="4893C6AA"/>
    <w:rsid w:val="48994612"/>
    <w:rsid w:val="489C3D8B"/>
    <w:rsid w:val="489CE9B3"/>
    <w:rsid w:val="489F67A0"/>
    <w:rsid w:val="48A1A590"/>
    <w:rsid w:val="48A30395"/>
    <w:rsid w:val="48A5041E"/>
    <w:rsid w:val="48A89AAC"/>
    <w:rsid w:val="48AABBE5"/>
    <w:rsid w:val="48AEF2C6"/>
    <w:rsid w:val="48B6C61C"/>
    <w:rsid w:val="48BAC3EC"/>
    <w:rsid w:val="48BACD42"/>
    <w:rsid w:val="48BBDF18"/>
    <w:rsid w:val="48BC02B1"/>
    <w:rsid w:val="48BE38AC"/>
    <w:rsid w:val="48BF595C"/>
    <w:rsid w:val="48C25FE1"/>
    <w:rsid w:val="48C54CC8"/>
    <w:rsid w:val="48C9D8F1"/>
    <w:rsid w:val="48C9DCA1"/>
    <w:rsid w:val="48CA815C"/>
    <w:rsid w:val="48CAEF8D"/>
    <w:rsid w:val="48CBF4EB"/>
    <w:rsid w:val="48CDB12E"/>
    <w:rsid w:val="48D0CCC3"/>
    <w:rsid w:val="48D2B080"/>
    <w:rsid w:val="48D47534"/>
    <w:rsid w:val="48D5BE81"/>
    <w:rsid w:val="48D6871A"/>
    <w:rsid w:val="48D6E935"/>
    <w:rsid w:val="48D6F5E6"/>
    <w:rsid w:val="48D83077"/>
    <w:rsid w:val="48D96187"/>
    <w:rsid w:val="48DB2DFB"/>
    <w:rsid w:val="48DC9CEC"/>
    <w:rsid w:val="48DEE603"/>
    <w:rsid w:val="48E20A9A"/>
    <w:rsid w:val="48E26355"/>
    <w:rsid w:val="48E5220A"/>
    <w:rsid w:val="48E71609"/>
    <w:rsid w:val="48E76CE3"/>
    <w:rsid w:val="48E79200"/>
    <w:rsid w:val="48E89DCD"/>
    <w:rsid w:val="48EB96B4"/>
    <w:rsid w:val="48EC53E6"/>
    <w:rsid w:val="48ECA786"/>
    <w:rsid w:val="48EE7EA8"/>
    <w:rsid w:val="48EF3BFE"/>
    <w:rsid w:val="48F3565A"/>
    <w:rsid w:val="48F4124F"/>
    <w:rsid w:val="48F43295"/>
    <w:rsid w:val="48F4A5D8"/>
    <w:rsid w:val="48F800BD"/>
    <w:rsid w:val="48F8D0C6"/>
    <w:rsid w:val="48F9C20C"/>
    <w:rsid w:val="48FBA586"/>
    <w:rsid w:val="48FE1FE9"/>
    <w:rsid w:val="48FEA0D4"/>
    <w:rsid w:val="48FECFE5"/>
    <w:rsid w:val="4900EEA3"/>
    <w:rsid w:val="4901A4C7"/>
    <w:rsid w:val="4902A45B"/>
    <w:rsid w:val="4906ECAF"/>
    <w:rsid w:val="4907BE4C"/>
    <w:rsid w:val="4908DA80"/>
    <w:rsid w:val="490AEE2F"/>
    <w:rsid w:val="490C7193"/>
    <w:rsid w:val="490F373D"/>
    <w:rsid w:val="4910148E"/>
    <w:rsid w:val="49118AC4"/>
    <w:rsid w:val="4911CF48"/>
    <w:rsid w:val="4919DE0C"/>
    <w:rsid w:val="491CDD13"/>
    <w:rsid w:val="491CE8B4"/>
    <w:rsid w:val="491F99C0"/>
    <w:rsid w:val="49213F44"/>
    <w:rsid w:val="4924787C"/>
    <w:rsid w:val="4925E9F1"/>
    <w:rsid w:val="4925EF29"/>
    <w:rsid w:val="49269CAD"/>
    <w:rsid w:val="492705AD"/>
    <w:rsid w:val="49271DBD"/>
    <w:rsid w:val="492781CD"/>
    <w:rsid w:val="49284CA7"/>
    <w:rsid w:val="4928FD96"/>
    <w:rsid w:val="492B2961"/>
    <w:rsid w:val="492BF011"/>
    <w:rsid w:val="492C7AB7"/>
    <w:rsid w:val="492CA212"/>
    <w:rsid w:val="492D5907"/>
    <w:rsid w:val="492F89AC"/>
    <w:rsid w:val="4930EB08"/>
    <w:rsid w:val="49311325"/>
    <w:rsid w:val="4932E2D2"/>
    <w:rsid w:val="4932E77C"/>
    <w:rsid w:val="49334B5D"/>
    <w:rsid w:val="49336820"/>
    <w:rsid w:val="4936382B"/>
    <w:rsid w:val="493A56DA"/>
    <w:rsid w:val="493C6983"/>
    <w:rsid w:val="493EA5A3"/>
    <w:rsid w:val="4943A8D9"/>
    <w:rsid w:val="4945AED0"/>
    <w:rsid w:val="49471B99"/>
    <w:rsid w:val="49485973"/>
    <w:rsid w:val="494ABD8F"/>
    <w:rsid w:val="494D7A8C"/>
    <w:rsid w:val="494DFE2F"/>
    <w:rsid w:val="494E192C"/>
    <w:rsid w:val="494EF0F1"/>
    <w:rsid w:val="494F5D12"/>
    <w:rsid w:val="4950097B"/>
    <w:rsid w:val="4952616B"/>
    <w:rsid w:val="495648CE"/>
    <w:rsid w:val="4959994B"/>
    <w:rsid w:val="4959A35C"/>
    <w:rsid w:val="495ABE37"/>
    <w:rsid w:val="495C29A4"/>
    <w:rsid w:val="495CCBFE"/>
    <w:rsid w:val="495D3DA9"/>
    <w:rsid w:val="495F660E"/>
    <w:rsid w:val="49618B6B"/>
    <w:rsid w:val="49661E94"/>
    <w:rsid w:val="496932FF"/>
    <w:rsid w:val="496A24D4"/>
    <w:rsid w:val="496AC787"/>
    <w:rsid w:val="496B524E"/>
    <w:rsid w:val="496BB8D4"/>
    <w:rsid w:val="496C90E9"/>
    <w:rsid w:val="496F12D4"/>
    <w:rsid w:val="497023D6"/>
    <w:rsid w:val="49738BCE"/>
    <w:rsid w:val="4975E0CE"/>
    <w:rsid w:val="49762EC8"/>
    <w:rsid w:val="4978A30F"/>
    <w:rsid w:val="497919FD"/>
    <w:rsid w:val="49792022"/>
    <w:rsid w:val="497978C2"/>
    <w:rsid w:val="49798495"/>
    <w:rsid w:val="4979E5E9"/>
    <w:rsid w:val="497D7EA4"/>
    <w:rsid w:val="497E62B7"/>
    <w:rsid w:val="497E81F3"/>
    <w:rsid w:val="497F17EA"/>
    <w:rsid w:val="4980F708"/>
    <w:rsid w:val="49826576"/>
    <w:rsid w:val="49841085"/>
    <w:rsid w:val="4984F9E3"/>
    <w:rsid w:val="4985E138"/>
    <w:rsid w:val="4988A288"/>
    <w:rsid w:val="49895768"/>
    <w:rsid w:val="498E2FA9"/>
    <w:rsid w:val="498ED6AC"/>
    <w:rsid w:val="498F83D9"/>
    <w:rsid w:val="49900219"/>
    <w:rsid w:val="4990909D"/>
    <w:rsid w:val="4990EC2E"/>
    <w:rsid w:val="4990FA85"/>
    <w:rsid w:val="49917971"/>
    <w:rsid w:val="49936B11"/>
    <w:rsid w:val="4993AA33"/>
    <w:rsid w:val="499673EA"/>
    <w:rsid w:val="4996B450"/>
    <w:rsid w:val="4997535C"/>
    <w:rsid w:val="49989BEB"/>
    <w:rsid w:val="499AA6DC"/>
    <w:rsid w:val="499D8B21"/>
    <w:rsid w:val="49A0110E"/>
    <w:rsid w:val="49A0E59C"/>
    <w:rsid w:val="49A7172A"/>
    <w:rsid w:val="49A7CDFC"/>
    <w:rsid w:val="49A82697"/>
    <w:rsid w:val="49A8848E"/>
    <w:rsid w:val="49A91352"/>
    <w:rsid w:val="49B08EB3"/>
    <w:rsid w:val="49B50782"/>
    <w:rsid w:val="49B7357B"/>
    <w:rsid w:val="49B85622"/>
    <w:rsid w:val="49B987BD"/>
    <w:rsid w:val="49BC4311"/>
    <w:rsid w:val="49BEC5E5"/>
    <w:rsid w:val="49BEF8B2"/>
    <w:rsid w:val="49BF03CC"/>
    <w:rsid w:val="49BF20CF"/>
    <w:rsid w:val="49C02D01"/>
    <w:rsid w:val="49C5DC37"/>
    <w:rsid w:val="49C68E14"/>
    <w:rsid w:val="49C8C182"/>
    <w:rsid w:val="49C90233"/>
    <w:rsid w:val="49CA83E5"/>
    <w:rsid w:val="49CD8C2C"/>
    <w:rsid w:val="49CE868B"/>
    <w:rsid w:val="49CEFCD2"/>
    <w:rsid w:val="49D42575"/>
    <w:rsid w:val="49D515BF"/>
    <w:rsid w:val="49D5D0B5"/>
    <w:rsid w:val="49D675BF"/>
    <w:rsid w:val="49D763C1"/>
    <w:rsid w:val="49DBDEC1"/>
    <w:rsid w:val="49DCC5DC"/>
    <w:rsid w:val="49DDAB73"/>
    <w:rsid w:val="49E0B84B"/>
    <w:rsid w:val="49E172F8"/>
    <w:rsid w:val="49E1C819"/>
    <w:rsid w:val="49E8194D"/>
    <w:rsid w:val="49EDC16C"/>
    <w:rsid w:val="49EE360F"/>
    <w:rsid w:val="49F05DDB"/>
    <w:rsid w:val="49F0A0F2"/>
    <w:rsid w:val="49F5C20C"/>
    <w:rsid w:val="49F70242"/>
    <w:rsid w:val="49F8892C"/>
    <w:rsid w:val="49FD1EE2"/>
    <w:rsid w:val="49FDF5BC"/>
    <w:rsid w:val="4A006A39"/>
    <w:rsid w:val="4A032606"/>
    <w:rsid w:val="4A035DD9"/>
    <w:rsid w:val="4A039BE2"/>
    <w:rsid w:val="4A05D597"/>
    <w:rsid w:val="4A0D1D14"/>
    <w:rsid w:val="4A0D2B54"/>
    <w:rsid w:val="4A0D5A10"/>
    <w:rsid w:val="4A0D7422"/>
    <w:rsid w:val="4A0E5644"/>
    <w:rsid w:val="4A0F4F60"/>
    <w:rsid w:val="4A110451"/>
    <w:rsid w:val="4A1262A9"/>
    <w:rsid w:val="4A1329E9"/>
    <w:rsid w:val="4A16245C"/>
    <w:rsid w:val="4A1656DD"/>
    <w:rsid w:val="4A165917"/>
    <w:rsid w:val="4A17814E"/>
    <w:rsid w:val="4A183507"/>
    <w:rsid w:val="4A1B3921"/>
    <w:rsid w:val="4A1C3995"/>
    <w:rsid w:val="4A1E705D"/>
    <w:rsid w:val="4A1FBB6C"/>
    <w:rsid w:val="4A202A89"/>
    <w:rsid w:val="4A22ED1D"/>
    <w:rsid w:val="4A23F88C"/>
    <w:rsid w:val="4A2A42D0"/>
    <w:rsid w:val="4A2DA1B8"/>
    <w:rsid w:val="4A2DC2BB"/>
    <w:rsid w:val="4A2E6346"/>
    <w:rsid w:val="4A30FDB6"/>
    <w:rsid w:val="4A31FC12"/>
    <w:rsid w:val="4A332C72"/>
    <w:rsid w:val="4A3460A5"/>
    <w:rsid w:val="4A382FAE"/>
    <w:rsid w:val="4A389F34"/>
    <w:rsid w:val="4A3A4C4C"/>
    <w:rsid w:val="4A3F74E2"/>
    <w:rsid w:val="4A3FB2C2"/>
    <w:rsid w:val="4A429D14"/>
    <w:rsid w:val="4A449C64"/>
    <w:rsid w:val="4A44F7BD"/>
    <w:rsid w:val="4A46A312"/>
    <w:rsid w:val="4A48FC7C"/>
    <w:rsid w:val="4A492C76"/>
    <w:rsid w:val="4A4C78A3"/>
    <w:rsid w:val="4A4E3EE0"/>
    <w:rsid w:val="4A5000BA"/>
    <w:rsid w:val="4A534205"/>
    <w:rsid w:val="4A579E21"/>
    <w:rsid w:val="4A5E2077"/>
    <w:rsid w:val="4A604CE5"/>
    <w:rsid w:val="4A635E29"/>
    <w:rsid w:val="4A6813E6"/>
    <w:rsid w:val="4A6F4F29"/>
    <w:rsid w:val="4A70DE80"/>
    <w:rsid w:val="4A7374D5"/>
    <w:rsid w:val="4A7686DE"/>
    <w:rsid w:val="4A76AF0D"/>
    <w:rsid w:val="4A780ABC"/>
    <w:rsid w:val="4A782B6C"/>
    <w:rsid w:val="4A7868EA"/>
    <w:rsid w:val="4A78DA34"/>
    <w:rsid w:val="4A7918A7"/>
    <w:rsid w:val="4A79F42E"/>
    <w:rsid w:val="4A7EBBCD"/>
    <w:rsid w:val="4A7EBC1C"/>
    <w:rsid w:val="4A7F3D99"/>
    <w:rsid w:val="4A838BD9"/>
    <w:rsid w:val="4A8497C0"/>
    <w:rsid w:val="4A84F235"/>
    <w:rsid w:val="4A87022E"/>
    <w:rsid w:val="4A8A0181"/>
    <w:rsid w:val="4A8D2658"/>
    <w:rsid w:val="4A8E91A2"/>
    <w:rsid w:val="4A92878E"/>
    <w:rsid w:val="4A94C419"/>
    <w:rsid w:val="4A954DF2"/>
    <w:rsid w:val="4A9859E2"/>
    <w:rsid w:val="4A9871CB"/>
    <w:rsid w:val="4A9AD757"/>
    <w:rsid w:val="4A9DF197"/>
    <w:rsid w:val="4A9E1795"/>
    <w:rsid w:val="4A9F8692"/>
    <w:rsid w:val="4AA07723"/>
    <w:rsid w:val="4AA795BA"/>
    <w:rsid w:val="4AA7B772"/>
    <w:rsid w:val="4AA7E5B4"/>
    <w:rsid w:val="4AAAD91B"/>
    <w:rsid w:val="4AAAE9B3"/>
    <w:rsid w:val="4AAD3873"/>
    <w:rsid w:val="4AAE6A16"/>
    <w:rsid w:val="4AAF160D"/>
    <w:rsid w:val="4AB07C8A"/>
    <w:rsid w:val="4AB0A2A3"/>
    <w:rsid w:val="4AB0DF49"/>
    <w:rsid w:val="4AB1241B"/>
    <w:rsid w:val="4AB1460E"/>
    <w:rsid w:val="4AB1CEA5"/>
    <w:rsid w:val="4AB4BF6C"/>
    <w:rsid w:val="4AB51011"/>
    <w:rsid w:val="4AB5B288"/>
    <w:rsid w:val="4AB62A21"/>
    <w:rsid w:val="4AB64B59"/>
    <w:rsid w:val="4AB9024B"/>
    <w:rsid w:val="4AB95D32"/>
    <w:rsid w:val="4AB9E523"/>
    <w:rsid w:val="4ABC2DC8"/>
    <w:rsid w:val="4ABD5A0B"/>
    <w:rsid w:val="4ABEEBAD"/>
    <w:rsid w:val="4ABF1DDC"/>
    <w:rsid w:val="4AC0C91A"/>
    <w:rsid w:val="4AC1CEA1"/>
    <w:rsid w:val="4AC22C35"/>
    <w:rsid w:val="4AC35ABE"/>
    <w:rsid w:val="4AC479D4"/>
    <w:rsid w:val="4AC58904"/>
    <w:rsid w:val="4AC8CE4E"/>
    <w:rsid w:val="4AC96D46"/>
    <w:rsid w:val="4AC9831B"/>
    <w:rsid w:val="4ACD81DA"/>
    <w:rsid w:val="4ACD9A11"/>
    <w:rsid w:val="4AD1A524"/>
    <w:rsid w:val="4AD1AF37"/>
    <w:rsid w:val="4AD3656C"/>
    <w:rsid w:val="4AD41835"/>
    <w:rsid w:val="4AD43358"/>
    <w:rsid w:val="4AD460AE"/>
    <w:rsid w:val="4AD57433"/>
    <w:rsid w:val="4AD754FC"/>
    <w:rsid w:val="4AD7F8E6"/>
    <w:rsid w:val="4ADFA336"/>
    <w:rsid w:val="4AE171F4"/>
    <w:rsid w:val="4AE481CB"/>
    <w:rsid w:val="4AE57609"/>
    <w:rsid w:val="4AE8E594"/>
    <w:rsid w:val="4AE9B915"/>
    <w:rsid w:val="4AEAF3F6"/>
    <w:rsid w:val="4AECACD2"/>
    <w:rsid w:val="4AEDD711"/>
    <w:rsid w:val="4AEE1F17"/>
    <w:rsid w:val="4AEE9CCC"/>
    <w:rsid w:val="4AEF056B"/>
    <w:rsid w:val="4AF16AF5"/>
    <w:rsid w:val="4AF194A8"/>
    <w:rsid w:val="4AF2F44F"/>
    <w:rsid w:val="4AF57ECE"/>
    <w:rsid w:val="4AF78415"/>
    <w:rsid w:val="4AF85FA3"/>
    <w:rsid w:val="4AF8B35B"/>
    <w:rsid w:val="4AF8D4F0"/>
    <w:rsid w:val="4AF8F153"/>
    <w:rsid w:val="4AFBBB64"/>
    <w:rsid w:val="4AFC79FF"/>
    <w:rsid w:val="4AFCF2F6"/>
    <w:rsid w:val="4B016FD9"/>
    <w:rsid w:val="4B034761"/>
    <w:rsid w:val="4B04E2DC"/>
    <w:rsid w:val="4B06FE9B"/>
    <w:rsid w:val="4B0AEB5C"/>
    <w:rsid w:val="4B0C18DE"/>
    <w:rsid w:val="4B0C88CA"/>
    <w:rsid w:val="4B0CEA8A"/>
    <w:rsid w:val="4B0E6A21"/>
    <w:rsid w:val="4B0ED188"/>
    <w:rsid w:val="4B0FB933"/>
    <w:rsid w:val="4B11F61B"/>
    <w:rsid w:val="4B13BA61"/>
    <w:rsid w:val="4B1E83BC"/>
    <w:rsid w:val="4B1F3874"/>
    <w:rsid w:val="4B2390FB"/>
    <w:rsid w:val="4B243109"/>
    <w:rsid w:val="4B2767F0"/>
    <w:rsid w:val="4B27779D"/>
    <w:rsid w:val="4B27DEA7"/>
    <w:rsid w:val="4B291FC7"/>
    <w:rsid w:val="4B2CEA9D"/>
    <w:rsid w:val="4B2D08DB"/>
    <w:rsid w:val="4B2D4D46"/>
    <w:rsid w:val="4B2E0FDB"/>
    <w:rsid w:val="4B2F7872"/>
    <w:rsid w:val="4B353BA8"/>
    <w:rsid w:val="4B380696"/>
    <w:rsid w:val="4B397699"/>
    <w:rsid w:val="4B3A1FF5"/>
    <w:rsid w:val="4B41A19C"/>
    <w:rsid w:val="4B42669F"/>
    <w:rsid w:val="4B42E37E"/>
    <w:rsid w:val="4B451D35"/>
    <w:rsid w:val="4B467C61"/>
    <w:rsid w:val="4B46F880"/>
    <w:rsid w:val="4B4C296B"/>
    <w:rsid w:val="4B4E1573"/>
    <w:rsid w:val="4B503D7D"/>
    <w:rsid w:val="4B550D3D"/>
    <w:rsid w:val="4B5537F1"/>
    <w:rsid w:val="4B587E30"/>
    <w:rsid w:val="4B5941FE"/>
    <w:rsid w:val="4B5E2F69"/>
    <w:rsid w:val="4B601BDE"/>
    <w:rsid w:val="4B6212CF"/>
    <w:rsid w:val="4B6328DA"/>
    <w:rsid w:val="4B63EA54"/>
    <w:rsid w:val="4B68D36C"/>
    <w:rsid w:val="4B6AC5E0"/>
    <w:rsid w:val="4B6B7F7E"/>
    <w:rsid w:val="4B6B82D7"/>
    <w:rsid w:val="4B6E1DEF"/>
    <w:rsid w:val="4B6E9D48"/>
    <w:rsid w:val="4B6F2886"/>
    <w:rsid w:val="4B7511F2"/>
    <w:rsid w:val="4B782E3C"/>
    <w:rsid w:val="4B792E6A"/>
    <w:rsid w:val="4B79491A"/>
    <w:rsid w:val="4B79DD20"/>
    <w:rsid w:val="4B7DA43E"/>
    <w:rsid w:val="4B7F54B3"/>
    <w:rsid w:val="4B7F7EC6"/>
    <w:rsid w:val="4B833739"/>
    <w:rsid w:val="4B861171"/>
    <w:rsid w:val="4B86E27A"/>
    <w:rsid w:val="4B879FA7"/>
    <w:rsid w:val="4B886AC6"/>
    <w:rsid w:val="4B88EE5E"/>
    <w:rsid w:val="4B893506"/>
    <w:rsid w:val="4B8AA40F"/>
    <w:rsid w:val="4B8AF99D"/>
    <w:rsid w:val="4B8BA018"/>
    <w:rsid w:val="4B8D49F0"/>
    <w:rsid w:val="4B8EA568"/>
    <w:rsid w:val="4B8F31BA"/>
    <w:rsid w:val="4B8FAC19"/>
    <w:rsid w:val="4B90CFE8"/>
    <w:rsid w:val="4B9181EF"/>
    <w:rsid w:val="4B9252A0"/>
    <w:rsid w:val="4B9308CF"/>
    <w:rsid w:val="4B975FAA"/>
    <w:rsid w:val="4B99067A"/>
    <w:rsid w:val="4B9BF5A8"/>
    <w:rsid w:val="4B9D1244"/>
    <w:rsid w:val="4B9E4893"/>
    <w:rsid w:val="4BA0A8C5"/>
    <w:rsid w:val="4BA1942B"/>
    <w:rsid w:val="4BA2291D"/>
    <w:rsid w:val="4BA23FD2"/>
    <w:rsid w:val="4BA29043"/>
    <w:rsid w:val="4BA30059"/>
    <w:rsid w:val="4BA3D383"/>
    <w:rsid w:val="4BAAE05E"/>
    <w:rsid w:val="4BAB80C7"/>
    <w:rsid w:val="4BAC3567"/>
    <w:rsid w:val="4BB326DA"/>
    <w:rsid w:val="4BB4B72C"/>
    <w:rsid w:val="4BB67FA4"/>
    <w:rsid w:val="4BB873E4"/>
    <w:rsid w:val="4BBD7B61"/>
    <w:rsid w:val="4BBF215B"/>
    <w:rsid w:val="4BC221E7"/>
    <w:rsid w:val="4BC28355"/>
    <w:rsid w:val="4BC3658C"/>
    <w:rsid w:val="4BC503E7"/>
    <w:rsid w:val="4BC7EE84"/>
    <w:rsid w:val="4BC81700"/>
    <w:rsid w:val="4BCBD7F7"/>
    <w:rsid w:val="4BCD78D6"/>
    <w:rsid w:val="4BD022D7"/>
    <w:rsid w:val="4BD10BFE"/>
    <w:rsid w:val="4BD2AC6A"/>
    <w:rsid w:val="4BD34EE6"/>
    <w:rsid w:val="4BD46017"/>
    <w:rsid w:val="4BD50D63"/>
    <w:rsid w:val="4BD56E92"/>
    <w:rsid w:val="4BD5C7BC"/>
    <w:rsid w:val="4BD9BF0E"/>
    <w:rsid w:val="4BDD283E"/>
    <w:rsid w:val="4BDEE65F"/>
    <w:rsid w:val="4BDEF4C6"/>
    <w:rsid w:val="4BE1A59E"/>
    <w:rsid w:val="4BE6BBFC"/>
    <w:rsid w:val="4BE94D76"/>
    <w:rsid w:val="4BE95557"/>
    <w:rsid w:val="4BEE61F1"/>
    <w:rsid w:val="4BEECD03"/>
    <w:rsid w:val="4BEF7719"/>
    <w:rsid w:val="4BF07E38"/>
    <w:rsid w:val="4BF10DA6"/>
    <w:rsid w:val="4BF1B737"/>
    <w:rsid w:val="4BF2E0F4"/>
    <w:rsid w:val="4BF5DD7C"/>
    <w:rsid w:val="4BF6DE0A"/>
    <w:rsid w:val="4BFB9FAC"/>
    <w:rsid w:val="4BFC47CA"/>
    <w:rsid w:val="4BFD2A6C"/>
    <w:rsid w:val="4BFD2F0E"/>
    <w:rsid w:val="4C01FEAF"/>
    <w:rsid w:val="4C04A098"/>
    <w:rsid w:val="4C08D8D4"/>
    <w:rsid w:val="4C0B38E9"/>
    <w:rsid w:val="4C0B79F9"/>
    <w:rsid w:val="4C10D801"/>
    <w:rsid w:val="4C12D413"/>
    <w:rsid w:val="4C1358E5"/>
    <w:rsid w:val="4C14E3BD"/>
    <w:rsid w:val="4C17BC64"/>
    <w:rsid w:val="4C1B0F34"/>
    <w:rsid w:val="4C1D266E"/>
    <w:rsid w:val="4C1D3654"/>
    <w:rsid w:val="4C1D40EA"/>
    <w:rsid w:val="4C1F807E"/>
    <w:rsid w:val="4C1FD8AF"/>
    <w:rsid w:val="4C1FEE81"/>
    <w:rsid w:val="4C25827F"/>
    <w:rsid w:val="4C25E289"/>
    <w:rsid w:val="4C28D520"/>
    <w:rsid w:val="4C2B8A1A"/>
    <w:rsid w:val="4C2BCAAD"/>
    <w:rsid w:val="4C2BD378"/>
    <w:rsid w:val="4C2DC220"/>
    <w:rsid w:val="4C2E8E28"/>
    <w:rsid w:val="4C300B25"/>
    <w:rsid w:val="4C3028C0"/>
    <w:rsid w:val="4C365AB2"/>
    <w:rsid w:val="4C38B13C"/>
    <w:rsid w:val="4C39871B"/>
    <w:rsid w:val="4C3BCCE8"/>
    <w:rsid w:val="4C3BFC9E"/>
    <w:rsid w:val="4C3C5FA3"/>
    <w:rsid w:val="4C436249"/>
    <w:rsid w:val="4C44F30D"/>
    <w:rsid w:val="4C48C527"/>
    <w:rsid w:val="4C4C6917"/>
    <w:rsid w:val="4C5039E9"/>
    <w:rsid w:val="4C527513"/>
    <w:rsid w:val="4C53D6BC"/>
    <w:rsid w:val="4C56DACA"/>
    <w:rsid w:val="4C583325"/>
    <w:rsid w:val="4C5A0B9D"/>
    <w:rsid w:val="4C5FC9D1"/>
    <w:rsid w:val="4C604C5D"/>
    <w:rsid w:val="4C614089"/>
    <w:rsid w:val="4C628AE9"/>
    <w:rsid w:val="4C6646E1"/>
    <w:rsid w:val="4C676585"/>
    <w:rsid w:val="4C691BF6"/>
    <w:rsid w:val="4C695257"/>
    <w:rsid w:val="4C695A6D"/>
    <w:rsid w:val="4C6A5277"/>
    <w:rsid w:val="4C6B8DF0"/>
    <w:rsid w:val="4C6E88F1"/>
    <w:rsid w:val="4C72E016"/>
    <w:rsid w:val="4C755658"/>
    <w:rsid w:val="4C7948C4"/>
    <w:rsid w:val="4C7A43CF"/>
    <w:rsid w:val="4C7A5BDA"/>
    <w:rsid w:val="4C83DA5E"/>
    <w:rsid w:val="4C83FB13"/>
    <w:rsid w:val="4C8E9D98"/>
    <w:rsid w:val="4C8F98B5"/>
    <w:rsid w:val="4C920771"/>
    <w:rsid w:val="4C92DEF4"/>
    <w:rsid w:val="4C9485F1"/>
    <w:rsid w:val="4C9621A5"/>
    <w:rsid w:val="4C99ED54"/>
    <w:rsid w:val="4C9C073F"/>
    <w:rsid w:val="4C9CB1B8"/>
    <w:rsid w:val="4C9D3B03"/>
    <w:rsid w:val="4C9D5DE0"/>
    <w:rsid w:val="4C9F829F"/>
    <w:rsid w:val="4CA0EAEA"/>
    <w:rsid w:val="4CA13E18"/>
    <w:rsid w:val="4CA16C60"/>
    <w:rsid w:val="4CA1D21B"/>
    <w:rsid w:val="4CA44244"/>
    <w:rsid w:val="4CA7B370"/>
    <w:rsid w:val="4CAC9A6E"/>
    <w:rsid w:val="4CAE9B23"/>
    <w:rsid w:val="4CAF30E0"/>
    <w:rsid w:val="4CB05EC1"/>
    <w:rsid w:val="4CB08FF6"/>
    <w:rsid w:val="4CB21CE7"/>
    <w:rsid w:val="4CB6E37D"/>
    <w:rsid w:val="4CB78DBF"/>
    <w:rsid w:val="4CB8360F"/>
    <w:rsid w:val="4CB889D8"/>
    <w:rsid w:val="4CBBC045"/>
    <w:rsid w:val="4CBBFA37"/>
    <w:rsid w:val="4CBDFBD2"/>
    <w:rsid w:val="4CBED53A"/>
    <w:rsid w:val="4CBF4EFD"/>
    <w:rsid w:val="4CBF8628"/>
    <w:rsid w:val="4CC1988D"/>
    <w:rsid w:val="4CC4627F"/>
    <w:rsid w:val="4CC50B1C"/>
    <w:rsid w:val="4CC7A2DB"/>
    <w:rsid w:val="4CC8080C"/>
    <w:rsid w:val="4CCA1AB9"/>
    <w:rsid w:val="4CCBB509"/>
    <w:rsid w:val="4CCBCBC7"/>
    <w:rsid w:val="4CCC2233"/>
    <w:rsid w:val="4CCE8A52"/>
    <w:rsid w:val="4CD09F2B"/>
    <w:rsid w:val="4CD16158"/>
    <w:rsid w:val="4CD8BC43"/>
    <w:rsid w:val="4CD8E468"/>
    <w:rsid w:val="4CD9A476"/>
    <w:rsid w:val="4CDB16FE"/>
    <w:rsid w:val="4CDB87B9"/>
    <w:rsid w:val="4CDC5D0E"/>
    <w:rsid w:val="4CDD4081"/>
    <w:rsid w:val="4CDFE843"/>
    <w:rsid w:val="4CE10F11"/>
    <w:rsid w:val="4CE507BF"/>
    <w:rsid w:val="4CE676D9"/>
    <w:rsid w:val="4CE85BC6"/>
    <w:rsid w:val="4CEAC4EE"/>
    <w:rsid w:val="4CEC5CED"/>
    <w:rsid w:val="4CEDA1BA"/>
    <w:rsid w:val="4CEF41D7"/>
    <w:rsid w:val="4CEF5C20"/>
    <w:rsid w:val="4CF0D2BD"/>
    <w:rsid w:val="4CF23E77"/>
    <w:rsid w:val="4CF2B269"/>
    <w:rsid w:val="4CF34491"/>
    <w:rsid w:val="4D0851C9"/>
    <w:rsid w:val="4D08EAD4"/>
    <w:rsid w:val="4D0A058C"/>
    <w:rsid w:val="4D0C0498"/>
    <w:rsid w:val="4D0C9EAB"/>
    <w:rsid w:val="4D0D868E"/>
    <w:rsid w:val="4D0F47CB"/>
    <w:rsid w:val="4D110AF1"/>
    <w:rsid w:val="4D1190C1"/>
    <w:rsid w:val="4D125DBD"/>
    <w:rsid w:val="4D12BAD8"/>
    <w:rsid w:val="4D146FED"/>
    <w:rsid w:val="4D154834"/>
    <w:rsid w:val="4D18A180"/>
    <w:rsid w:val="4D1A0A86"/>
    <w:rsid w:val="4D1B27E9"/>
    <w:rsid w:val="4D1C0D0C"/>
    <w:rsid w:val="4D1C4E23"/>
    <w:rsid w:val="4D1C57E4"/>
    <w:rsid w:val="4D1E84AD"/>
    <w:rsid w:val="4D1F50B8"/>
    <w:rsid w:val="4D206FED"/>
    <w:rsid w:val="4D20D6A4"/>
    <w:rsid w:val="4D225785"/>
    <w:rsid w:val="4D22606F"/>
    <w:rsid w:val="4D22E87A"/>
    <w:rsid w:val="4D243AA0"/>
    <w:rsid w:val="4D27FE9D"/>
    <w:rsid w:val="4D2AA6FB"/>
    <w:rsid w:val="4D2B08BB"/>
    <w:rsid w:val="4D2D757F"/>
    <w:rsid w:val="4D2E5DF0"/>
    <w:rsid w:val="4D331853"/>
    <w:rsid w:val="4D3640C4"/>
    <w:rsid w:val="4D39278A"/>
    <w:rsid w:val="4D392ABF"/>
    <w:rsid w:val="4D3F3D44"/>
    <w:rsid w:val="4D424092"/>
    <w:rsid w:val="4D4567B2"/>
    <w:rsid w:val="4D46E727"/>
    <w:rsid w:val="4D48FFDA"/>
    <w:rsid w:val="4D49DF09"/>
    <w:rsid w:val="4D4DD23C"/>
    <w:rsid w:val="4D5227D9"/>
    <w:rsid w:val="4D539A4D"/>
    <w:rsid w:val="4D545919"/>
    <w:rsid w:val="4D54A0C7"/>
    <w:rsid w:val="4D54F595"/>
    <w:rsid w:val="4D5611F5"/>
    <w:rsid w:val="4D566E1A"/>
    <w:rsid w:val="4D568A30"/>
    <w:rsid w:val="4D56AF28"/>
    <w:rsid w:val="4D5B0DC1"/>
    <w:rsid w:val="4D5B1978"/>
    <w:rsid w:val="4D5F96F6"/>
    <w:rsid w:val="4D5FDB04"/>
    <w:rsid w:val="4D62D401"/>
    <w:rsid w:val="4D670300"/>
    <w:rsid w:val="4D670DA1"/>
    <w:rsid w:val="4D6857A0"/>
    <w:rsid w:val="4D68BAF8"/>
    <w:rsid w:val="4D6C2B0D"/>
    <w:rsid w:val="4D73E1F7"/>
    <w:rsid w:val="4D73ECB4"/>
    <w:rsid w:val="4D75058E"/>
    <w:rsid w:val="4D7B3B34"/>
    <w:rsid w:val="4D7BD53D"/>
    <w:rsid w:val="4D7C1C1E"/>
    <w:rsid w:val="4D7C2FC5"/>
    <w:rsid w:val="4D7C586F"/>
    <w:rsid w:val="4D807030"/>
    <w:rsid w:val="4D808E54"/>
    <w:rsid w:val="4D80AF06"/>
    <w:rsid w:val="4D82039F"/>
    <w:rsid w:val="4D847D4E"/>
    <w:rsid w:val="4D84F35C"/>
    <w:rsid w:val="4D85B3CC"/>
    <w:rsid w:val="4D87FD5F"/>
    <w:rsid w:val="4D88E1EF"/>
    <w:rsid w:val="4D89E37F"/>
    <w:rsid w:val="4D8A68F5"/>
    <w:rsid w:val="4D8D8FA0"/>
    <w:rsid w:val="4D8EA779"/>
    <w:rsid w:val="4D8FAF1E"/>
    <w:rsid w:val="4D900452"/>
    <w:rsid w:val="4D9077BB"/>
    <w:rsid w:val="4D90F84E"/>
    <w:rsid w:val="4D91A883"/>
    <w:rsid w:val="4D91E68A"/>
    <w:rsid w:val="4D94A38B"/>
    <w:rsid w:val="4D973C47"/>
    <w:rsid w:val="4D98038B"/>
    <w:rsid w:val="4D98E867"/>
    <w:rsid w:val="4D9A34E3"/>
    <w:rsid w:val="4D9B7E1A"/>
    <w:rsid w:val="4D9C62E2"/>
    <w:rsid w:val="4D9C8BC1"/>
    <w:rsid w:val="4D9EBAF4"/>
    <w:rsid w:val="4D9F660E"/>
    <w:rsid w:val="4DA009B3"/>
    <w:rsid w:val="4DA09AB3"/>
    <w:rsid w:val="4DA17D1C"/>
    <w:rsid w:val="4DA301E8"/>
    <w:rsid w:val="4DA3462C"/>
    <w:rsid w:val="4DA51596"/>
    <w:rsid w:val="4DA56100"/>
    <w:rsid w:val="4DA63F59"/>
    <w:rsid w:val="4DA7C0BF"/>
    <w:rsid w:val="4DAC65DB"/>
    <w:rsid w:val="4DADC37F"/>
    <w:rsid w:val="4DB0BD4B"/>
    <w:rsid w:val="4DB3B988"/>
    <w:rsid w:val="4DB40EE1"/>
    <w:rsid w:val="4DB494C2"/>
    <w:rsid w:val="4DB63A06"/>
    <w:rsid w:val="4DB63D26"/>
    <w:rsid w:val="4DB97548"/>
    <w:rsid w:val="4DBBBEE2"/>
    <w:rsid w:val="4DBC1818"/>
    <w:rsid w:val="4DBF43A8"/>
    <w:rsid w:val="4DC05F48"/>
    <w:rsid w:val="4DC0AFA2"/>
    <w:rsid w:val="4DC750F0"/>
    <w:rsid w:val="4DC7E840"/>
    <w:rsid w:val="4DC81A86"/>
    <w:rsid w:val="4DC90C02"/>
    <w:rsid w:val="4DCBA2D8"/>
    <w:rsid w:val="4DD10780"/>
    <w:rsid w:val="4DD1BD05"/>
    <w:rsid w:val="4DD23CF9"/>
    <w:rsid w:val="4DD62F0C"/>
    <w:rsid w:val="4DD76545"/>
    <w:rsid w:val="4DD7D5AA"/>
    <w:rsid w:val="4DDA3723"/>
    <w:rsid w:val="4DDA7AA4"/>
    <w:rsid w:val="4DDBA404"/>
    <w:rsid w:val="4DDDE9C1"/>
    <w:rsid w:val="4DDE1A0E"/>
    <w:rsid w:val="4DDED1F0"/>
    <w:rsid w:val="4DDEF404"/>
    <w:rsid w:val="4DE45334"/>
    <w:rsid w:val="4DEC8E0B"/>
    <w:rsid w:val="4DEC9978"/>
    <w:rsid w:val="4DEC9B1A"/>
    <w:rsid w:val="4DF57013"/>
    <w:rsid w:val="4DF570C7"/>
    <w:rsid w:val="4DF5737D"/>
    <w:rsid w:val="4DF579C9"/>
    <w:rsid w:val="4DF5AE75"/>
    <w:rsid w:val="4DF83819"/>
    <w:rsid w:val="4DF943A2"/>
    <w:rsid w:val="4DF9BCAB"/>
    <w:rsid w:val="4DF9E00F"/>
    <w:rsid w:val="4DFA0026"/>
    <w:rsid w:val="4DFA749B"/>
    <w:rsid w:val="4DFB135A"/>
    <w:rsid w:val="4DFBD050"/>
    <w:rsid w:val="4DFC7FF3"/>
    <w:rsid w:val="4DFCD3D3"/>
    <w:rsid w:val="4DFE96D6"/>
    <w:rsid w:val="4E00C771"/>
    <w:rsid w:val="4E03DA14"/>
    <w:rsid w:val="4E099588"/>
    <w:rsid w:val="4E0A9A7E"/>
    <w:rsid w:val="4E0B7B91"/>
    <w:rsid w:val="4E0BD388"/>
    <w:rsid w:val="4E0CC00D"/>
    <w:rsid w:val="4E0D3E5E"/>
    <w:rsid w:val="4E1005C3"/>
    <w:rsid w:val="4E101268"/>
    <w:rsid w:val="4E103977"/>
    <w:rsid w:val="4E128781"/>
    <w:rsid w:val="4E1A8291"/>
    <w:rsid w:val="4E1B983A"/>
    <w:rsid w:val="4E1CDD94"/>
    <w:rsid w:val="4E20E65E"/>
    <w:rsid w:val="4E24CDC4"/>
    <w:rsid w:val="4E2E12FE"/>
    <w:rsid w:val="4E2FD546"/>
    <w:rsid w:val="4E30211E"/>
    <w:rsid w:val="4E30AD60"/>
    <w:rsid w:val="4E323D45"/>
    <w:rsid w:val="4E33468D"/>
    <w:rsid w:val="4E33ACF5"/>
    <w:rsid w:val="4E342EFE"/>
    <w:rsid w:val="4E36EA11"/>
    <w:rsid w:val="4E3A8DC3"/>
    <w:rsid w:val="4E3A90C8"/>
    <w:rsid w:val="4E3BA6AA"/>
    <w:rsid w:val="4E3C58ED"/>
    <w:rsid w:val="4E3F6FBA"/>
    <w:rsid w:val="4E3F87C2"/>
    <w:rsid w:val="4E4118C5"/>
    <w:rsid w:val="4E41713B"/>
    <w:rsid w:val="4E4330F2"/>
    <w:rsid w:val="4E465FC9"/>
    <w:rsid w:val="4E469AC4"/>
    <w:rsid w:val="4E48BCBB"/>
    <w:rsid w:val="4E4A5728"/>
    <w:rsid w:val="4E4B89F6"/>
    <w:rsid w:val="4E4C29EA"/>
    <w:rsid w:val="4E4FEBF8"/>
    <w:rsid w:val="4E5113EE"/>
    <w:rsid w:val="4E52128F"/>
    <w:rsid w:val="4E56311A"/>
    <w:rsid w:val="4E57CAE7"/>
    <w:rsid w:val="4E581871"/>
    <w:rsid w:val="4E586D3C"/>
    <w:rsid w:val="4E58EBA6"/>
    <w:rsid w:val="4E5B1F5E"/>
    <w:rsid w:val="4E5D68EE"/>
    <w:rsid w:val="4E5DABE9"/>
    <w:rsid w:val="4E5DDCB3"/>
    <w:rsid w:val="4E5F185F"/>
    <w:rsid w:val="4E670796"/>
    <w:rsid w:val="4E686F3B"/>
    <w:rsid w:val="4E70AD27"/>
    <w:rsid w:val="4E7255E7"/>
    <w:rsid w:val="4E745552"/>
    <w:rsid w:val="4E746ADF"/>
    <w:rsid w:val="4E74DD61"/>
    <w:rsid w:val="4E7B0733"/>
    <w:rsid w:val="4E7B5168"/>
    <w:rsid w:val="4E7D0609"/>
    <w:rsid w:val="4E7DA92F"/>
    <w:rsid w:val="4E7E153C"/>
    <w:rsid w:val="4E82B13A"/>
    <w:rsid w:val="4E8435D2"/>
    <w:rsid w:val="4E84F707"/>
    <w:rsid w:val="4E859949"/>
    <w:rsid w:val="4E87B0B3"/>
    <w:rsid w:val="4E88AF03"/>
    <w:rsid w:val="4E8C1CA2"/>
    <w:rsid w:val="4E8CADC4"/>
    <w:rsid w:val="4E8E1340"/>
    <w:rsid w:val="4E8E1EE4"/>
    <w:rsid w:val="4E8F74B5"/>
    <w:rsid w:val="4E8FBB58"/>
    <w:rsid w:val="4E90E184"/>
    <w:rsid w:val="4E95EF69"/>
    <w:rsid w:val="4E96344E"/>
    <w:rsid w:val="4E99B68B"/>
    <w:rsid w:val="4E9B5EA9"/>
    <w:rsid w:val="4E9D3B80"/>
    <w:rsid w:val="4E9ED45F"/>
    <w:rsid w:val="4E9F8196"/>
    <w:rsid w:val="4EA42E5B"/>
    <w:rsid w:val="4EA63250"/>
    <w:rsid w:val="4EAA2E67"/>
    <w:rsid w:val="4EAC0CBC"/>
    <w:rsid w:val="4EACDB52"/>
    <w:rsid w:val="4EACE443"/>
    <w:rsid w:val="4EAD440A"/>
    <w:rsid w:val="4EAD5290"/>
    <w:rsid w:val="4EB131E7"/>
    <w:rsid w:val="4EB4686C"/>
    <w:rsid w:val="4EB6056B"/>
    <w:rsid w:val="4EB73F83"/>
    <w:rsid w:val="4EB77E85"/>
    <w:rsid w:val="4EBDC73D"/>
    <w:rsid w:val="4EBDCF20"/>
    <w:rsid w:val="4EBE127F"/>
    <w:rsid w:val="4EC26D18"/>
    <w:rsid w:val="4EC6186F"/>
    <w:rsid w:val="4EC6FD68"/>
    <w:rsid w:val="4ECBB2D0"/>
    <w:rsid w:val="4ECEBBD7"/>
    <w:rsid w:val="4ED1914B"/>
    <w:rsid w:val="4ED472A8"/>
    <w:rsid w:val="4ED655C0"/>
    <w:rsid w:val="4ED70989"/>
    <w:rsid w:val="4ED9ED77"/>
    <w:rsid w:val="4EDDDD70"/>
    <w:rsid w:val="4EDE0EB9"/>
    <w:rsid w:val="4EE008D4"/>
    <w:rsid w:val="4EE0F33B"/>
    <w:rsid w:val="4EE1058B"/>
    <w:rsid w:val="4EEA0653"/>
    <w:rsid w:val="4EEA4F31"/>
    <w:rsid w:val="4EEB6956"/>
    <w:rsid w:val="4EEE4A7B"/>
    <w:rsid w:val="4EEE7F05"/>
    <w:rsid w:val="4EEF45B8"/>
    <w:rsid w:val="4EEF6AAE"/>
    <w:rsid w:val="4EF026EA"/>
    <w:rsid w:val="4EF06E9A"/>
    <w:rsid w:val="4EF1610B"/>
    <w:rsid w:val="4EF3804F"/>
    <w:rsid w:val="4EF723E0"/>
    <w:rsid w:val="4EFDE276"/>
    <w:rsid w:val="4EFDEB51"/>
    <w:rsid w:val="4F00B5C8"/>
    <w:rsid w:val="4F0257E5"/>
    <w:rsid w:val="4F032D62"/>
    <w:rsid w:val="4F041E15"/>
    <w:rsid w:val="4F0A0473"/>
    <w:rsid w:val="4F0C62DA"/>
    <w:rsid w:val="4F0C6B5A"/>
    <w:rsid w:val="4F0D7363"/>
    <w:rsid w:val="4F0EA4EF"/>
    <w:rsid w:val="4F1262B3"/>
    <w:rsid w:val="4F1333D9"/>
    <w:rsid w:val="4F135E6A"/>
    <w:rsid w:val="4F13CBA7"/>
    <w:rsid w:val="4F13E146"/>
    <w:rsid w:val="4F176D6B"/>
    <w:rsid w:val="4F1846B8"/>
    <w:rsid w:val="4F1DD73E"/>
    <w:rsid w:val="4F1E0F0E"/>
    <w:rsid w:val="4F1F8A7C"/>
    <w:rsid w:val="4F21456E"/>
    <w:rsid w:val="4F2264B1"/>
    <w:rsid w:val="4F2273A8"/>
    <w:rsid w:val="4F23813E"/>
    <w:rsid w:val="4F245970"/>
    <w:rsid w:val="4F25BC5D"/>
    <w:rsid w:val="4F27B2F0"/>
    <w:rsid w:val="4F27E376"/>
    <w:rsid w:val="4F2EA6F3"/>
    <w:rsid w:val="4F313B2B"/>
    <w:rsid w:val="4F35242B"/>
    <w:rsid w:val="4F35703C"/>
    <w:rsid w:val="4F35E32F"/>
    <w:rsid w:val="4F368B79"/>
    <w:rsid w:val="4F38F9FE"/>
    <w:rsid w:val="4F394687"/>
    <w:rsid w:val="4F397AB2"/>
    <w:rsid w:val="4F39B572"/>
    <w:rsid w:val="4F3B5285"/>
    <w:rsid w:val="4F3D375D"/>
    <w:rsid w:val="4F3E4585"/>
    <w:rsid w:val="4F3F7DD9"/>
    <w:rsid w:val="4F434B60"/>
    <w:rsid w:val="4F441E9B"/>
    <w:rsid w:val="4F444E96"/>
    <w:rsid w:val="4F465559"/>
    <w:rsid w:val="4F474D3E"/>
    <w:rsid w:val="4F49F6F0"/>
    <w:rsid w:val="4F4BCF36"/>
    <w:rsid w:val="4F4ED39E"/>
    <w:rsid w:val="4F4FB1D1"/>
    <w:rsid w:val="4F52D5BB"/>
    <w:rsid w:val="4F538C10"/>
    <w:rsid w:val="4F55F801"/>
    <w:rsid w:val="4F59B56F"/>
    <w:rsid w:val="4F5A783F"/>
    <w:rsid w:val="4F5B047A"/>
    <w:rsid w:val="4F5D9DE1"/>
    <w:rsid w:val="4F5F0424"/>
    <w:rsid w:val="4F60CEAB"/>
    <w:rsid w:val="4F62D778"/>
    <w:rsid w:val="4F63A4B4"/>
    <w:rsid w:val="4F64C11E"/>
    <w:rsid w:val="4F675E5E"/>
    <w:rsid w:val="4F67C137"/>
    <w:rsid w:val="4F688AC6"/>
    <w:rsid w:val="4F698958"/>
    <w:rsid w:val="4F69CA23"/>
    <w:rsid w:val="4F6A360B"/>
    <w:rsid w:val="4F6CA0F7"/>
    <w:rsid w:val="4F6E7A69"/>
    <w:rsid w:val="4F707208"/>
    <w:rsid w:val="4F70856D"/>
    <w:rsid w:val="4F72792F"/>
    <w:rsid w:val="4F74166D"/>
    <w:rsid w:val="4F75D248"/>
    <w:rsid w:val="4F76D34D"/>
    <w:rsid w:val="4F7C735E"/>
    <w:rsid w:val="4F7E205C"/>
    <w:rsid w:val="4F7E4A0C"/>
    <w:rsid w:val="4F7EA52A"/>
    <w:rsid w:val="4F83B5F2"/>
    <w:rsid w:val="4F84C6DC"/>
    <w:rsid w:val="4F85F5B7"/>
    <w:rsid w:val="4F86340A"/>
    <w:rsid w:val="4F87DAAB"/>
    <w:rsid w:val="4F888134"/>
    <w:rsid w:val="4F8AAA22"/>
    <w:rsid w:val="4F8BC0CF"/>
    <w:rsid w:val="4F8BD0E6"/>
    <w:rsid w:val="4F8C53C7"/>
    <w:rsid w:val="4F8E7A72"/>
    <w:rsid w:val="4F946DF4"/>
    <w:rsid w:val="4F95A806"/>
    <w:rsid w:val="4F96B349"/>
    <w:rsid w:val="4F97A969"/>
    <w:rsid w:val="4F9A06D3"/>
    <w:rsid w:val="4F9AAB60"/>
    <w:rsid w:val="4F9D2264"/>
    <w:rsid w:val="4F9D9778"/>
    <w:rsid w:val="4FA11E0E"/>
    <w:rsid w:val="4FA422D5"/>
    <w:rsid w:val="4FA4CBFB"/>
    <w:rsid w:val="4FA4F03F"/>
    <w:rsid w:val="4FA57BCF"/>
    <w:rsid w:val="4FA86509"/>
    <w:rsid w:val="4FA8F36D"/>
    <w:rsid w:val="4FA92DDB"/>
    <w:rsid w:val="4FAC69BF"/>
    <w:rsid w:val="4FB2AD1F"/>
    <w:rsid w:val="4FB9A50D"/>
    <w:rsid w:val="4FBAF7DE"/>
    <w:rsid w:val="4FBF4D87"/>
    <w:rsid w:val="4FC3D8FB"/>
    <w:rsid w:val="4FC4D947"/>
    <w:rsid w:val="4FC77140"/>
    <w:rsid w:val="4FC84632"/>
    <w:rsid w:val="4FCC4196"/>
    <w:rsid w:val="4FCC9272"/>
    <w:rsid w:val="4FCD6006"/>
    <w:rsid w:val="4FCED1DF"/>
    <w:rsid w:val="4FD030DB"/>
    <w:rsid w:val="4FD03529"/>
    <w:rsid w:val="4FD484B8"/>
    <w:rsid w:val="4FD7CD91"/>
    <w:rsid w:val="4FD8C705"/>
    <w:rsid w:val="4FD9DA99"/>
    <w:rsid w:val="4FDB7182"/>
    <w:rsid w:val="4FDCC3C6"/>
    <w:rsid w:val="4FDD07BA"/>
    <w:rsid w:val="4FDF1041"/>
    <w:rsid w:val="4FE2A26E"/>
    <w:rsid w:val="4FE6BC46"/>
    <w:rsid w:val="4FEE923D"/>
    <w:rsid w:val="4FF0DB8C"/>
    <w:rsid w:val="4FF0E6A5"/>
    <w:rsid w:val="5001F203"/>
    <w:rsid w:val="5003CF37"/>
    <w:rsid w:val="50058710"/>
    <w:rsid w:val="50085946"/>
    <w:rsid w:val="500D4218"/>
    <w:rsid w:val="500EB72B"/>
    <w:rsid w:val="50112362"/>
    <w:rsid w:val="50124FC2"/>
    <w:rsid w:val="501348AC"/>
    <w:rsid w:val="5015FA4C"/>
    <w:rsid w:val="5019A889"/>
    <w:rsid w:val="501A103F"/>
    <w:rsid w:val="501B049A"/>
    <w:rsid w:val="501E6DE4"/>
    <w:rsid w:val="501ED0A6"/>
    <w:rsid w:val="501F676C"/>
    <w:rsid w:val="501FDBE5"/>
    <w:rsid w:val="5020C768"/>
    <w:rsid w:val="5021667B"/>
    <w:rsid w:val="5022A876"/>
    <w:rsid w:val="5024032B"/>
    <w:rsid w:val="50246D48"/>
    <w:rsid w:val="50277DAB"/>
    <w:rsid w:val="5027C30B"/>
    <w:rsid w:val="502AE553"/>
    <w:rsid w:val="503123A5"/>
    <w:rsid w:val="50348C7A"/>
    <w:rsid w:val="5036F05A"/>
    <w:rsid w:val="50377C91"/>
    <w:rsid w:val="50399194"/>
    <w:rsid w:val="503ABE8E"/>
    <w:rsid w:val="503B8A73"/>
    <w:rsid w:val="503C72D5"/>
    <w:rsid w:val="503CCA05"/>
    <w:rsid w:val="503CFC83"/>
    <w:rsid w:val="503E7C8B"/>
    <w:rsid w:val="503F6841"/>
    <w:rsid w:val="50402704"/>
    <w:rsid w:val="50404B27"/>
    <w:rsid w:val="5041701F"/>
    <w:rsid w:val="5041A5AF"/>
    <w:rsid w:val="50456009"/>
    <w:rsid w:val="5047E8B0"/>
    <w:rsid w:val="5048ABB3"/>
    <w:rsid w:val="504985EE"/>
    <w:rsid w:val="504C93E4"/>
    <w:rsid w:val="504D642A"/>
    <w:rsid w:val="504FA663"/>
    <w:rsid w:val="50506341"/>
    <w:rsid w:val="50509A35"/>
    <w:rsid w:val="5052AF75"/>
    <w:rsid w:val="505524E8"/>
    <w:rsid w:val="505664F2"/>
    <w:rsid w:val="5056E997"/>
    <w:rsid w:val="50597954"/>
    <w:rsid w:val="505AE221"/>
    <w:rsid w:val="505C6D4A"/>
    <w:rsid w:val="505F0344"/>
    <w:rsid w:val="505FD8F2"/>
    <w:rsid w:val="5060C317"/>
    <w:rsid w:val="5062CDC9"/>
    <w:rsid w:val="506805C9"/>
    <w:rsid w:val="5069A1C9"/>
    <w:rsid w:val="506C1015"/>
    <w:rsid w:val="506C3082"/>
    <w:rsid w:val="50713216"/>
    <w:rsid w:val="50745909"/>
    <w:rsid w:val="50750178"/>
    <w:rsid w:val="507B2F34"/>
    <w:rsid w:val="507FE29E"/>
    <w:rsid w:val="508086D5"/>
    <w:rsid w:val="5080E543"/>
    <w:rsid w:val="50821243"/>
    <w:rsid w:val="50823805"/>
    <w:rsid w:val="5086B8F7"/>
    <w:rsid w:val="50884EBC"/>
    <w:rsid w:val="508AA902"/>
    <w:rsid w:val="508B3B0F"/>
    <w:rsid w:val="508D22CE"/>
    <w:rsid w:val="508F390A"/>
    <w:rsid w:val="50904A40"/>
    <w:rsid w:val="50932885"/>
    <w:rsid w:val="50953AF1"/>
    <w:rsid w:val="50956C39"/>
    <w:rsid w:val="50985F59"/>
    <w:rsid w:val="509A57C7"/>
    <w:rsid w:val="50A0172C"/>
    <w:rsid w:val="50A09656"/>
    <w:rsid w:val="50A13B23"/>
    <w:rsid w:val="50A172B0"/>
    <w:rsid w:val="50A4DEA1"/>
    <w:rsid w:val="50A87442"/>
    <w:rsid w:val="50A8E832"/>
    <w:rsid w:val="50B0ACDF"/>
    <w:rsid w:val="50B1AD19"/>
    <w:rsid w:val="50B396F2"/>
    <w:rsid w:val="50B51220"/>
    <w:rsid w:val="50B604D4"/>
    <w:rsid w:val="50B9FD65"/>
    <w:rsid w:val="50BA8420"/>
    <w:rsid w:val="50BB8423"/>
    <w:rsid w:val="50BD1B42"/>
    <w:rsid w:val="50BEAD8F"/>
    <w:rsid w:val="50BF08ED"/>
    <w:rsid w:val="50BF59C2"/>
    <w:rsid w:val="50C11D50"/>
    <w:rsid w:val="50C51267"/>
    <w:rsid w:val="50C7064D"/>
    <w:rsid w:val="50C9C4CF"/>
    <w:rsid w:val="50CB43F7"/>
    <w:rsid w:val="50CDCB00"/>
    <w:rsid w:val="50CF576E"/>
    <w:rsid w:val="50D01560"/>
    <w:rsid w:val="50D0B9E4"/>
    <w:rsid w:val="50D91FDE"/>
    <w:rsid w:val="50DF0E27"/>
    <w:rsid w:val="50DF1BC1"/>
    <w:rsid w:val="50E0BA62"/>
    <w:rsid w:val="50E47E97"/>
    <w:rsid w:val="50EB5A4A"/>
    <w:rsid w:val="50EB8F3B"/>
    <w:rsid w:val="50ECC8D9"/>
    <w:rsid w:val="50EE1B32"/>
    <w:rsid w:val="50EED2AD"/>
    <w:rsid w:val="50EF931F"/>
    <w:rsid w:val="50EF933F"/>
    <w:rsid w:val="50F04CF9"/>
    <w:rsid w:val="50F35FA4"/>
    <w:rsid w:val="50F9A0D9"/>
    <w:rsid w:val="50FAFC0E"/>
    <w:rsid w:val="51000BC2"/>
    <w:rsid w:val="5100AEEE"/>
    <w:rsid w:val="5104E090"/>
    <w:rsid w:val="5105156E"/>
    <w:rsid w:val="5108C95B"/>
    <w:rsid w:val="510C8686"/>
    <w:rsid w:val="510CB2CD"/>
    <w:rsid w:val="510DEA5C"/>
    <w:rsid w:val="510FD932"/>
    <w:rsid w:val="5111C552"/>
    <w:rsid w:val="511419FE"/>
    <w:rsid w:val="51144467"/>
    <w:rsid w:val="5115D7B0"/>
    <w:rsid w:val="51165FEC"/>
    <w:rsid w:val="511D4EFC"/>
    <w:rsid w:val="511E5690"/>
    <w:rsid w:val="51203104"/>
    <w:rsid w:val="51228023"/>
    <w:rsid w:val="51260589"/>
    <w:rsid w:val="5126ADDD"/>
    <w:rsid w:val="512A1E32"/>
    <w:rsid w:val="512A2C39"/>
    <w:rsid w:val="512CC744"/>
    <w:rsid w:val="512DB2B8"/>
    <w:rsid w:val="512DD957"/>
    <w:rsid w:val="512EDA56"/>
    <w:rsid w:val="512FC42F"/>
    <w:rsid w:val="51312A7E"/>
    <w:rsid w:val="5133C40B"/>
    <w:rsid w:val="513897FA"/>
    <w:rsid w:val="5138AF75"/>
    <w:rsid w:val="513C6920"/>
    <w:rsid w:val="513CECF8"/>
    <w:rsid w:val="513D818D"/>
    <w:rsid w:val="51400790"/>
    <w:rsid w:val="514346EF"/>
    <w:rsid w:val="5143F277"/>
    <w:rsid w:val="514448DD"/>
    <w:rsid w:val="51485B1E"/>
    <w:rsid w:val="51487B8B"/>
    <w:rsid w:val="5148EEAE"/>
    <w:rsid w:val="514B09B3"/>
    <w:rsid w:val="514BC026"/>
    <w:rsid w:val="51519023"/>
    <w:rsid w:val="515686CE"/>
    <w:rsid w:val="51591387"/>
    <w:rsid w:val="51595D1A"/>
    <w:rsid w:val="515AE23C"/>
    <w:rsid w:val="515C82A9"/>
    <w:rsid w:val="515CBBDD"/>
    <w:rsid w:val="515F955F"/>
    <w:rsid w:val="5160D2CD"/>
    <w:rsid w:val="51613C70"/>
    <w:rsid w:val="51654D55"/>
    <w:rsid w:val="51658073"/>
    <w:rsid w:val="5165F66A"/>
    <w:rsid w:val="5166DB3C"/>
    <w:rsid w:val="51671BBB"/>
    <w:rsid w:val="516B45E5"/>
    <w:rsid w:val="5174F73F"/>
    <w:rsid w:val="51751DF2"/>
    <w:rsid w:val="517529AD"/>
    <w:rsid w:val="51752E35"/>
    <w:rsid w:val="5179AEC3"/>
    <w:rsid w:val="517DE771"/>
    <w:rsid w:val="517EA0DC"/>
    <w:rsid w:val="518015FC"/>
    <w:rsid w:val="51808171"/>
    <w:rsid w:val="5180D2C1"/>
    <w:rsid w:val="5182BAA1"/>
    <w:rsid w:val="5185440B"/>
    <w:rsid w:val="518551C9"/>
    <w:rsid w:val="51873445"/>
    <w:rsid w:val="51880C29"/>
    <w:rsid w:val="518A3FB7"/>
    <w:rsid w:val="518A51EF"/>
    <w:rsid w:val="518D8AC4"/>
    <w:rsid w:val="518E4567"/>
    <w:rsid w:val="518FF327"/>
    <w:rsid w:val="5191374E"/>
    <w:rsid w:val="519183B6"/>
    <w:rsid w:val="5191F168"/>
    <w:rsid w:val="519238E4"/>
    <w:rsid w:val="5192C020"/>
    <w:rsid w:val="51952D32"/>
    <w:rsid w:val="5196EB8D"/>
    <w:rsid w:val="51986F42"/>
    <w:rsid w:val="519AB44F"/>
    <w:rsid w:val="519C5A4A"/>
    <w:rsid w:val="51A00602"/>
    <w:rsid w:val="51A01A9B"/>
    <w:rsid w:val="51A0EF03"/>
    <w:rsid w:val="51A2B90B"/>
    <w:rsid w:val="51A66372"/>
    <w:rsid w:val="51A87796"/>
    <w:rsid w:val="51AAE38B"/>
    <w:rsid w:val="51ABF6C8"/>
    <w:rsid w:val="51AD6810"/>
    <w:rsid w:val="51B10373"/>
    <w:rsid w:val="51B7C07E"/>
    <w:rsid w:val="51B7C516"/>
    <w:rsid w:val="51B884BB"/>
    <w:rsid w:val="51B911AF"/>
    <w:rsid w:val="51B9AF88"/>
    <w:rsid w:val="51BAAD77"/>
    <w:rsid w:val="51BC1323"/>
    <w:rsid w:val="51BE1101"/>
    <w:rsid w:val="51BE3611"/>
    <w:rsid w:val="51BF56CA"/>
    <w:rsid w:val="51C24E54"/>
    <w:rsid w:val="51C5B200"/>
    <w:rsid w:val="51C8535D"/>
    <w:rsid w:val="51C8B400"/>
    <w:rsid w:val="51C9DF8C"/>
    <w:rsid w:val="51CAA722"/>
    <w:rsid w:val="51CB718F"/>
    <w:rsid w:val="51CC457D"/>
    <w:rsid w:val="51CF3D49"/>
    <w:rsid w:val="51D136D4"/>
    <w:rsid w:val="51D26ECD"/>
    <w:rsid w:val="51D8F54F"/>
    <w:rsid w:val="51DC3451"/>
    <w:rsid w:val="51DCE998"/>
    <w:rsid w:val="51DEBC5A"/>
    <w:rsid w:val="51E1390C"/>
    <w:rsid w:val="51E1D99F"/>
    <w:rsid w:val="51E3F8BC"/>
    <w:rsid w:val="51E47C14"/>
    <w:rsid w:val="51E47F21"/>
    <w:rsid w:val="51E4EEBE"/>
    <w:rsid w:val="51E794C0"/>
    <w:rsid w:val="51E87D57"/>
    <w:rsid w:val="51E8D58C"/>
    <w:rsid w:val="51E8ED58"/>
    <w:rsid w:val="51F04CA4"/>
    <w:rsid w:val="51F0F731"/>
    <w:rsid w:val="51F62C79"/>
    <w:rsid w:val="51F74418"/>
    <w:rsid w:val="51F93647"/>
    <w:rsid w:val="51FA43B9"/>
    <w:rsid w:val="51FEC85A"/>
    <w:rsid w:val="51FEDEEF"/>
    <w:rsid w:val="52070551"/>
    <w:rsid w:val="520715E7"/>
    <w:rsid w:val="520EF20C"/>
    <w:rsid w:val="5216CFE9"/>
    <w:rsid w:val="5217007A"/>
    <w:rsid w:val="5218EAF1"/>
    <w:rsid w:val="521939D7"/>
    <w:rsid w:val="521CB267"/>
    <w:rsid w:val="521D1B6B"/>
    <w:rsid w:val="521DC411"/>
    <w:rsid w:val="522216EB"/>
    <w:rsid w:val="52225995"/>
    <w:rsid w:val="5225BE6F"/>
    <w:rsid w:val="5226091A"/>
    <w:rsid w:val="52287FB7"/>
    <w:rsid w:val="522F7288"/>
    <w:rsid w:val="52301847"/>
    <w:rsid w:val="5231E86B"/>
    <w:rsid w:val="523370FB"/>
    <w:rsid w:val="523421AB"/>
    <w:rsid w:val="52343282"/>
    <w:rsid w:val="523793F3"/>
    <w:rsid w:val="5238DCF8"/>
    <w:rsid w:val="5239A775"/>
    <w:rsid w:val="523AE9C3"/>
    <w:rsid w:val="523DA6B8"/>
    <w:rsid w:val="523FAB16"/>
    <w:rsid w:val="5244B7EA"/>
    <w:rsid w:val="52470238"/>
    <w:rsid w:val="5249F909"/>
    <w:rsid w:val="52520817"/>
    <w:rsid w:val="52522BCF"/>
    <w:rsid w:val="5256C5DB"/>
    <w:rsid w:val="5259CBFC"/>
    <w:rsid w:val="525CCD88"/>
    <w:rsid w:val="525D5E6D"/>
    <w:rsid w:val="525E2F04"/>
    <w:rsid w:val="525F2CF2"/>
    <w:rsid w:val="525F74C0"/>
    <w:rsid w:val="52638B95"/>
    <w:rsid w:val="52666BA8"/>
    <w:rsid w:val="52667D19"/>
    <w:rsid w:val="52690B71"/>
    <w:rsid w:val="526D88E0"/>
    <w:rsid w:val="52705675"/>
    <w:rsid w:val="5270DC07"/>
    <w:rsid w:val="5272AE7E"/>
    <w:rsid w:val="527405E5"/>
    <w:rsid w:val="527424CC"/>
    <w:rsid w:val="52758127"/>
    <w:rsid w:val="527AA986"/>
    <w:rsid w:val="5280000E"/>
    <w:rsid w:val="52809D2A"/>
    <w:rsid w:val="5285E6C8"/>
    <w:rsid w:val="52881782"/>
    <w:rsid w:val="528A29E5"/>
    <w:rsid w:val="528B7341"/>
    <w:rsid w:val="528C06D2"/>
    <w:rsid w:val="528C3323"/>
    <w:rsid w:val="528D168D"/>
    <w:rsid w:val="528DE8DF"/>
    <w:rsid w:val="528F5FC7"/>
    <w:rsid w:val="52943218"/>
    <w:rsid w:val="529A8B0C"/>
    <w:rsid w:val="529CA3B6"/>
    <w:rsid w:val="529CF126"/>
    <w:rsid w:val="529D0EC1"/>
    <w:rsid w:val="529E559A"/>
    <w:rsid w:val="52A2F7FB"/>
    <w:rsid w:val="52A3D6EF"/>
    <w:rsid w:val="52A45B71"/>
    <w:rsid w:val="52A4CB76"/>
    <w:rsid w:val="52A50FCF"/>
    <w:rsid w:val="52A5D29E"/>
    <w:rsid w:val="52A6DF10"/>
    <w:rsid w:val="52A86061"/>
    <w:rsid w:val="52AC7497"/>
    <w:rsid w:val="52B175EB"/>
    <w:rsid w:val="52B420B2"/>
    <w:rsid w:val="52B42E3B"/>
    <w:rsid w:val="52B779CF"/>
    <w:rsid w:val="52B840C5"/>
    <w:rsid w:val="52BAB374"/>
    <w:rsid w:val="52BB71C9"/>
    <w:rsid w:val="52BC3778"/>
    <w:rsid w:val="52C0C448"/>
    <w:rsid w:val="52C11D9C"/>
    <w:rsid w:val="52C11DB0"/>
    <w:rsid w:val="52C2E87B"/>
    <w:rsid w:val="52C2ECCE"/>
    <w:rsid w:val="52C3162A"/>
    <w:rsid w:val="52C45171"/>
    <w:rsid w:val="52C5E737"/>
    <w:rsid w:val="52C69F6E"/>
    <w:rsid w:val="52C951C4"/>
    <w:rsid w:val="52C95AE0"/>
    <w:rsid w:val="52C9CA29"/>
    <w:rsid w:val="52CED82E"/>
    <w:rsid w:val="52D0FCCA"/>
    <w:rsid w:val="52D14893"/>
    <w:rsid w:val="52D37F3D"/>
    <w:rsid w:val="52D65590"/>
    <w:rsid w:val="52D7B447"/>
    <w:rsid w:val="52D934BB"/>
    <w:rsid w:val="52D94206"/>
    <w:rsid w:val="52DBCAA5"/>
    <w:rsid w:val="52DC6ED5"/>
    <w:rsid w:val="52DCF4B8"/>
    <w:rsid w:val="52DD6AA3"/>
    <w:rsid w:val="52E0942F"/>
    <w:rsid w:val="52E11C58"/>
    <w:rsid w:val="52E3B120"/>
    <w:rsid w:val="52E45B0A"/>
    <w:rsid w:val="52E67A51"/>
    <w:rsid w:val="52EADC92"/>
    <w:rsid w:val="52EB0F1A"/>
    <w:rsid w:val="52EE7AA5"/>
    <w:rsid w:val="52EE9C5A"/>
    <w:rsid w:val="52F3C725"/>
    <w:rsid w:val="52F4DB3F"/>
    <w:rsid w:val="52F4F2C0"/>
    <w:rsid w:val="52F5FD5A"/>
    <w:rsid w:val="52FD3CE7"/>
    <w:rsid w:val="52FEE8DD"/>
    <w:rsid w:val="53011D85"/>
    <w:rsid w:val="53019B24"/>
    <w:rsid w:val="5301D407"/>
    <w:rsid w:val="5301E365"/>
    <w:rsid w:val="5303BCCD"/>
    <w:rsid w:val="5304D4EE"/>
    <w:rsid w:val="53069A0F"/>
    <w:rsid w:val="530A1CA6"/>
    <w:rsid w:val="530B5612"/>
    <w:rsid w:val="530B8551"/>
    <w:rsid w:val="530EEAC3"/>
    <w:rsid w:val="530FE535"/>
    <w:rsid w:val="5313104D"/>
    <w:rsid w:val="531736BA"/>
    <w:rsid w:val="53187A56"/>
    <w:rsid w:val="53189AE4"/>
    <w:rsid w:val="531A0D92"/>
    <w:rsid w:val="531A5786"/>
    <w:rsid w:val="531B78B9"/>
    <w:rsid w:val="531C5D25"/>
    <w:rsid w:val="531CE97D"/>
    <w:rsid w:val="531CF7D4"/>
    <w:rsid w:val="531EA6B2"/>
    <w:rsid w:val="5322E2F5"/>
    <w:rsid w:val="5323288F"/>
    <w:rsid w:val="53255D76"/>
    <w:rsid w:val="532670B0"/>
    <w:rsid w:val="53272530"/>
    <w:rsid w:val="53272E7C"/>
    <w:rsid w:val="5328801C"/>
    <w:rsid w:val="53289188"/>
    <w:rsid w:val="5329A7CB"/>
    <w:rsid w:val="532B3C0A"/>
    <w:rsid w:val="532B9756"/>
    <w:rsid w:val="532C612E"/>
    <w:rsid w:val="532D5EB8"/>
    <w:rsid w:val="532D7B3A"/>
    <w:rsid w:val="5330561A"/>
    <w:rsid w:val="53336B1C"/>
    <w:rsid w:val="53352FD7"/>
    <w:rsid w:val="5336834C"/>
    <w:rsid w:val="5338D65E"/>
    <w:rsid w:val="5338FF22"/>
    <w:rsid w:val="533ADBC6"/>
    <w:rsid w:val="533F7837"/>
    <w:rsid w:val="533FF731"/>
    <w:rsid w:val="53413840"/>
    <w:rsid w:val="53448E63"/>
    <w:rsid w:val="53451E97"/>
    <w:rsid w:val="534D0A9E"/>
    <w:rsid w:val="534D790B"/>
    <w:rsid w:val="534FA485"/>
    <w:rsid w:val="534FA5D9"/>
    <w:rsid w:val="53536F30"/>
    <w:rsid w:val="5353E7C9"/>
    <w:rsid w:val="535483CC"/>
    <w:rsid w:val="535AE4F5"/>
    <w:rsid w:val="535AEEC1"/>
    <w:rsid w:val="535CE14C"/>
    <w:rsid w:val="535CFB48"/>
    <w:rsid w:val="535F4F68"/>
    <w:rsid w:val="536055B0"/>
    <w:rsid w:val="5361B564"/>
    <w:rsid w:val="53626722"/>
    <w:rsid w:val="53641E62"/>
    <w:rsid w:val="536772B2"/>
    <w:rsid w:val="536B0320"/>
    <w:rsid w:val="536C6459"/>
    <w:rsid w:val="536E1FF0"/>
    <w:rsid w:val="53759AA0"/>
    <w:rsid w:val="5375ADFB"/>
    <w:rsid w:val="5376FECB"/>
    <w:rsid w:val="537746CC"/>
    <w:rsid w:val="53780671"/>
    <w:rsid w:val="5379E3D8"/>
    <w:rsid w:val="537B0651"/>
    <w:rsid w:val="537FAC56"/>
    <w:rsid w:val="53802537"/>
    <w:rsid w:val="53846CC5"/>
    <w:rsid w:val="53846E75"/>
    <w:rsid w:val="5386C141"/>
    <w:rsid w:val="53892618"/>
    <w:rsid w:val="538998BF"/>
    <w:rsid w:val="538CCE97"/>
    <w:rsid w:val="538CF007"/>
    <w:rsid w:val="538E0026"/>
    <w:rsid w:val="538FD2BC"/>
    <w:rsid w:val="53909883"/>
    <w:rsid w:val="5392BB0E"/>
    <w:rsid w:val="53932937"/>
    <w:rsid w:val="5395D440"/>
    <w:rsid w:val="53962276"/>
    <w:rsid w:val="53974044"/>
    <w:rsid w:val="5397CF7F"/>
    <w:rsid w:val="5398045B"/>
    <w:rsid w:val="539841EE"/>
    <w:rsid w:val="539A6E8B"/>
    <w:rsid w:val="539E69C7"/>
    <w:rsid w:val="539EC712"/>
    <w:rsid w:val="539ED12B"/>
    <w:rsid w:val="539F6E9D"/>
    <w:rsid w:val="53A00787"/>
    <w:rsid w:val="53A198C2"/>
    <w:rsid w:val="53A43E93"/>
    <w:rsid w:val="53AFA1FD"/>
    <w:rsid w:val="53B043A0"/>
    <w:rsid w:val="53B06401"/>
    <w:rsid w:val="53B09C30"/>
    <w:rsid w:val="53B52146"/>
    <w:rsid w:val="53B7347D"/>
    <w:rsid w:val="53B9E3ED"/>
    <w:rsid w:val="53BD31B8"/>
    <w:rsid w:val="53C0A6BF"/>
    <w:rsid w:val="53C226D7"/>
    <w:rsid w:val="53CE2A0C"/>
    <w:rsid w:val="53D0DD18"/>
    <w:rsid w:val="53D1C589"/>
    <w:rsid w:val="53D461D0"/>
    <w:rsid w:val="53D5264B"/>
    <w:rsid w:val="53D5F1D3"/>
    <w:rsid w:val="53D8DDA3"/>
    <w:rsid w:val="53D8E808"/>
    <w:rsid w:val="53D928D3"/>
    <w:rsid w:val="53D93E4A"/>
    <w:rsid w:val="53DF2A46"/>
    <w:rsid w:val="53E32601"/>
    <w:rsid w:val="53E366F4"/>
    <w:rsid w:val="53E45881"/>
    <w:rsid w:val="53EA57A7"/>
    <w:rsid w:val="53ED9219"/>
    <w:rsid w:val="53EE6529"/>
    <w:rsid w:val="53F0B98B"/>
    <w:rsid w:val="53F0D0E4"/>
    <w:rsid w:val="53F0FF59"/>
    <w:rsid w:val="53F157FC"/>
    <w:rsid w:val="53F1E48D"/>
    <w:rsid w:val="53F7A400"/>
    <w:rsid w:val="53FA4E2F"/>
    <w:rsid w:val="53FA942F"/>
    <w:rsid w:val="53FE90F2"/>
    <w:rsid w:val="53FF23A0"/>
    <w:rsid w:val="53FFDFFC"/>
    <w:rsid w:val="54026747"/>
    <w:rsid w:val="5404469D"/>
    <w:rsid w:val="54071AA0"/>
    <w:rsid w:val="54072316"/>
    <w:rsid w:val="5408A912"/>
    <w:rsid w:val="540A419B"/>
    <w:rsid w:val="540F2EFD"/>
    <w:rsid w:val="5410FB57"/>
    <w:rsid w:val="5411B6FE"/>
    <w:rsid w:val="5412C560"/>
    <w:rsid w:val="54131B65"/>
    <w:rsid w:val="54153CC8"/>
    <w:rsid w:val="5418F558"/>
    <w:rsid w:val="541A2A01"/>
    <w:rsid w:val="541C5346"/>
    <w:rsid w:val="541D340B"/>
    <w:rsid w:val="541DA22A"/>
    <w:rsid w:val="541FA1D3"/>
    <w:rsid w:val="5421891F"/>
    <w:rsid w:val="542613CB"/>
    <w:rsid w:val="542626FF"/>
    <w:rsid w:val="542B0066"/>
    <w:rsid w:val="542CB7FA"/>
    <w:rsid w:val="542D4B85"/>
    <w:rsid w:val="543114C3"/>
    <w:rsid w:val="54347B44"/>
    <w:rsid w:val="54388D85"/>
    <w:rsid w:val="543A36DD"/>
    <w:rsid w:val="543B98AA"/>
    <w:rsid w:val="543D4EAF"/>
    <w:rsid w:val="5443322F"/>
    <w:rsid w:val="5443C321"/>
    <w:rsid w:val="54452D7F"/>
    <w:rsid w:val="54488E0F"/>
    <w:rsid w:val="54544FFC"/>
    <w:rsid w:val="5455AB10"/>
    <w:rsid w:val="5456D289"/>
    <w:rsid w:val="5457414D"/>
    <w:rsid w:val="5459B575"/>
    <w:rsid w:val="545A5054"/>
    <w:rsid w:val="545B30EF"/>
    <w:rsid w:val="5460681E"/>
    <w:rsid w:val="54628608"/>
    <w:rsid w:val="54657A19"/>
    <w:rsid w:val="546585C1"/>
    <w:rsid w:val="546680C3"/>
    <w:rsid w:val="546684DB"/>
    <w:rsid w:val="5469C3CD"/>
    <w:rsid w:val="546A2C31"/>
    <w:rsid w:val="546A97BA"/>
    <w:rsid w:val="546DC3C9"/>
    <w:rsid w:val="546F85D5"/>
    <w:rsid w:val="54709AF2"/>
    <w:rsid w:val="54714BA7"/>
    <w:rsid w:val="5473F314"/>
    <w:rsid w:val="54746DE9"/>
    <w:rsid w:val="54765925"/>
    <w:rsid w:val="547AAB42"/>
    <w:rsid w:val="547DC1CF"/>
    <w:rsid w:val="548293F3"/>
    <w:rsid w:val="5482A046"/>
    <w:rsid w:val="5486A07F"/>
    <w:rsid w:val="5487FD2F"/>
    <w:rsid w:val="548A071A"/>
    <w:rsid w:val="548C4265"/>
    <w:rsid w:val="548D0C49"/>
    <w:rsid w:val="548D4B35"/>
    <w:rsid w:val="5494207F"/>
    <w:rsid w:val="549656F0"/>
    <w:rsid w:val="54974D5D"/>
    <w:rsid w:val="549B3658"/>
    <w:rsid w:val="549C57A4"/>
    <w:rsid w:val="549EE416"/>
    <w:rsid w:val="549F49E5"/>
    <w:rsid w:val="549F6033"/>
    <w:rsid w:val="54A13A52"/>
    <w:rsid w:val="54A4E3CD"/>
    <w:rsid w:val="54A823FE"/>
    <w:rsid w:val="54A88CFE"/>
    <w:rsid w:val="54ADBCB1"/>
    <w:rsid w:val="54AE53C5"/>
    <w:rsid w:val="54B01079"/>
    <w:rsid w:val="54B0694E"/>
    <w:rsid w:val="54B11E27"/>
    <w:rsid w:val="54B3E258"/>
    <w:rsid w:val="54B82FB6"/>
    <w:rsid w:val="54B892E5"/>
    <w:rsid w:val="54BA7D64"/>
    <w:rsid w:val="54BAC7FE"/>
    <w:rsid w:val="54BB3827"/>
    <w:rsid w:val="54BC4370"/>
    <w:rsid w:val="54BCF796"/>
    <w:rsid w:val="54BD6AC5"/>
    <w:rsid w:val="54C10B52"/>
    <w:rsid w:val="54C2CAE6"/>
    <w:rsid w:val="54C45B5C"/>
    <w:rsid w:val="54C4DCD2"/>
    <w:rsid w:val="54C5181D"/>
    <w:rsid w:val="54C728E7"/>
    <w:rsid w:val="54C8ADF0"/>
    <w:rsid w:val="54C9E71F"/>
    <w:rsid w:val="54CA8FCA"/>
    <w:rsid w:val="54CCE99D"/>
    <w:rsid w:val="54D3FADF"/>
    <w:rsid w:val="54D7D58C"/>
    <w:rsid w:val="54D92738"/>
    <w:rsid w:val="54DA023B"/>
    <w:rsid w:val="54DE32C9"/>
    <w:rsid w:val="54DE7AF1"/>
    <w:rsid w:val="54DFB081"/>
    <w:rsid w:val="54E23AFA"/>
    <w:rsid w:val="54E358F5"/>
    <w:rsid w:val="54EA7157"/>
    <w:rsid w:val="54EB3599"/>
    <w:rsid w:val="54ECCEF8"/>
    <w:rsid w:val="54EE62D3"/>
    <w:rsid w:val="54F4EBCD"/>
    <w:rsid w:val="54F56725"/>
    <w:rsid w:val="54F57332"/>
    <w:rsid w:val="54FB4D91"/>
    <w:rsid w:val="55010AD2"/>
    <w:rsid w:val="55024F48"/>
    <w:rsid w:val="5503ED7B"/>
    <w:rsid w:val="55063CCB"/>
    <w:rsid w:val="5506D778"/>
    <w:rsid w:val="55083C35"/>
    <w:rsid w:val="5508D2B7"/>
    <w:rsid w:val="550F728D"/>
    <w:rsid w:val="551265FC"/>
    <w:rsid w:val="5512B9EA"/>
    <w:rsid w:val="5514BCB3"/>
    <w:rsid w:val="5516FF1F"/>
    <w:rsid w:val="55186D9B"/>
    <w:rsid w:val="55198BCE"/>
    <w:rsid w:val="551BF4BF"/>
    <w:rsid w:val="551F774F"/>
    <w:rsid w:val="5520462E"/>
    <w:rsid w:val="552089C6"/>
    <w:rsid w:val="5520E23F"/>
    <w:rsid w:val="552133EC"/>
    <w:rsid w:val="5523DDF9"/>
    <w:rsid w:val="55258B88"/>
    <w:rsid w:val="5528C240"/>
    <w:rsid w:val="552C8153"/>
    <w:rsid w:val="552CDAB0"/>
    <w:rsid w:val="552DAD0F"/>
    <w:rsid w:val="553306AA"/>
    <w:rsid w:val="553760F1"/>
    <w:rsid w:val="553787A9"/>
    <w:rsid w:val="55380F2B"/>
    <w:rsid w:val="5538FEFA"/>
    <w:rsid w:val="5539132E"/>
    <w:rsid w:val="553B1A2A"/>
    <w:rsid w:val="553B6ACD"/>
    <w:rsid w:val="553DF90A"/>
    <w:rsid w:val="55407E53"/>
    <w:rsid w:val="5542D072"/>
    <w:rsid w:val="5543D1CB"/>
    <w:rsid w:val="5543F3B6"/>
    <w:rsid w:val="55449C7F"/>
    <w:rsid w:val="5549FA36"/>
    <w:rsid w:val="554D482B"/>
    <w:rsid w:val="554E297D"/>
    <w:rsid w:val="554FDA58"/>
    <w:rsid w:val="5550398D"/>
    <w:rsid w:val="5552C180"/>
    <w:rsid w:val="55553B0D"/>
    <w:rsid w:val="5556A25E"/>
    <w:rsid w:val="555845C3"/>
    <w:rsid w:val="555A6251"/>
    <w:rsid w:val="555FB01E"/>
    <w:rsid w:val="5566BDFC"/>
    <w:rsid w:val="5569C0DE"/>
    <w:rsid w:val="556A1ADC"/>
    <w:rsid w:val="556B457F"/>
    <w:rsid w:val="556CE69E"/>
    <w:rsid w:val="557A4BDB"/>
    <w:rsid w:val="557C0FAD"/>
    <w:rsid w:val="557DE2DE"/>
    <w:rsid w:val="557E6CAF"/>
    <w:rsid w:val="557ECC82"/>
    <w:rsid w:val="557EE3CA"/>
    <w:rsid w:val="558018B1"/>
    <w:rsid w:val="558026B5"/>
    <w:rsid w:val="55806EBE"/>
    <w:rsid w:val="5581600E"/>
    <w:rsid w:val="55847987"/>
    <w:rsid w:val="5584E67C"/>
    <w:rsid w:val="55854E09"/>
    <w:rsid w:val="55873BB3"/>
    <w:rsid w:val="5588111F"/>
    <w:rsid w:val="55888469"/>
    <w:rsid w:val="5588F121"/>
    <w:rsid w:val="5589E41F"/>
    <w:rsid w:val="558A0EB4"/>
    <w:rsid w:val="558A303B"/>
    <w:rsid w:val="558BD8D0"/>
    <w:rsid w:val="558C3399"/>
    <w:rsid w:val="558D34DF"/>
    <w:rsid w:val="558EF90F"/>
    <w:rsid w:val="558F83F3"/>
    <w:rsid w:val="55905B6A"/>
    <w:rsid w:val="559086D2"/>
    <w:rsid w:val="5590C617"/>
    <w:rsid w:val="5593A0C6"/>
    <w:rsid w:val="5593B186"/>
    <w:rsid w:val="5593C494"/>
    <w:rsid w:val="5596B993"/>
    <w:rsid w:val="55970AEC"/>
    <w:rsid w:val="5597CB73"/>
    <w:rsid w:val="5597F421"/>
    <w:rsid w:val="55981372"/>
    <w:rsid w:val="55998DC4"/>
    <w:rsid w:val="559C9CF3"/>
    <w:rsid w:val="559D6768"/>
    <w:rsid w:val="559DBCBD"/>
    <w:rsid w:val="559F9969"/>
    <w:rsid w:val="55A2A224"/>
    <w:rsid w:val="55A3739F"/>
    <w:rsid w:val="55A3BA18"/>
    <w:rsid w:val="55A4DBE9"/>
    <w:rsid w:val="55A50C93"/>
    <w:rsid w:val="55A82175"/>
    <w:rsid w:val="55A90EAD"/>
    <w:rsid w:val="55A99F3B"/>
    <w:rsid w:val="55A9CDDF"/>
    <w:rsid w:val="55AA442C"/>
    <w:rsid w:val="55ADED77"/>
    <w:rsid w:val="55B00A4C"/>
    <w:rsid w:val="55B19F96"/>
    <w:rsid w:val="55B1AC51"/>
    <w:rsid w:val="55B41F8B"/>
    <w:rsid w:val="55B98D40"/>
    <w:rsid w:val="55B9EB45"/>
    <w:rsid w:val="55BEF1AA"/>
    <w:rsid w:val="55C0D7D6"/>
    <w:rsid w:val="55C2CA20"/>
    <w:rsid w:val="55CA5CF5"/>
    <w:rsid w:val="55CDEE15"/>
    <w:rsid w:val="55CE7ED8"/>
    <w:rsid w:val="55CEAE03"/>
    <w:rsid w:val="55CED2CA"/>
    <w:rsid w:val="55D0DF81"/>
    <w:rsid w:val="55D15EFD"/>
    <w:rsid w:val="55D3078E"/>
    <w:rsid w:val="55D739EE"/>
    <w:rsid w:val="55D7A505"/>
    <w:rsid w:val="55D87A0B"/>
    <w:rsid w:val="55D9AA2A"/>
    <w:rsid w:val="55DD032D"/>
    <w:rsid w:val="55DDC3BE"/>
    <w:rsid w:val="55E2552B"/>
    <w:rsid w:val="55E36646"/>
    <w:rsid w:val="55E59494"/>
    <w:rsid w:val="55E6083A"/>
    <w:rsid w:val="55E6993C"/>
    <w:rsid w:val="55E99D5D"/>
    <w:rsid w:val="55ED1208"/>
    <w:rsid w:val="55EF84A2"/>
    <w:rsid w:val="55F13C59"/>
    <w:rsid w:val="55F2F495"/>
    <w:rsid w:val="55F316B9"/>
    <w:rsid w:val="55F42C28"/>
    <w:rsid w:val="55F6EDC3"/>
    <w:rsid w:val="55F7B73C"/>
    <w:rsid w:val="55F8259F"/>
    <w:rsid w:val="55F9873F"/>
    <w:rsid w:val="55FA0133"/>
    <w:rsid w:val="55FA7510"/>
    <w:rsid w:val="55FAC176"/>
    <w:rsid w:val="55FB6318"/>
    <w:rsid w:val="55FBCC80"/>
    <w:rsid w:val="55FD048B"/>
    <w:rsid w:val="55FD37E1"/>
    <w:rsid w:val="55FD6668"/>
    <w:rsid w:val="56014A7A"/>
    <w:rsid w:val="56039D6C"/>
    <w:rsid w:val="5603BF78"/>
    <w:rsid w:val="5604D599"/>
    <w:rsid w:val="560A727C"/>
    <w:rsid w:val="560BF52F"/>
    <w:rsid w:val="560EE150"/>
    <w:rsid w:val="56105231"/>
    <w:rsid w:val="56105557"/>
    <w:rsid w:val="5612109B"/>
    <w:rsid w:val="56139E6F"/>
    <w:rsid w:val="5614CFCB"/>
    <w:rsid w:val="561D63A8"/>
    <w:rsid w:val="561E0B90"/>
    <w:rsid w:val="561FBAD6"/>
    <w:rsid w:val="5620E5CF"/>
    <w:rsid w:val="56237AA8"/>
    <w:rsid w:val="5625EFBF"/>
    <w:rsid w:val="562AC780"/>
    <w:rsid w:val="562F849B"/>
    <w:rsid w:val="562F96C4"/>
    <w:rsid w:val="5630DEC0"/>
    <w:rsid w:val="56364A88"/>
    <w:rsid w:val="5636ADC5"/>
    <w:rsid w:val="5637192B"/>
    <w:rsid w:val="56390EA4"/>
    <w:rsid w:val="564837A0"/>
    <w:rsid w:val="564B2298"/>
    <w:rsid w:val="564B50A4"/>
    <w:rsid w:val="564CF96B"/>
    <w:rsid w:val="564D2A4A"/>
    <w:rsid w:val="56511858"/>
    <w:rsid w:val="56514CCC"/>
    <w:rsid w:val="56517C58"/>
    <w:rsid w:val="5651AE5F"/>
    <w:rsid w:val="565337CD"/>
    <w:rsid w:val="5653F18D"/>
    <w:rsid w:val="565422B2"/>
    <w:rsid w:val="56548515"/>
    <w:rsid w:val="565703FA"/>
    <w:rsid w:val="565889C5"/>
    <w:rsid w:val="56589B1B"/>
    <w:rsid w:val="565C6CCF"/>
    <w:rsid w:val="565E9B39"/>
    <w:rsid w:val="565EB241"/>
    <w:rsid w:val="565FB391"/>
    <w:rsid w:val="565FFB16"/>
    <w:rsid w:val="5660A8FA"/>
    <w:rsid w:val="566201FF"/>
    <w:rsid w:val="5662B24E"/>
    <w:rsid w:val="566593AE"/>
    <w:rsid w:val="5665E8C4"/>
    <w:rsid w:val="566AF15A"/>
    <w:rsid w:val="566B4301"/>
    <w:rsid w:val="566C363A"/>
    <w:rsid w:val="5670F2FE"/>
    <w:rsid w:val="567142C6"/>
    <w:rsid w:val="56724CB1"/>
    <w:rsid w:val="567320FD"/>
    <w:rsid w:val="5673477E"/>
    <w:rsid w:val="5675042E"/>
    <w:rsid w:val="56753E64"/>
    <w:rsid w:val="56799F97"/>
    <w:rsid w:val="567CC67C"/>
    <w:rsid w:val="567E1BA2"/>
    <w:rsid w:val="567F3646"/>
    <w:rsid w:val="5683D788"/>
    <w:rsid w:val="5685A477"/>
    <w:rsid w:val="5685BEF7"/>
    <w:rsid w:val="568705FA"/>
    <w:rsid w:val="5687EB82"/>
    <w:rsid w:val="568AE43E"/>
    <w:rsid w:val="568B4139"/>
    <w:rsid w:val="568EBB49"/>
    <w:rsid w:val="5690A46D"/>
    <w:rsid w:val="569203A1"/>
    <w:rsid w:val="56920933"/>
    <w:rsid w:val="569251F3"/>
    <w:rsid w:val="56933E67"/>
    <w:rsid w:val="569486DD"/>
    <w:rsid w:val="56981CB2"/>
    <w:rsid w:val="56991373"/>
    <w:rsid w:val="569926DE"/>
    <w:rsid w:val="569DE5D6"/>
    <w:rsid w:val="569E024D"/>
    <w:rsid w:val="569F9159"/>
    <w:rsid w:val="56A0BECA"/>
    <w:rsid w:val="56A5D2E7"/>
    <w:rsid w:val="56A5DB5B"/>
    <w:rsid w:val="56A5E50B"/>
    <w:rsid w:val="56A61337"/>
    <w:rsid w:val="56A71ADF"/>
    <w:rsid w:val="56A734F6"/>
    <w:rsid w:val="56A8049E"/>
    <w:rsid w:val="56AD4131"/>
    <w:rsid w:val="56AF138F"/>
    <w:rsid w:val="56B1D0C1"/>
    <w:rsid w:val="56B31872"/>
    <w:rsid w:val="56B398C7"/>
    <w:rsid w:val="56B4F13D"/>
    <w:rsid w:val="56B519D2"/>
    <w:rsid w:val="56BA5A44"/>
    <w:rsid w:val="56BEB463"/>
    <w:rsid w:val="56C11ACD"/>
    <w:rsid w:val="56C21A3A"/>
    <w:rsid w:val="56C32F46"/>
    <w:rsid w:val="56C5A192"/>
    <w:rsid w:val="56C663BE"/>
    <w:rsid w:val="56C912FD"/>
    <w:rsid w:val="56C9E633"/>
    <w:rsid w:val="56CCEB83"/>
    <w:rsid w:val="56D0FFBC"/>
    <w:rsid w:val="56D20F4D"/>
    <w:rsid w:val="56D51EA3"/>
    <w:rsid w:val="56D9EFFC"/>
    <w:rsid w:val="56DA1A5D"/>
    <w:rsid w:val="56DA8665"/>
    <w:rsid w:val="56E00F7C"/>
    <w:rsid w:val="56E225FD"/>
    <w:rsid w:val="56E26AA8"/>
    <w:rsid w:val="56E3C56C"/>
    <w:rsid w:val="56E837F0"/>
    <w:rsid w:val="56EA7869"/>
    <w:rsid w:val="56EC1ABB"/>
    <w:rsid w:val="56EF3D90"/>
    <w:rsid w:val="56F0ACB7"/>
    <w:rsid w:val="56F1DD5A"/>
    <w:rsid w:val="56F35B29"/>
    <w:rsid w:val="56F50DA5"/>
    <w:rsid w:val="56F551A6"/>
    <w:rsid w:val="56F5CF25"/>
    <w:rsid w:val="56F7145B"/>
    <w:rsid w:val="56F71625"/>
    <w:rsid w:val="56F79665"/>
    <w:rsid w:val="56F895C4"/>
    <w:rsid w:val="56F94985"/>
    <w:rsid w:val="56FB13FF"/>
    <w:rsid w:val="56FB5FF9"/>
    <w:rsid w:val="56FCD207"/>
    <w:rsid w:val="57025FF0"/>
    <w:rsid w:val="5706CC98"/>
    <w:rsid w:val="570753A5"/>
    <w:rsid w:val="570922AA"/>
    <w:rsid w:val="570923D6"/>
    <w:rsid w:val="570B402F"/>
    <w:rsid w:val="570BF92A"/>
    <w:rsid w:val="570C8C08"/>
    <w:rsid w:val="570CF181"/>
    <w:rsid w:val="570D01B2"/>
    <w:rsid w:val="5710E372"/>
    <w:rsid w:val="57119AF9"/>
    <w:rsid w:val="57152262"/>
    <w:rsid w:val="57163076"/>
    <w:rsid w:val="5716D4FD"/>
    <w:rsid w:val="571B18F8"/>
    <w:rsid w:val="571C208B"/>
    <w:rsid w:val="571D507F"/>
    <w:rsid w:val="571D833F"/>
    <w:rsid w:val="571DDE9C"/>
    <w:rsid w:val="5720B164"/>
    <w:rsid w:val="572104E8"/>
    <w:rsid w:val="57216C35"/>
    <w:rsid w:val="5722E905"/>
    <w:rsid w:val="5724DD1A"/>
    <w:rsid w:val="5726A250"/>
    <w:rsid w:val="572ABBF4"/>
    <w:rsid w:val="572F40AF"/>
    <w:rsid w:val="57308BD2"/>
    <w:rsid w:val="57317A81"/>
    <w:rsid w:val="5733ACB4"/>
    <w:rsid w:val="57354B09"/>
    <w:rsid w:val="5739C5F7"/>
    <w:rsid w:val="5739EBA9"/>
    <w:rsid w:val="573D54A7"/>
    <w:rsid w:val="573DC560"/>
    <w:rsid w:val="5740E35B"/>
    <w:rsid w:val="57431BD5"/>
    <w:rsid w:val="5745E592"/>
    <w:rsid w:val="57464F98"/>
    <w:rsid w:val="574795EF"/>
    <w:rsid w:val="574C367E"/>
    <w:rsid w:val="574E5D45"/>
    <w:rsid w:val="57535C79"/>
    <w:rsid w:val="57549FEB"/>
    <w:rsid w:val="5754EBC0"/>
    <w:rsid w:val="5756FEF9"/>
    <w:rsid w:val="57586780"/>
    <w:rsid w:val="575A9D0F"/>
    <w:rsid w:val="575DC988"/>
    <w:rsid w:val="575E57CF"/>
    <w:rsid w:val="57628B56"/>
    <w:rsid w:val="5764E615"/>
    <w:rsid w:val="57696E36"/>
    <w:rsid w:val="576D5575"/>
    <w:rsid w:val="576EE2AF"/>
    <w:rsid w:val="57702A7D"/>
    <w:rsid w:val="5772728A"/>
    <w:rsid w:val="57769413"/>
    <w:rsid w:val="57769A00"/>
    <w:rsid w:val="5777F74E"/>
    <w:rsid w:val="57783434"/>
    <w:rsid w:val="577A7909"/>
    <w:rsid w:val="577D342D"/>
    <w:rsid w:val="577D6811"/>
    <w:rsid w:val="577D8F4E"/>
    <w:rsid w:val="577DC2AA"/>
    <w:rsid w:val="577E6EE1"/>
    <w:rsid w:val="577EBB7E"/>
    <w:rsid w:val="577EC7A7"/>
    <w:rsid w:val="577ED217"/>
    <w:rsid w:val="57809FBE"/>
    <w:rsid w:val="5783CBDF"/>
    <w:rsid w:val="578418BB"/>
    <w:rsid w:val="57851FC6"/>
    <w:rsid w:val="57852FCA"/>
    <w:rsid w:val="578BD029"/>
    <w:rsid w:val="578E170E"/>
    <w:rsid w:val="578E4403"/>
    <w:rsid w:val="578EEC1C"/>
    <w:rsid w:val="5796B62A"/>
    <w:rsid w:val="5797BFBB"/>
    <w:rsid w:val="579A7FFF"/>
    <w:rsid w:val="579B20C9"/>
    <w:rsid w:val="579E14C5"/>
    <w:rsid w:val="579F5DAF"/>
    <w:rsid w:val="579FBA5A"/>
    <w:rsid w:val="57A0A5FA"/>
    <w:rsid w:val="57A0BD4B"/>
    <w:rsid w:val="57A0D036"/>
    <w:rsid w:val="57A37A96"/>
    <w:rsid w:val="57A3BF46"/>
    <w:rsid w:val="57A43122"/>
    <w:rsid w:val="57A4B13F"/>
    <w:rsid w:val="57A65695"/>
    <w:rsid w:val="57A6C765"/>
    <w:rsid w:val="57AC2071"/>
    <w:rsid w:val="57AD9C57"/>
    <w:rsid w:val="57AF07BB"/>
    <w:rsid w:val="57AF39D8"/>
    <w:rsid w:val="57B0649F"/>
    <w:rsid w:val="57B09193"/>
    <w:rsid w:val="57B496B7"/>
    <w:rsid w:val="57BB9478"/>
    <w:rsid w:val="57BC3233"/>
    <w:rsid w:val="57BC43D6"/>
    <w:rsid w:val="57BC77D2"/>
    <w:rsid w:val="57BD6774"/>
    <w:rsid w:val="57BD81ED"/>
    <w:rsid w:val="57BFC474"/>
    <w:rsid w:val="57BFF9AC"/>
    <w:rsid w:val="57C01D99"/>
    <w:rsid w:val="57C1F401"/>
    <w:rsid w:val="57C3DEED"/>
    <w:rsid w:val="57C77750"/>
    <w:rsid w:val="57C8C6A3"/>
    <w:rsid w:val="57CDDC06"/>
    <w:rsid w:val="57CDF47B"/>
    <w:rsid w:val="57CE14AD"/>
    <w:rsid w:val="57DA1F56"/>
    <w:rsid w:val="57DBD052"/>
    <w:rsid w:val="57DC966B"/>
    <w:rsid w:val="57DD9094"/>
    <w:rsid w:val="57E08230"/>
    <w:rsid w:val="57E65E9F"/>
    <w:rsid w:val="57E77834"/>
    <w:rsid w:val="57E93EF6"/>
    <w:rsid w:val="57EDB966"/>
    <w:rsid w:val="57EEC7FF"/>
    <w:rsid w:val="57F067F5"/>
    <w:rsid w:val="57F11AD4"/>
    <w:rsid w:val="57F1EED5"/>
    <w:rsid w:val="57F21942"/>
    <w:rsid w:val="57F2E15B"/>
    <w:rsid w:val="57F4215C"/>
    <w:rsid w:val="57F52942"/>
    <w:rsid w:val="57F6ED01"/>
    <w:rsid w:val="57F73432"/>
    <w:rsid w:val="57F735FE"/>
    <w:rsid w:val="57FCF711"/>
    <w:rsid w:val="580095FF"/>
    <w:rsid w:val="58014583"/>
    <w:rsid w:val="58018DEC"/>
    <w:rsid w:val="580309F3"/>
    <w:rsid w:val="58040575"/>
    <w:rsid w:val="58054957"/>
    <w:rsid w:val="58059DD0"/>
    <w:rsid w:val="58087BF6"/>
    <w:rsid w:val="580D7CEF"/>
    <w:rsid w:val="580F17DF"/>
    <w:rsid w:val="5810EB95"/>
    <w:rsid w:val="5810F83C"/>
    <w:rsid w:val="5814569F"/>
    <w:rsid w:val="5816AB11"/>
    <w:rsid w:val="581724B3"/>
    <w:rsid w:val="581A955A"/>
    <w:rsid w:val="581B566B"/>
    <w:rsid w:val="581E606C"/>
    <w:rsid w:val="581F4EB3"/>
    <w:rsid w:val="582358E6"/>
    <w:rsid w:val="58235F4B"/>
    <w:rsid w:val="58253F9E"/>
    <w:rsid w:val="5826F60A"/>
    <w:rsid w:val="582A086F"/>
    <w:rsid w:val="582AFAAC"/>
    <w:rsid w:val="582B60CC"/>
    <w:rsid w:val="582B80D8"/>
    <w:rsid w:val="58336D47"/>
    <w:rsid w:val="5835ECE9"/>
    <w:rsid w:val="583707AD"/>
    <w:rsid w:val="583AEB7F"/>
    <w:rsid w:val="5841D229"/>
    <w:rsid w:val="5842FD89"/>
    <w:rsid w:val="58446CCB"/>
    <w:rsid w:val="58447F91"/>
    <w:rsid w:val="5845E431"/>
    <w:rsid w:val="58478D49"/>
    <w:rsid w:val="584A7240"/>
    <w:rsid w:val="584A8F77"/>
    <w:rsid w:val="58524380"/>
    <w:rsid w:val="5853A35E"/>
    <w:rsid w:val="5854000E"/>
    <w:rsid w:val="5854BDC3"/>
    <w:rsid w:val="585509F2"/>
    <w:rsid w:val="5856926F"/>
    <w:rsid w:val="58581D3A"/>
    <w:rsid w:val="585ABA2B"/>
    <w:rsid w:val="585FEC58"/>
    <w:rsid w:val="5860EFCE"/>
    <w:rsid w:val="58617624"/>
    <w:rsid w:val="5861A851"/>
    <w:rsid w:val="58634326"/>
    <w:rsid w:val="58634A20"/>
    <w:rsid w:val="5866984C"/>
    <w:rsid w:val="58670E4E"/>
    <w:rsid w:val="58695535"/>
    <w:rsid w:val="5869EF86"/>
    <w:rsid w:val="5870708E"/>
    <w:rsid w:val="58707F57"/>
    <w:rsid w:val="5872464C"/>
    <w:rsid w:val="5872D9B0"/>
    <w:rsid w:val="5873E630"/>
    <w:rsid w:val="5879A882"/>
    <w:rsid w:val="587BAC8F"/>
    <w:rsid w:val="587E5754"/>
    <w:rsid w:val="587EA918"/>
    <w:rsid w:val="587F58A3"/>
    <w:rsid w:val="58800E72"/>
    <w:rsid w:val="5880F70A"/>
    <w:rsid w:val="588169FF"/>
    <w:rsid w:val="58828941"/>
    <w:rsid w:val="588332E0"/>
    <w:rsid w:val="5887CD08"/>
    <w:rsid w:val="588A38EB"/>
    <w:rsid w:val="588CFBC1"/>
    <w:rsid w:val="588FC907"/>
    <w:rsid w:val="588FD2E1"/>
    <w:rsid w:val="5890F0E7"/>
    <w:rsid w:val="58942654"/>
    <w:rsid w:val="589500B8"/>
    <w:rsid w:val="589750E0"/>
    <w:rsid w:val="589B83E6"/>
    <w:rsid w:val="58A15B8C"/>
    <w:rsid w:val="58A28705"/>
    <w:rsid w:val="58A43129"/>
    <w:rsid w:val="58A84B61"/>
    <w:rsid w:val="58AA8E26"/>
    <w:rsid w:val="58ABB35C"/>
    <w:rsid w:val="58AD96B4"/>
    <w:rsid w:val="58AD96FC"/>
    <w:rsid w:val="58B00792"/>
    <w:rsid w:val="58B149B2"/>
    <w:rsid w:val="58B37A1F"/>
    <w:rsid w:val="58B6297F"/>
    <w:rsid w:val="58B6617B"/>
    <w:rsid w:val="58B66FCF"/>
    <w:rsid w:val="58B81E4B"/>
    <w:rsid w:val="58B9B57B"/>
    <w:rsid w:val="58BA32E2"/>
    <w:rsid w:val="58BF77BC"/>
    <w:rsid w:val="58BFD94C"/>
    <w:rsid w:val="58C09C04"/>
    <w:rsid w:val="58C1D0FD"/>
    <w:rsid w:val="58C27EA0"/>
    <w:rsid w:val="58C6781E"/>
    <w:rsid w:val="58C8AE21"/>
    <w:rsid w:val="58CA2D77"/>
    <w:rsid w:val="58CBA1A3"/>
    <w:rsid w:val="58CE9536"/>
    <w:rsid w:val="58CF3754"/>
    <w:rsid w:val="58CFF04A"/>
    <w:rsid w:val="58D0800B"/>
    <w:rsid w:val="58D29D27"/>
    <w:rsid w:val="58D577D5"/>
    <w:rsid w:val="58D60DEC"/>
    <w:rsid w:val="58D64EA8"/>
    <w:rsid w:val="58D66703"/>
    <w:rsid w:val="58D75375"/>
    <w:rsid w:val="58D8192E"/>
    <w:rsid w:val="58DBCBE5"/>
    <w:rsid w:val="58DFB495"/>
    <w:rsid w:val="58DFCCA9"/>
    <w:rsid w:val="58E1D594"/>
    <w:rsid w:val="58E26B5D"/>
    <w:rsid w:val="58E33A66"/>
    <w:rsid w:val="58E36F70"/>
    <w:rsid w:val="58E393D1"/>
    <w:rsid w:val="58E49031"/>
    <w:rsid w:val="58E89B80"/>
    <w:rsid w:val="58EB7889"/>
    <w:rsid w:val="58EDE993"/>
    <w:rsid w:val="58EFAE02"/>
    <w:rsid w:val="58EFC4D3"/>
    <w:rsid w:val="58F1134D"/>
    <w:rsid w:val="58F3264C"/>
    <w:rsid w:val="58F6CA18"/>
    <w:rsid w:val="58F6D15B"/>
    <w:rsid w:val="58FABCC8"/>
    <w:rsid w:val="58FC5699"/>
    <w:rsid w:val="58FD500F"/>
    <w:rsid w:val="5902DA53"/>
    <w:rsid w:val="590C91A2"/>
    <w:rsid w:val="590C9AA9"/>
    <w:rsid w:val="590F776D"/>
    <w:rsid w:val="59118693"/>
    <w:rsid w:val="59173444"/>
    <w:rsid w:val="59174D6D"/>
    <w:rsid w:val="5918708A"/>
    <w:rsid w:val="591930D8"/>
    <w:rsid w:val="59195FAF"/>
    <w:rsid w:val="591E1F17"/>
    <w:rsid w:val="591F6619"/>
    <w:rsid w:val="59208290"/>
    <w:rsid w:val="59215CC1"/>
    <w:rsid w:val="592178C9"/>
    <w:rsid w:val="5921B7FD"/>
    <w:rsid w:val="5923A271"/>
    <w:rsid w:val="59248183"/>
    <w:rsid w:val="5924E894"/>
    <w:rsid w:val="5924ED84"/>
    <w:rsid w:val="5925699A"/>
    <w:rsid w:val="592715B2"/>
    <w:rsid w:val="59283007"/>
    <w:rsid w:val="592CFA17"/>
    <w:rsid w:val="5932B6B8"/>
    <w:rsid w:val="593596A8"/>
    <w:rsid w:val="593627A8"/>
    <w:rsid w:val="593778A7"/>
    <w:rsid w:val="5937B2D6"/>
    <w:rsid w:val="59382F6A"/>
    <w:rsid w:val="59389C64"/>
    <w:rsid w:val="5938E31F"/>
    <w:rsid w:val="5938E647"/>
    <w:rsid w:val="593CAAB6"/>
    <w:rsid w:val="593CD5BD"/>
    <w:rsid w:val="5941817C"/>
    <w:rsid w:val="59434D57"/>
    <w:rsid w:val="59458136"/>
    <w:rsid w:val="59470E2C"/>
    <w:rsid w:val="5947FD89"/>
    <w:rsid w:val="5949C8A5"/>
    <w:rsid w:val="594A5CAE"/>
    <w:rsid w:val="594AE3FC"/>
    <w:rsid w:val="594CE93D"/>
    <w:rsid w:val="594D73D0"/>
    <w:rsid w:val="59505DDC"/>
    <w:rsid w:val="59515CAD"/>
    <w:rsid w:val="5951909E"/>
    <w:rsid w:val="59522B32"/>
    <w:rsid w:val="5952E3BB"/>
    <w:rsid w:val="5957A595"/>
    <w:rsid w:val="595A3784"/>
    <w:rsid w:val="595AF5EC"/>
    <w:rsid w:val="595D5D54"/>
    <w:rsid w:val="595F4328"/>
    <w:rsid w:val="5960A30C"/>
    <w:rsid w:val="5960EA70"/>
    <w:rsid w:val="5962C88B"/>
    <w:rsid w:val="5964DB2A"/>
    <w:rsid w:val="5964E29A"/>
    <w:rsid w:val="596507C4"/>
    <w:rsid w:val="5966C09C"/>
    <w:rsid w:val="596AB43C"/>
    <w:rsid w:val="596B2E2A"/>
    <w:rsid w:val="596DAA47"/>
    <w:rsid w:val="596E1BE9"/>
    <w:rsid w:val="596E425B"/>
    <w:rsid w:val="596EEB4B"/>
    <w:rsid w:val="596EF820"/>
    <w:rsid w:val="596F9BB1"/>
    <w:rsid w:val="59725F87"/>
    <w:rsid w:val="5973A1BB"/>
    <w:rsid w:val="59741857"/>
    <w:rsid w:val="5975895E"/>
    <w:rsid w:val="59761D70"/>
    <w:rsid w:val="5976FE2F"/>
    <w:rsid w:val="59775F1B"/>
    <w:rsid w:val="597A099C"/>
    <w:rsid w:val="597BB7A9"/>
    <w:rsid w:val="59805CDF"/>
    <w:rsid w:val="598064C2"/>
    <w:rsid w:val="59828FB7"/>
    <w:rsid w:val="5987F2EC"/>
    <w:rsid w:val="5988E1C5"/>
    <w:rsid w:val="598CB215"/>
    <w:rsid w:val="5994AC34"/>
    <w:rsid w:val="5995C060"/>
    <w:rsid w:val="5995FEDC"/>
    <w:rsid w:val="5996A9D2"/>
    <w:rsid w:val="5998BFC0"/>
    <w:rsid w:val="599B7C03"/>
    <w:rsid w:val="599BE693"/>
    <w:rsid w:val="599C1F8C"/>
    <w:rsid w:val="599D01C3"/>
    <w:rsid w:val="599E4716"/>
    <w:rsid w:val="599E6689"/>
    <w:rsid w:val="599E6F74"/>
    <w:rsid w:val="599F1854"/>
    <w:rsid w:val="599FD5D6"/>
    <w:rsid w:val="59A65F51"/>
    <w:rsid w:val="59AB8A13"/>
    <w:rsid w:val="59AB9A69"/>
    <w:rsid w:val="59AC1B4E"/>
    <w:rsid w:val="59AE04EF"/>
    <w:rsid w:val="59B144B1"/>
    <w:rsid w:val="59B407C1"/>
    <w:rsid w:val="59B72F46"/>
    <w:rsid w:val="59B7A2E1"/>
    <w:rsid w:val="59BA00B2"/>
    <w:rsid w:val="59BE1B2E"/>
    <w:rsid w:val="59C23086"/>
    <w:rsid w:val="59C7A7C7"/>
    <w:rsid w:val="59C912CD"/>
    <w:rsid w:val="59CB6B5C"/>
    <w:rsid w:val="59CC2FCE"/>
    <w:rsid w:val="59CDE1AA"/>
    <w:rsid w:val="59D0DE31"/>
    <w:rsid w:val="59D2BB35"/>
    <w:rsid w:val="59D35875"/>
    <w:rsid w:val="59D4F1C7"/>
    <w:rsid w:val="59D6D489"/>
    <w:rsid w:val="59D80A17"/>
    <w:rsid w:val="59DE9B32"/>
    <w:rsid w:val="59E1BC8A"/>
    <w:rsid w:val="59E7E983"/>
    <w:rsid w:val="59E85E8D"/>
    <w:rsid w:val="59E893ED"/>
    <w:rsid w:val="59E9BA80"/>
    <w:rsid w:val="59E9CE3F"/>
    <w:rsid w:val="59EA06BF"/>
    <w:rsid w:val="59EAD71C"/>
    <w:rsid w:val="59EC8549"/>
    <w:rsid w:val="59ECBA4D"/>
    <w:rsid w:val="59ECE931"/>
    <w:rsid w:val="59F3F1ED"/>
    <w:rsid w:val="59F4B11C"/>
    <w:rsid w:val="59F84C25"/>
    <w:rsid w:val="59F91008"/>
    <w:rsid w:val="59FC67C6"/>
    <w:rsid w:val="59FC83B9"/>
    <w:rsid w:val="59FF1A81"/>
    <w:rsid w:val="5A033BAF"/>
    <w:rsid w:val="5A041439"/>
    <w:rsid w:val="5A046346"/>
    <w:rsid w:val="5A0912BC"/>
    <w:rsid w:val="5A0CF972"/>
    <w:rsid w:val="5A0D3936"/>
    <w:rsid w:val="5A0D6D2B"/>
    <w:rsid w:val="5A139037"/>
    <w:rsid w:val="5A186602"/>
    <w:rsid w:val="5A1C7A5A"/>
    <w:rsid w:val="5A20D248"/>
    <w:rsid w:val="5A217CAE"/>
    <w:rsid w:val="5A231AF1"/>
    <w:rsid w:val="5A2344CA"/>
    <w:rsid w:val="5A24AFCD"/>
    <w:rsid w:val="5A2550E4"/>
    <w:rsid w:val="5A281131"/>
    <w:rsid w:val="5A297231"/>
    <w:rsid w:val="5A2B60FF"/>
    <w:rsid w:val="5A2DA19C"/>
    <w:rsid w:val="5A2FC902"/>
    <w:rsid w:val="5A300AB1"/>
    <w:rsid w:val="5A32CE74"/>
    <w:rsid w:val="5A356EE5"/>
    <w:rsid w:val="5A36296B"/>
    <w:rsid w:val="5A39818D"/>
    <w:rsid w:val="5A3CB032"/>
    <w:rsid w:val="5A3D0A2C"/>
    <w:rsid w:val="5A3D54F1"/>
    <w:rsid w:val="5A417A05"/>
    <w:rsid w:val="5A433A69"/>
    <w:rsid w:val="5A44FBB2"/>
    <w:rsid w:val="5A4600C1"/>
    <w:rsid w:val="5A483E09"/>
    <w:rsid w:val="5A487B15"/>
    <w:rsid w:val="5A48A115"/>
    <w:rsid w:val="5A4A6A62"/>
    <w:rsid w:val="5A4C9590"/>
    <w:rsid w:val="5A4D7157"/>
    <w:rsid w:val="5A4DF766"/>
    <w:rsid w:val="5A52D5A2"/>
    <w:rsid w:val="5A531F5C"/>
    <w:rsid w:val="5A5552EA"/>
    <w:rsid w:val="5A57617F"/>
    <w:rsid w:val="5A58EEE7"/>
    <w:rsid w:val="5A591191"/>
    <w:rsid w:val="5A59FE36"/>
    <w:rsid w:val="5A5A0A94"/>
    <w:rsid w:val="5A5A4523"/>
    <w:rsid w:val="5A5D3D44"/>
    <w:rsid w:val="5A5E8F9A"/>
    <w:rsid w:val="5A5E9FE1"/>
    <w:rsid w:val="5A5FE9F1"/>
    <w:rsid w:val="5A623CC3"/>
    <w:rsid w:val="5A64EE39"/>
    <w:rsid w:val="5A64EFBB"/>
    <w:rsid w:val="5A68F7DD"/>
    <w:rsid w:val="5A6B33D7"/>
    <w:rsid w:val="5A6B3D46"/>
    <w:rsid w:val="5A6D85AB"/>
    <w:rsid w:val="5A7323D6"/>
    <w:rsid w:val="5A77FC0A"/>
    <w:rsid w:val="5A7CB232"/>
    <w:rsid w:val="5A7CF5E9"/>
    <w:rsid w:val="5A7E4F1E"/>
    <w:rsid w:val="5A80C079"/>
    <w:rsid w:val="5A82187A"/>
    <w:rsid w:val="5A863C6E"/>
    <w:rsid w:val="5A8675F3"/>
    <w:rsid w:val="5A86C4CC"/>
    <w:rsid w:val="5A8A55A5"/>
    <w:rsid w:val="5A8CA901"/>
    <w:rsid w:val="5A955F99"/>
    <w:rsid w:val="5A960026"/>
    <w:rsid w:val="5A96946F"/>
    <w:rsid w:val="5A971C59"/>
    <w:rsid w:val="5A9971EC"/>
    <w:rsid w:val="5A9973EF"/>
    <w:rsid w:val="5A99A56E"/>
    <w:rsid w:val="5A9BD37A"/>
    <w:rsid w:val="5A9D3687"/>
    <w:rsid w:val="5AA18A05"/>
    <w:rsid w:val="5AA428D4"/>
    <w:rsid w:val="5AA8030B"/>
    <w:rsid w:val="5AA87C6A"/>
    <w:rsid w:val="5AAC4F45"/>
    <w:rsid w:val="5AAC8282"/>
    <w:rsid w:val="5AACF7C4"/>
    <w:rsid w:val="5AAFAAD6"/>
    <w:rsid w:val="5AB219CB"/>
    <w:rsid w:val="5AB2671E"/>
    <w:rsid w:val="5AB3B9E9"/>
    <w:rsid w:val="5AB3C3C2"/>
    <w:rsid w:val="5AB4219E"/>
    <w:rsid w:val="5AB87C60"/>
    <w:rsid w:val="5AB8E7A4"/>
    <w:rsid w:val="5AB9914D"/>
    <w:rsid w:val="5ABAC7DD"/>
    <w:rsid w:val="5ABB4C70"/>
    <w:rsid w:val="5ABD7CA1"/>
    <w:rsid w:val="5AC13F44"/>
    <w:rsid w:val="5AC56500"/>
    <w:rsid w:val="5ACAA5AD"/>
    <w:rsid w:val="5ACB9471"/>
    <w:rsid w:val="5ACE8D7F"/>
    <w:rsid w:val="5ACF235C"/>
    <w:rsid w:val="5ACFF9C8"/>
    <w:rsid w:val="5AD471F3"/>
    <w:rsid w:val="5AD4C83D"/>
    <w:rsid w:val="5AD72F09"/>
    <w:rsid w:val="5ADBA29B"/>
    <w:rsid w:val="5ADC5EF8"/>
    <w:rsid w:val="5ADEB750"/>
    <w:rsid w:val="5ADF5E6D"/>
    <w:rsid w:val="5AE0AD06"/>
    <w:rsid w:val="5AE28E5F"/>
    <w:rsid w:val="5AE41ADC"/>
    <w:rsid w:val="5AE6F3AB"/>
    <w:rsid w:val="5AE7E511"/>
    <w:rsid w:val="5AEADC60"/>
    <w:rsid w:val="5AEE78C3"/>
    <w:rsid w:val="5AF13DBF"/>
    <w:rsid w:val="5AF157A5"/>
    <w:rsid w:val="5AF2EF52"/>
    <w:rsid w:val="5AF552AC"/>
    <w:rsid w:val="5AF936BF"/>
    <w:rsid w:val="5AFABAF4"/>
    <w:rsid w:val="5AFC5C22"/>
    <w:rsid w:val="5AFEC54D"/>
    <w:rsid w:val="5AFEEED1"/>
    <w:rsid w:val="5B0029CE"/>
    <w:rsid w:val="5B01C2EE"/>
    <w:rsid w:val="5B02666E"/>
    <w:rsid w:val="5B0562E3"/>
    <w:rsid w:val="5B057CFF"/>
    <w:rsid w:val="5B0716E1"/>
    <w:rsid w:val="5B07DC79"/>
    <w:rsid w:val="5B091862"/>
    <w:rsid w:val="5B0B41C6"/>
    <w:rsid w:val="5B0DC332"/>
    <w:rsid w:val="5B0DE94F"/>
    <w:rsid w:val="5B103F79"/>
    <w:rsid w:val="5B1041A7"/>
    <w:rsid w:val="5B1185D5"/>
    <w:rsid w:val="5B11896C"/>
    <w:rsid w:val="5B12AAA2"/>
    <w:rsid w:val="5B155B9D"/>
    <w:rsid w:val="5B189B6A"/>
    <w:rsid w:val="5B19C1B9"/>
    <w:rsid w:val="5B19FE6A"/>
    <w:rsid w:val="5B1B1BC9"/>
    <w:rsid w:val="5B1DF2C2"/>
    <w:rsid w:val="5B205DBB"/>
    <w:rsid w:val="5B22A309"/>
    <w:rsid w:val="5B254C31"/>
    <w:rsid w:val="5B26E434"/>
    <w:rsid w:val="5B286E56"/>
    <w:rsid w:val="5B2A351F"/>
    <w:rsid w:val="5B30C811"/>
    <w:rsid w:val="5B343888"/>
    <w:rsid w:val="5B382E72"/>
    <w:rsid w:val="5B39CCA4"/>
    <w:rsid w:val="5B39EAC0"/>
    <w:rsid w:val="5B3A072A"/>
    <w:rsid w:val="5B3A1D54"/>
    <w:rsid w:val="5B3ADAD6"/>
    <w:rsid w:val="5B3E4BFA"/>
    <w:rsid w:val="5B408DAF"/>
    <w:rsid w:val="5B413B94"/>
    <w:rsid w:val="5B417D17"/>
    <w:rsid w:val="5B420C8A"/>
    <w:rsid w:val="5B43FA4E"/>
    <w:rsid w:val="5B4A04E6"/>
    <w:rsid w:val="5B4A6B52"/>
    <w:rsid w:val="5B4B09C7"/>
    <w:rsid w:val="5B4BF4E5"/>
    <w:rsid w:val="5B4DA2FF"/>
    <w:rsid w:val="5B4F8BF8"/>
    <w:rsid w:val="5B52FD8D"/>
    <w:rsid w:val="5B55B42C"/>
    <w:rsid w:val="5B55C1DD"/>
    <w:rsid w:val="5B570FA3"/>
    <w:rsid w:val="5B5897F3"/>
    <w:rsid w:val="5B58FDF5"/>
    <w:rsid w:val="5B5D79DC"/>
    <w:rsid w:val="5B5EFE95"/>
    <w:rsid w:val="5B60F7AA"/>
    <w:rsid w:val="5B64CC98"/>
    <w:rsid w:val="5B666FD3"/>
    <w:rsid w:val="5B66DD71"/>
    <w:rsid w:val="5B6706CB"/>
    <w:rsid w:val="5B6872FD"/>
    <w:rsid w:val="5B68F6D7"/>
    <w:rsid w:val="5B6992A4"/>
    <w:rsid w:val="5B6BAA6E"/>
    <w:rsid w:val="5B730437"/>
    <w:rsid w:val="5B758A96"/>
    <w:rsid w:val="5B75918F"/>
    <w:rsid w:val="5B798DFC"/>
    <w:rsid w:val="5B79FE60"/>
    <w:rsid w:val="5B7C2053"/>
    <w:rsid w:val="5B7D21C4"/>
    <w:rsid w:val="5B7E2039"/>
    <w:rsid w:val="5B820764"/>
    <w:rsid w:val="5B849F96"/>
    <w:rsid w:val="5B8528B4"/>
    <w:rsid w:val="5B8834EF"/>
    <w:rsid w:val="5B886B93"/>
    <w:rsid w:val="5B90C213"/>
    <w:rsid w:val="5B960475"/>
    <w:rsid w:val="5B9874C7"/>
    <w:rsid w:val="5B98A9E6"/>
    <w:rsid w:val="5B98D2DC"/>
    <w:rsid w:val="5B9C9121"/>
    <w:rsid w:val="5B9D88B9"/>
    <w:rsid w:val="5B9F2E45"/>
    <w:rsid w:val="5BA1C5A8"/>
    <w:rsid w:val="5BA484C8"/>
    <w:rsid w:val="5BA6608C"/>
    <w:rsid w:val="5BA87B6E"/>
    <w:rsid w:val="5BA9A175"/>
    <w:rsid w:val="5BAA789A"/>
    <w:rsid w:val="5BAE3D11"/>
    <w:rsid w:val="5BAEC704"/>
    <w:rsid w:val="5BAFFC60"/>
    <w:rsid w:val="5BB3DC10"/>
    <w:rsid w:val="5BB5944E"/>
    <w:rsid w:val="5BB80016"/>
    <w:rsid w:val="5BBBD674"/>
    <w:rsid w:val="5BBD2980"/>
    <w:rsid w:val="5BC3253C"/>
    <w:rsid w:val="5BC58D17"/>
    <w:rsid w:val="5BC69C21"/>
    <w:rsid w:val="5BC98C49"/>
    <w:rsid w:val="5BCCC973"/>
    <w:rsid w:val="5BCD05EF"/>
    <w:rsid w:val="5BD02DD1"/>
    <w:rsid w:val="5BD06757"/>
    <w:rsid w:val="5BD7CA2C"/>
    <w:rsid w:val="5BD803AA"/>
    <w:rsid w:val="5BD93BF1"/>
    <w:rsid w:val="5BDB3D08"/>
    <w:rsid w:val="5BDB6C00"/>
    <w:rsid w:val="5BDCE123"/>
    <w:rsid w:val="5BDE2F53"/>
    <w:rsid w:val="5BDE4BBC"/>
    <w:rsid w:val="5BE3BCAA"/>
    <w:rsid w:val="5BE47331"/>
    <w:rsid w:val="5BE51C06"/>
    <w:rsid w:val="5BE72BF3"/>
    <w:rsid w:val="5BE8C9F4"/>
    <w:rsid w:val="5BEAC890"/>
    <w:rsid w:val="5BEC2373"/>
    <w:rsid w:val="5BF23F8D"/>
    <w:rsid w:val="5BF2477E"/>
    <w:rsid w:val="5BF2BACF"/>
    <w:rsid w:val="5BF4FFA0"/>
    <w:rsid w:val="5BF54A5D"/>
    <w:rsid w:val="5BF6BC3A"/>
    <w:rsid w:val="5BF8741C"/>
    <w:rsid w:val="5C0885E4"/>
    <w:rsid w:val="5C0923C8"/>
    <w:rsid w:val="5C1110F9"/>
    <w:rsid w:val="5C115B8F"/>
    <w:rsid w:val="5C11A83A"/>
    <w:rsid w:val="5C133C1B"/>
    <w:rsid w:val="5C164E02"/>
    <w:rsid w:val="5C17216E"/>
    <w:rsid w:val="5C1835FA"/>
    <w:rsid w:val="5C197C95"/>
    <w:rsid w:val="5C1DEE4C"/>
    <w:rsid w:val="5C1E2769"/>
    <w:rsid w:val="5C21D1F9"/>
    <w:rsid w:val="5C244EA8"/>
    <w:rsid w:val="5C24D68F"/>
    <w:rsid w:val="5C2570A1"/>
    <w:rsid w:val="5C26C777"/>
    <w:rsid w:val="5C28CBC0"/>
    <w:rsid w:val="5C299C09"/>
    <w:rsid w:val="5C2ADF6D"/>
    <w:rsid w:val="5C2C750D"/>
    <w:rsid w:val="5C2DBAB7"/>
    <w:rsid w:val="5C2E8DEB"/>
    <w:rsid w:val="5C30C1B4"/>
    <w:rsid w:val="5C30FB2B"/>
    <w:rsid w:val="5C31464D"/>
    <w:rsid w:val="5C3292A1"/>
    <w:rsid w:val="5C33EE79"/>
    <w:rsid w:val="5C348F5B"/>
    <w:rsid w:val="5C35FC79"/>
    <w:rsid w:val="5C3B3665"/>
    <w:rsid w:val="5C3E8A3C"/>
    <w:rsid w:val="5C424E5F"/>
    <w:rsid w:val="5C44D1C7"/>
    <w:rsid w:val="5C458A64"/>
    <w:rsid w:val="5C458AB1"/>
    <w:rsid w:val="5C4643BC"/>
    <w:rsid w:val="5C465CE7"/>
    <w:rsid w:val="5C49A90A"/>
    <w:rsid w:val="5C4ADAFD"/>
    <w:rsid w:val="5C4B0916"/>
    <w:rsid w:val="5C4B383E"/>
    <w:rsid w:val="5C4BF215"/>
    <w:rsid w:val="5C4DBB8E"/>
    <w:rsid w:val="5C4DE9B5"/>
    <w:rsid w:val="5C515BFB"/>
    <w:rsid w:val="5C516465"/>
    <w:rsid w:val="5C568C06"/>
    <w:rsid w:val="5C576181"/>
    <w:rsid w:val="5C581511"/>
    <w:rsid w:val="5C5ADE5C"/>
    <w:rsid w:val="5C5AE9B3"/>
    <w:rsid w:val="5C5C0577"/>
    <w:rsid w:val="5C5CE0FB"/>
    <w:rsid w:val="5C603E35"/>
    <w:rsid w:val="5C6130F5"/>
    <w:rsid w:val="5C613C29"/>
    <w:rsid w:val="5C61F70C"/>
    <w:rsid w:val="5C63EE83"/>
    <w:rsid w:val="5C6A0FCE"/>
    <w:rsid w:val="5C6A75BA"/>
    <w:rsid w:val="5C6B7A16"/>
    <w:rsid w:val="5C6C81D0"/>
    <w:rsid w:val="5C6E8886"/>
    <w:rsid w:val="5C705877"/>
    <w:rsid w:val="5C7683E8"/>
    <w:rsid w:val="5C7A7DD1"/>
    <w:rsid w:val="5C7B3614"/>
    <w:rsid w:val="5C7E8578"/>
    <w:rsid w:val="5C80A65C"/>
    <w:rsid w:val="5C811863"/>
    <w:rsid w:val="5C837537"/>
    <w:rsid w:val="5C84E733"/>
    <w:rsid w:val="5C8527EE"/>
    <w:rsid w:val="5C86DFB6"/>
    <w:rsid w:val="5C87FE9E"/>
    <w:rsid w:val="5C896583"/>
    <w:rsid w:val="5C8C5C3E"/>
    <w:rsid w:val="5C8D2A84"/>
    <w:rsid w:val="5C8F2988"/>
    <w:rsid w:val="5C960824"/>
    <w:rsid w:val="5C9AE419"/>
    <w:rsid w:val="5C9C56CC"/>
    <w:rsid w:val="5C9CB590"/>
    <w:rsid w:val="5C9FB419"/>
    <w:rsid w:val="5CA1515D"/>
    <w:rsid w:val="5CA5C9BC"/>
    <w:rsid w:val="5CA6025E"/>
    <w:rsid w:val="5CA9368E"/>
    <w:rsid w:val="5CAF273A"/>
    <w:rsid w:val="5CAF870F"/>
    <w:rsid w:val="5CB2CD50"/>
    <w:rsid w:val="5CB407BA"/>
    <w:rsid w:val="5CB40C9B"/>
    <w:rsid w:val="5CB4324D"/>
    <w:rsid w:val="5CB63BC3"/>
    <w:rsid w:val="5CB70E5B"/>
    <w:rsid w:val="5CBAB94C"/>
    <w:rsid w:val="5CBBED68"/>
    <w:rsid w:val="5CBC853A"/>
    <w:rsid w:val="5CBE2A89"/>
    <w:rsid w:val="5CBF3E31"/>
    <w:rsid w:val="5CC10076"/>
    <w:rsid w:val="5CC21EB2"/>
    <w:rsid w:val="5CC24E33"/>
    <w:rsid w:val="5CC583C1"/>
    <w:rsid w:val="5CC588F8"/>
    <w:rsid w:val="5CC78D0F"/>
    <w:rsid w:val="5CCAB145"/>
    <w:rsid w:val="5CCAF835"/>
    <w:rsid w:val="5CCB6BE5"/>
    <w:rsid w:val="5CCF4C3A"/>
    <w:rsid w:val="5CCFBEB6"/>
    <w:rsid w:val="5CD03E6E"/>
    <w:rsid w:val="5CD35EB6"/>
    <w:rsid w:val="5CD43272"/>
    <w:rsid w:val="5CD58EA9"/>
    <w:rsid w:val="5CD77EEE"/>
    <w:rsid w:val="5CDBCCF1"/>
    <w:rsid w:val="5CDCA239"/>
    <w:rsid w:val="5CDDEB4F"/>
    <w:rsid w:val="5CE31C34"/>
    <w:rsid w:val="5CE51767"/>
    <w:rsid w:val="5CE72E97"/>
    <w:rsid w:val="5CE798C7"/>
    <w:rsid w:val="5CEF4644"/>
    <w:rsid w:val="5CEF9F13"/>
    <w:rsid w:val="5CF04B41"/>
    <w:rsid w:val="5CF1F156"/>
    <w:rsid w:val="5CF4F4D3"/>
    <w:rsid w:val="5CF87807"/>
    <w:rsid w:val="5CF8826A"/>
    <w:rsid w:val="5D0047A2"/>
    <w:rsid w:val="5D00C564"/>
    <w:rsid w:val="5D01D0B0"/>
    <w:rsid w:val="5D052175"/>
    <w:rsid w:val="5D08C77F"/>
    <w:rsid w:val="5D094757"/>
    <w:rsid w:val="5D0A775D"/>
    <w:rsid w:val="5D0C8AF0"/>
    <w:rsid w:val="5D0D31DB"/>
    <w:rsid w:val="5D0D6DF2"/>
    <w:rsid w:val="5D0D6E2C"/>
    <w:rsid w:val="5D0FFEBA"/>
    <w:rsid w:val="5D10077C"/>
    <w:rsid w:val="5D13E7D9"/>
    <w:rsid w:val="5D14A431"/>
    <w:rsid w:val="5D160372"/>
    <w:rsid w:val="5D1648C4"/>
    <w:rsid w:val="5D17699E"/>
    <w:rsid w:val="5D17C1BD"/>
    <w:rsid w:val="5D17F0B4"/>
    <w:rsid w:val="5D1A3863"/>
    <w:rsid w:val="5D1FE7DA"/>
    <w:rsid w:val="5D215371"/>
    <w:rsid w:val="5D23DBA5"/>
    <w:rsid w:val="5D262DD5"/>
    <w:rsid w:val="5D27D4CF"/>
    <w:rsid w:val="5D280BAF"/>
    <w:rsid w:val="5D284A6D"/>
    <w:rsid w:val="5D28FC40"/>
    <w:rsid w:val="5D2BE5C2"/>
    <w:rsid w:val="5D2C0DEA"/>
    <w:rsid w:val="5D303D91"/>
    <w:rsid w:val="5D32CA89"/>
    <w:rsid w:val="5D33E0A5"/>
    <w:rsid w:val="5D3464DC"/>
    <w:rsid w:val="5D346CDB"/>
    <w:rsid w:val="5D3602CC"/>
    <w:rsid w:val="5D369E04"/>
    <w:rsid w:val="5D394201"/>
    <w:rsid w:val="5D3B5709"/>
    <w:rsid w:val="5D3E4964"/>
    <w:rsid w:val="5D3E7935"/>
    <w:rsid w:val="5D404CAD"/>
    <w:rsid w:val="5D40CBC8"/>
    <w:rsid w:val="5D4297BB"/>
    <w:rsid w:val="5D475286"/>
    <w:rsid w:val="5D494DE0"/>
    <w:rsid w:val="5D4AA8A6"/>
    <w:rsid w:val="5D4C74A8"/>
    <w:rsid w:val="5D4E48EC"/>
    <w:rsid w:val="5D5029E7"/>
    <w:rsid w:val="5D53027B"/>
    <w:rsid w:val="5D53B90E"/>
    <w:rsid w:val="5D56E73E"/>
    <w:rsid w:val="5D5C7A00"/>
    <w:rsid w:val="5D61386D"/>
    <w:rsid w:val="5D622EAD"/>
    <w:rsid w:val="5D6450D0"/>
    <w:rsid w:val="5D65E6B8"/>
    <w:rsid w:val="5D68C864"/>
    <w:rsid w:val="5D6B2CB8"/>
    <w:rsid w:val="5D6E0E7E"/>
    <w:rsid w:val="5D6F2DD2"/>
    <w:rsid w:val="5D6F5AF6"/>
    <w:rsid w:val="5D731DF5"/>
    <w:rsid w:val="5D734C49"/>
    <w:rsid w:val="5D73CE40"/>
    <w:rsid w:val="5D7415E5"/>
    <w:rsid w:val="5D75FACB"/>
    <w:rsid w:val="5D788582"/>
    <w:rsid w:val="5D78C932"/>
    <w:rsid w:val="5D79ED64"/>
    <w:rsid w:val="5D7A0968"/>
    <w:rsid w:val="5D7A7EAE"/>
    <w:rsid w:val="5D7DF724"/>
    <w:rsid w:val="5D8103FC"/>
    <w:rsid w:val="5D81081F"/>
    <w:rsid w:val="5D81CE7D"/>
    <w:rsid w:val="5D846CAC"/>
    <w:rsid w:val="5D8494DD"/>
    <w:rsid w:val="5D852280"/>
    <w:rsid w:val="5D8761D1"/>
    <w:rsid w:val="5D94512C"/>
    <w:rsid w:val="5D97EC21"/>
    <w:rsid w:val="5D9A650A"/>
    <w:rsid w:val="5D9C47F4"/>
    <w:rsid w:val="5D9C5E37"/>
    <w:rsid w:val="5DA272A0"/>
    <w:rsid w:val="5DA2AA55"/>
    <w:rsid w:val="5DA2D818"/>
    <w:rsid w:val="5DA63B5B"/>
    <w:rsid w:val="5DAE334A"/>
    <w:rsid w:val="5DAFA6EE"/>
    <w:rsid w:val="5DB1DEBA"/>
    <w:rsid w:val="5DB28E33"/>
    <w:rsid w:val="5DB5F2FC"/>
    <w:rsid w:val="5DB7370F"/>
    <w:rsid w:val="5DB7CB64"/>
    <w:rsid w:val="5DBAA62F"/>
    <w:rsid w:val="5DBB26FF"/>
    <w:rsid w:val="5DBF02B1"/>
    <w:rsid w:val="5DC007BB"/>
    <w:rsid w:val="5DC1E8FD"/>
    <w:rsid w:val="5DC3411F"/>
    <w:rsid w:val="5DC6341E"/>
    <w:rsid w:val="5DC7C26A"/>
    <w:rsid w:val="5DC896AE"/>
    <w:rsid w:val="5DC955E2"/>
    <w:rsid w:val="5DCA22A9"/>
    <w:rsid w:val="5DCAE334"/>
    <w:rsid w:val="5DD16DAC"/>
    <w:rsid w:val="5DD1DEF0"/>
    <w:rsid w:val="5DD5B868"/>
    <w:rsid w:val="5DD6875C"/>
    <w:rsid w:val="5DD96BF1"/>
    <w:rsid w:val="5DDB5B64"/>
    <w:rsid w:val="5DDB755B"/>
    <w:rsid w:val="5DDC41C6"/>
    <w:rsid w:val="5DE14DEC"/>
    <w:rsid w:val="5DE31B82"/>
    <w:rsid w:val="5DE32BF8"/>
    <w:rsid w:val="5DE78FA5"/>
    <w:rsid w:val="5DE905A6"/>
    <w:rsid w:val="5DE9369D"/>
    <w:rsid w:val="5DEC679F"/>
    <w:rsid w:val="5DED095D"/>
    <w:rsid w:val="5DEDA684"/>
    <w:rsid w:val="5DEEC182"/>
    <w:rsid w:val="5DEFE72B"/>
    <w:rsid w:val="5DF31D94"/>
    <w:rsid w:val="5DF3F3DA"/>
    <w:rsid w:val="5DF404E3"/>
    <w:rsid w:val="5DF5641E"/>
    <w:rsid w:val="5DF74ECC"/>
    <w:rsid w:val="5DF78ABF"/>
    <w:rsid w:val="5DF91766"/>
    <w:rsid w:val="5DF9E33D"/>
    <w:rsid w:val="5DFA2F4E"/>
    <w:rsid w:val="5DFA71A3"/>
    <w:rsid w:val="5DFA9E79"/>
    <w:rsid w:val="5DFBA44A"/>
    <w:rsid w:val="5DFCD815"/>
    <w:rsid w:val="5E01DDB4"/>
    <w:rsid w:val="5E06F8E2"/>
    <w:rsid w:val="5E09A76D"/>
    <w:rsid w:val="5E0A93F2"/>
    <w:rsid w:val="5E0B1CBD"/>
    <w:rsid w:val="5E0C28D8"/>
    <w:rsid w:val="5E0CA184"/>
    <w:rsid w:val="5E0D5C1A"/>
    <w:rsid w:val="5E0EC160"/>
    <w:rsid w:val="5E101406"/>
    <w:rsid w:val="5E125459"/>
    <w:rsid w:val="5E13D9C9"/>
    <w:rsid w:val="5E169D3E"/>
    <w:rsid w:val="5E1A9553"/>
    <w:rsid w:val="5E1B9C9F"/>
    <w:rsid w:val="5E1BE179"/>
    <w:rsid w:val="5E22C33E"/>
    <w:rsid w:val="5E2582C6"/>
    <w:rsid w:val="5E259DEE"/>
    <w:rsid w:val="5E25E6ED"/>
    <w:rsid w:val="5E25EEC8"/>
    <w:rsid w:val="5E282C9F"/>
    <w:rsid w:val="5E28E146"/>
    <w:rsid w:val="5E299BC7"/>
    <w:rsid w:val="5E2F0921"/>
    <w:rsid w:val="5E2F7BBA"/>
    <w:rsid w:val="5E3104D3"/>
    <w:rsid w:val="5E3525B3"/>
    <w:rsid w:val="5E3610E3"/>
    <w:rsid w:val="5E37AA21"/>
    <w:rsid w:val="5E39341C"/>
    <w:rsid w:val="5E3969EE"/>
    <w:rsid w:val="5E39B2BF"/>
    <w:rsid w:val="5E3A274D"/>
    <w:rsid w:val="5E3A8458"/>
    <w:rsid w:val="5E3ACBE7"/>
    <w:rsid w:val="5E3C5292"/>
    <w:rsid w:val="5E3C747E"/>
    <w:rsid w:val="5E3F5D7F"/>
    <w:rsid w:val="5E44ABC7"/>
    <w:rsid w:val="5E4D57A4"/>
    <w:rsid w:val="5E4D8225"/>
    <w:rsid w:val="5E4E849A"/>
    <w:rsid w:val="5E4F6852"/>
    <w:rsid w:val="5E50446E"/>
    <w:rsid w:val="5E528436"/>
    <w:rsid w:val="5E534B7E"/>
    <w:rsid w:val="5E5399A6"/>
    <w:rsid w:val="5E53CC80"/>
    <w:rsid w:val="5E55F63F"/>
    <w:rsid w:val="5E56B246"/>
    <w:rsid w:val="5E594231"/>
    <w:rsid w:val="5E5CB198"/>
    <w:rsid w:val="5E5E2639"/>
    <w:rsid w:val="5E61704F"/>
    <w:rsid w:val="5E66EDC2"/>
    <w:rsid w:val="5E6779B1"/>
    <w:rsid w:val="5E690BEF"/>
    <w:rsid w:val="5E697763"/>
    <w:rsid w:val="5E6B1A7B"/>
    <w:rsid w:val="5E6B2D6B"/>
    <w:rsid w:val="5E6C30DE"/>
    <w:rsid w:val="5E6E2EFA"/>
    <w:rsid w:val="5E6ED3F1"/>
    <w:rsid w:val="5E710D9B"/>
    <w:rsid w:val="5E73A1BE"/>
    <w:rsid w:val="5E78D510"/>
    <w:rsid w:val="5E791839"/>
    <w:rsid w:val="5E7CA19E"/>
    <w:rsid w:val="5E7EFAC3"/>
    <w:rsid w:val="5E808ABC"/>
    <w:rsid w:val="5E80AEFC"/>
    <w:rsid w:val="5E810B12"/>
    <w:rsid w:val="5E828CD8"/>
    <w:rsid w:val="5E833E48"/>
    <w:rsid w:val="5E84319F"/>
    <w:rsid w:val="5E84EDE4"/>
    <w:rsid w:val="5E873D80"/>
    <w:rsid w:val="5E89A21D"/>
    <w:rsid w:val="5E8C5076"/>
    <w:rsid w:val="5E8E25F4"/>
    <w:rsid w:val="5E8F441F"/>
    <w:rsid w:val="5E909FD8"/>
    <w:rsid w:val="5E913DB0"/>
    <w:rsid w:val="5E954EA9"/>
    <w:rsid w:val="5E960F7B"/>
    <w:rsid w:val="5E96D58C"/>
    <w:rsid w:val="5E992F41"/>
    <w:rsid w:val="5E9A661B"/>
    <w:rsid w:val="5E9CF212"/>
    <w:rsid w:val="5E9F89AD"/>
    <w:rsid w:val="5EA2C525"/>
    <w:rsid w:val="5EA47E26"/>
    <w:rsid w:val="5EA5CE0A"/>
    <w:rsid w:val="5EA9614E"/>
    <w:rsid w:val="5EAA1B9B"/>
    <w:rsid w:val="5EABB60F"/>
    <w:rsid w:val="5EB0F22F"/>
    <w:rsid w:val="5EB18A9A"/>
    <w:rsid w:val="5EB2A67B"/>
    <w:rsid w:val="5EB56017"/>
    <w:rsid w:val="5EB82763"/>
    <w:rsid w:val="5EB9C0DF"/>
    <w:rsid w:val="5EBAE965"/>
    <w:rsid w:val="5EBCD20B"/>
    <w:rsid w:val="5EBD01F2"/>
    <w:rsid w:val="5EBD1382"/>
    <w:rsid w:val="5EBE216C"/>
    <w:rsid w:val="5EC0BD55"/>
    <w:rsid w:val="5EC5C0EB"/>
    <w:rsid w:val="5EC5D2E8"/>
    <w:rsid w:val="5EC613A7"/>
    <w:rsid w:val="5EC9282A"/>
    <w:rsid w:val="5EC98E82"/>
    <w:rsid w:val="5ECAC632"/>
    <w:rsid w:val="5ECC55D5"/>
    <w:rsid w:val="5ED0353D"/>
    <w:rsid w:val="5ED0E411"/>
    <w:rsid w:val="5ED1005B"/>
    <w:rsid w:val="5ED405F3"/>
    <w:rsid w:val="5ED7139B"/>
    <w:rsid w:val="5ED8A72A"/>
    <w:rsid w:val="5EDB8569"/>
    <w:rsid w:val="5EDC1DFB"/>
    <w:rsid w:val="5EDE6C01"/>
    <w:rsid w:val="5EDE9657"/>
    <w:rsid w:val="5EDED45D"/>
    <w:rsid w:val="5EE00A36"/>
    <w:rsid w:val="5EE9B4E6"/>
    <w:rsid w:val="5EEEB510"/>
    <w:rsid w:val="5EF21ADD"/>
    <w:rsid w:val="5EF5A4C2"/>
    <w:rsid w:val="5EF84F8C"/>
    <w:rsid w:val="5F0062EE"/>
    <w:rsid w:val="5F010F8E"/>
    <w:rsid w:val="5F01A9A0"/>
    <w:rsid w:val="5F026C61"/>
    <w:rsid w:val="5F02D2C8"/>
    <w:rsid w:val="5F041F08"/>
    <w:rsid w:val="5F111D87"/>
    <w:rsid w:val="5F11C80E"/>
    <w:rsid w:val="5F127A90"/>
    <w:rsid w:val="5F12DF51"/>
    <w:rsid w:val="5F1316A3"/>
    <w:rsid w:val="5F1434AC"/>
    <w:rsid w:val="5F1BCAE8"/>
    <w:rsid w:val="5F1E6133"/>
    <w:rsid w:val="5F1F693D"/>
    <w:rsid w:val="5F20F3AA"/>
    <w:rsid w:val="5F23C3F9"/>
    <w:rsid w:val="5F2670A5"/>
    <w:rsid w:val="5F26D149"/>
    <w:rsid w:val="5F27C2D7"/>
    <w:rsid w:val="5F28E1B7"/>
    <w:rsid w:val="5F2947D7"/>
    <w:rsid w:val="5F2C2DFD"/>
    <w:rsid w:val="5F2EF66A"/>
    <w:rsid w:val="5F2F087D"/>
    <w:rsid w:val="5F316BBE"/>
    <w:rsid w:val="5F319334"/>
    <w:rsid w:val="5F31CB65"/>
    <w:rsid w:val="5F34B429"/>
    <w:rsid w:val="5F393789"/>
    <w:rsid w:val="5F3A38D4"/>
    <w:rsid w:val="5F3AD83D"/>
    <w:rsid w:val="5F3C6A6E"/>
    <w:rsid w:val="5F3EFF8A"/>
    <w:rsid w:val="5F413C0E"/>
    <w:rsid w:val="5F41BDF5"/>
    <w:rsid w:val="5F4214EF"/>
    <w:rsid w:val="5F458F3A"/>
    <w:rsid w:val="5F45953D"/>
    <w:rsid w:val="5F49E1AA"/>
    <w:rsid w:val="5F4A2847"/>
    <w:rsid w:val="5F4D8777"/>
    <w:rsid w:val="5F4DD7D4"/>
    <w:rsid w:val="5F4E009E"/>
    <w:rsid w:val="5F4E8A02"/>
    <w:rsid w:val="5F4F81E0"/>
    <w:rsid w:val="5F515136"/>
    <w:rsid w:val="5F5474DE"/>
    <w:rsid w:val="5F55A6DC"/>
    <w:rsid w:val="5F55E0AA"/>
    <w:rsid w:val="5F578710"/>
    <w:rsid w:val="5F58AA0C"/>
    <w:rsid w:val="5F5B2040"/>
    <w:rsid w:val="5F5B3734"/>
    <w:rsid w:val="5F5F820B"/>
    <w:rsid w:val="5F5FF58C"/>
    <w:rsid w:val="5F61A5E7"/>
    <w:rsid w:val="5F61DD8A"/>
    <w:rsid w:val="5F63F408"/>
    <w:rsid w:val="5F64BE1A"/>
    <w:rsid w:val="5F655936"/>
    <w:rsid w:val="5F69D354"/>
    <w:rsid w:val="5F6B9BD5"/>
    <w:rsid w:val="5F6DAC93"/>
    <w:rsid w:val="5F6FE5F0"/>
    <w:rsid w:val="5F71B040"/>
    <w:rsid w:val="5F74522C"/>
    <w:rsid w:val="5F7E0EE7"/>
    <w:rsid w:val="5F7F01C2"/>
    <w:rsid w:val="5F829FB4"/>
    <w:rsid w:val="5F83940C"/>
    <w:rsid w:val="5F89AEB2"/>
    <w:rsid w:val="5F8B2093"/>
    <w:rsid w:val="5F8B6730"/>
    <w:rsid w:val="5F8BA914"/>
    <w:rsid w:val="5F8E5235"/>
    <w:rsid w:val="5F8E634E"/>
    <w:rsid w:val="5F93F111"/>
    <w:rsid w:val="5F966EDA"/>
    <w:rsid w:val="5F985B0B"/>
    <w:rsid w:val="5F98DCEB"/>
    <w:rsid w:val="5F994542"/>
    <w:rsid w:val="5F9BF4E4"/>
    <w:rsid w:val="5F9E4D00"/>
    <w:rsid w:val="5F9F839A"/>
    <w:rsid w:val="5F9F9828"/>
    <w:rsid w:val="5FA1E0A9"/>
    <w:rsid w:val="5FA293FE"/>
    <w:rsid w:val="5FA58DCB"/>
    <w:rsid w:val="5FA7DDE8"/>
    <w:rsid w:val="5FA9D41B"/>
    <w:rsid w:val="5FADE6DF"/>
    <w:rsid w:val="5FAF0733"/>
    <w:rsid w:val="5FAFCD0B"/>
    <w:rsid w:val="5FB089C7"/>
    <w:rsid w:val="5FB0E5AC"/>
    <w:rsid w:val="5FB0EA68"/>
    <w:rsid w:val="5FB26D9F"/>
    <w:rsid w:val="5FB84F34"/>
    <w:rsid w:val="5FBA2140"/>
    <w:rsid w:val="5FBB56CC"/>
    <w:rsid w:val="5FBC83B7"/>
    <w:rsid w:val="5FC29601"/>
    <w:rsid w:val="5FCAD380"/>
    <w:rsid w:val="5FCE001A"/>
    <w:rsid w:val="5FCEA6D4"/>
    <w:rsid w:val="5FD1F17A"/>
    <w:rsid w:val="5FD3247B"/>
    <w:rsid w:val="5FD44E08"/>
    <w:rsid w:val="5FD7CA4E"/>
    <w:rsid w:val="5FDC6202"/>
    <w:rsid w:val="5FDE2758"/>
    <w:rsid w:val="5FE0BB83"/>
    <w:rsid w:val="5FE27723"/>
    <w:rsid w:val="5FE3F71E"/>
    <w:rsid w:val="5FE529EB"/>
    <w:rsid w:val="5FE79655"/>
    <w:rsid w:val="5FE8A455"/>
    <w:rsid w:val="5FE9DB91"/>
    <w:rsid w:val="5FE9FCF1"/>
    <w:rsid w:val="5FEC8583"/>
    <w:rsid w:val="5FEEE168"/>
    <w:rsid w:val="5FF263CA"/>
    <w:rsid w:val="5FF3393A"/>
    <w:rsid w:val="5FF363F0"/>
    <w:rsid w:val="5FF3A567"/>
    <w:rsid w:val="5FF7B3A5"/>
    <w:rsid w:val="5FFB2C23"/>
    <w:rsid w:val="5FFD083F"/>
    <w:rsid w:val="5FFD2BB3"/>
    <w:rsid w:val="5FFDA702"/>
    <w:rsid w:val="60019245"/>
    <w:rsid w:val="6006FDCC"/>
    <w:rsid w:val="600760C2"/>
    <w:rsid w:val="6007E6AC"/>
    <w:rsid w:val="600ADFFB"/>
    <w:rsid w:val="600D9AE1"/>
    <w:rsid w:val="600E21BA"/>
    <w:rsid w:val="60123BC0"/>
    <w:rsid w:val="60129748"/>
    <w:rsid w:val="6014DCA2"/>
    <w:rsid w:val="6018BA09"/>
    <w:rsid w:val="601C611B"/>
    <w:rsid w:val="601CEDCA"/>
    <w:rsid w:val="6022973D"/>
    <w:rsid w:val="602BBF2B"/>
    <w:rsid w:val="6030EC3E"/>
    <w:rsid w:val="6033CD9A"/>
    <w:rsid w:val="6034A7CD"/>
    <w:rsid w:val="6034B1FA"/>
    <w:rsid w:val="60394E67"/>
    <w:rsid w:val="603A5AB9"/>
    <w:rsid w:val="603D3AD6"/>
    <w:rsid w:val="603DA6E1"/>
    <w:rsid w:val="603DD15B"/>
    <w:rsid w:val="604B7C98"/>
    <w:rsid w:val="604C543C"/>
    <w:rsid w:val="604ED01B"/>
    <w:rsid w:val="60530403"/>
    <w:rsid w:val="60531794"/>
    <w:rsid w:val="605342AA"/>
    <w:rsid w:val="6053F9B3"/>
    <w:rsid w:val="60556669"/>
    <w:rsid w:val="60577FB2"/>
    <w:rsid w:val="605A311E"/>
    <w:rsid w:val="605B1846"/>
    <w:rsid w:val="605BE462"/>
    <w:rsid w:val="605CF437"/>
    <w:rsid w:val="60618617"/>
    <w:rsid w:val="606221B4"/>
    <w:rsid w:val="606272D3"/>
    <w:rsid w:val="60643082"/>
    <w:rsid w:val="6067706C"/>
    <w:rsid w:val="606B479F"/>
    <w:rsid w:val="606BE7E3"/>
    <w:rsid w:val="606C856F"/>
    <w:rsid w:val="606D3334"/>
    <w:rsid w:val="606D7D65"/>
    <w:rsid w:val="606EF539"/>
    <w:rsid w:val="6071F795"/>
    <w:rsid w:val="607306EC"/>
    <w:rsid w:val="60744D25"/>
    <w:rsid w:val="6077D846"/>
    <w:rsid w:val="60783C79"/>
    <w:rsid w:val="607891BC"/>
    <w:rsid w:val="6079B1E9"/>
    <w:rsid w:val="607EC2C5"/>
    <w:rsid w:val="607EF706"/>
    <w:rsid w:val="6080C82D"/>
    <w:rsid w:val="6081D39D"/>
    <w:rsid w:val="6081FD44"/>
    <w:rsid w:val="6083AAAE"/>
    <w:rsid w:val="6088FD7A"/>
    <w:rsid w:val="608F80AB"/>
    <w:rsid w:val="60936236"/>
    <w:rsid w:val="6097FE09"/>
    <w:rsid w:val="60981199"/>
    <w:rsid w:val="609A7494"/>
    <w:rsid w:val="609AE4CB"/>
    <w:rsid w:val="609C0F09"/>
    <w:rsid w:val="609C3CF1"/>
    <w:rsid w:val="609F4777"/>
    <w:rsid w:val="609FDA40"/>
    <w:rsid w:val="60A28A2B"/>
    <w:rsid w:val="60A43852"/>
    <w:rsid w:val="60A4AD5B"/>
    <w:rsid w:val="60AC5168"/>
    <w:rsid w:val="60AE1461"/>
    <w:rsid w:val="60B1246F"/>
    <w:rsid w:val="60B32946"/>
    <w:rsid w:val="60B4A02C"/>
    <w:rsid w:val="60B841D6"/>
    <w:rsid w:val="60B91ECE"/>
    <w:rsid w:val="60B94B54"/>
    <w:rsid w:val="60BAFEA9"/>
    <w:rsid w:val="60BBE8C5"/>
    <w:rsid w:val="60BE4B28"/>
    <w:rsid w:val="60BF2C59"/>
    <w:rsid w:val="60BF5E02"/>
    <w:rsid w:val="60BFD76D"/>
    <w:rsid w:val="60BFFCEB"/>
    <w:rsid w:val="60C03D3B"/>
    <w:rsid w:val="60C1DA1D"/>
    <w:rsid w:val="60C3F4A2"/>
    <w:rsid w:val="60C4196F"/>
    <w:rsid w:val="60C4DAF6"/>
    <w:rsid w:val="60CA7100"/>
    <w:rsid w:val="60CC1936"/>
    <w:rsid w:val="60CF182D"/>
    <w:rsid w:val="60D23273"/>
    <w:rsid w:val="60D3FC5A"/>
    <w:rsid w:val="60D7480C"/>
    <w:rsid w:val="60D83BBF"/>
    <w:rsid w:val="60DECEBC"/>
    <w:rsid w:val="60E801F7"/>
    <w:rsid w:val="60E86338"/>
    <w:rsid w:val="60E96789"/>
    <w:rsid w:val="60EDAAB9"/>
    <w:rsid w:val="60F11649"/>
    <w:rsid w:val="60F303B1"/>
    <w:rsid w:val="60F31745"/>
    <w:rsid w:val="60F51B43"/>
    <w:rsid w:val="60F5404A"/>
    <w:rsid w:val="60F81B6D"/>
    <w:rsid w:val="60F8A3E6"/>
    <w:rsid w:val="60FA4BB9"/>
    <w:rsid w:val="60FB1071"/>
    <w:rsid w:val="60FDA25C"/>
    <w:rsid w:val="60FE0C81"/>
    <w:rsid w:val="60FF4348"/>
    <w:rsid w:val="60FF831F"/>
    <w:rsid w:val="61008E7B"/>
    <w:rsid w:val="61047162"/>
    <w:rsid w:val="6104AC4F"/>
    <w:rsid w:val="6108EC04"/>
    <w:rsid w:val="6109B911"/>
    <w:rsid w:val="610EAECC"/>
    <w:rsid w:val="61107FD8"/>
    <w:rsid w:val="611354D7"/>
    <w:rsid w:val="6119632C"/>
    <w:rsid w:val="611ACFB6"/>
    <w:rsid w:val="611BF497"/>
    <w:rsid w:val="611E7E76"/>
    <w:rsid w:val="61230D20"/>
    <w:rsid w:val="6123D54F"/>
    <w:rsid w:val="612406C3"/>
    <w:rsid w:val="6125BE1D"/>
    <w:rsid w:val="6126D0D1"/>
    <w:rsid w:val="6128253C"/>
    <w:rsid w:val="6129DBFE"/>
    <w:rsid w:val="612A9DFF"/>
    <w:rsid w:val="612C72EF"/>
    <w:rsid w:val="612EEAD2"/>
    <w:rsid w:val="612F9DF3"/>
    <w:rsid w:val="61377089"/>
    <w:rsid w:val="6137A85C"/>
    <w:rsid w:val="6138B075"/>
    <w:rsid w:val="613A6B90"/>
    <w:rsid w:val="613FD270"/>
    <w:rsid w:val="6140B510"/>
    <w:rsid w:val="61428B05"/>
    <w:rsid w:val="6143AE49"/>
    <w:rsid w:val="6149BE81"/>
    <w:rsid w:val="6149F7D1"/>
    <w:rsid w:val="614C4B6C"/>
    <w:rsid w:val="614CC2BB"/>
    <w:rsid w:val="61553E59"/>
    <w:rsid w:val="615CD78F"/>
    <w:rsid w:val="615DD11B"/>
    <w:rsid w:val="6161066C"/>
    <w:rsid w:val="616123AE"/>
    <w:rsid w:val="6166096B"/>
    <w:rsid w:val="61681FBE"/>
    <w:rsid w:val="616D57E0"/>
    <w:rsid w:val="616F43E3"/>
    <w:rsid w:val="616F71EA"/>
    <w:rsid w:val="61720291"/>
    <w:rsid w:val="617355B5"/>
    <w:rsid w:val="61746EA4"/>
    <w:rsid w:val="61753E66"/>
    <w:rsid w:val="6175C6F0"/>
    <w:rsid w:val="6176BB5C"/>
    <w:rsid w:val="6177C790"/>
    <w:rsid w:val="617C43BA"/>
    <w:rsid w:val="617EADF3"/>
    <w:rsid w:val="617FF4D8"/>
    <w:rsid w:val="61814620"/>
    <w:rsid w:val="6184C87C"/>
    <w:rsid w:val="61850EBF"/>
    <w:rsid w:val="61857FEF"/>
    <w:rsid w:val="61863536"/>
    <w:rsid w:val="618A8A10"/>
    <w:rsid w:val="618D1FC9"/>
    <w:rsid w:val="618D257E"/>
    <w:rsid w:val="61906BF2"/>
    <w:rsid w:val="61917FE5"/>
    <w:rsid w:val="6194057B"/>
    <w:rsid w:val="619427C9"/>
    <w:rsid w:val="619493DF"/>
    <w:rsid w:val="6196B3BD"/>
    <w:rsid w:val="619720DA"/>
    <w:rsid w:val="6197548E"/>
    <w:rsid w:val="6198350A"/>
    <w:rsid w:val="61983563"/>
    <w:rsid w:val="6198E3AD"/>
    <w:rsid w:val="61997747"/>
    <w:rsid w:val="6199DFDA"/>
    <w:rsid w:val="61A3BAF7"/>
    <w:rsid w:val="61A78FD6"/>
    <w:rsid w:val="61A90E28"/>
    <w:rsid w:val="61A91E6D"/>
    <w:rsid w:val="61A9B104"/>
    <w:rsid w:val="61AF9896"/>
    <w:rsid w:val="61B08CE4"/>
    <w:rsid w:val="61B0C24C"/>
    <w:rsid w:val="61B25D32"/>
    <w:rsid w:val="61B3BB84"/>
    <w:rsid w:val="61B48A6A"/>
    <w:rsid w:val="61B51BFB"/>
    <w:rsid w:val="61B6CB73"/>
    <w:rsid w:val="61B7D4A0"/>
    <w:rsid w:val="61B95E56"/>
    <w:rsid w:val="61BB095A"/>
    <w:rsid w:val="61BD115B"/>
    <w:rsid w:val="61BDA607"/>
    <w:rsid w:val="61BDE24B"/>
    <w:rsid w:val="61BFDA4D"/>
    <w:rsid w:val="61C19CBB"/>
    <w:rsid w:val="61C1B32E"/>
    <w:rsid w:val="61C22722"/>
    <w:rsid w:val="61CA61A5"/>
    <w:rsid w:val="61CB9B47"/>
    <w:rsid w:val="61CD6EA1"/>
    <w:rsid w:val="61CDC332"/>
    <w:rsid w:val="61D523D1"/>
    <w:rsid w:val="61D596E2"/>
    <w:rsid w:val="61D83436"/>
    <w:rsid w:val="61D93A79"/>
    <w:rsid w:val="61DB8929"/>
    <w:rsid w:val="61DB967E"/>
    <w:rsid w:val="61DF1A7C"/>
    <w:rsid w:val="61E0792C"/>
    <w:rsid w:val="61E09EDF"/>
    <w:rsid w:val="61E1D0AA"/>
    <w:rsid w:val="61E2FE36"/>
    <w:rsid w:val="61E3A8C8"/>
    <w:rsid w:val="61E40832"/>
    <w:rsid w:val="61E40ACB"/>
    <w:rsid w:val="61E995E2"/>
    <w:rsid w:val="61ED2801"/>
    <w:rsid w:val="61F0057A"/>
    <w:rsid w:val="61F0A492"/>
    <w:rsid w:val="61F532B8"/>
    <w:rsid w:val="61FC1E43"/>
    <w:rsid w:val="61FCB48F"/>
    <w:rsid w:val="61FFE607"/>
    <w:rsid w:val="61FFF5EB"/>
    <w:rsid w:val="6204AA69"/>
    <w:rsid w:val="6205556E"/>
    <w:rsid w:val="6205BBA7"/>
    <w:rsid w:val="6207403B"/>
    <w:rsid w:val="62099871"/>
    <w:rsid w:val="6209E811"/>
    <w:rsid w:val="620B4BA9"/>
    <w:rsid w:val="620D926B"/>
    <w:rsid w:val="620FBFEC"/>
    <w:rsid w:val="62100AFD"/>
    <w:rsid w:val="6211ECB7"/>
    <w:rsid w:val="6212EC36"/>
    <w:rsid w:val="6213C52A"/>
    <w:rsid w:val="62153723"/>
    <w:rsid w:val="6218F6A2"/>
    <w:rsid w:val="621999DC"/>
    <w:rsid w:val="621DAEF5"/>
    <w:rsid w:val="621E8143"/>
    <w:rsid w:val="6224A5DC"/>
    <w:rsid w:val="622696B5"/>
    <w:rsid w:val="6228A2C2"/>
    <w:rsid w:val="62296AF0"/>
    <w:rsid w:val="622AACC3"/>
    <w:rsid w:val="622AFFCB"/>
    <w:rsid w:val="622CED37"/>
    <w:rsid w:val="622D6C05"/>
    <w:rsid w:val="622F825A"/>
    <w:rsid w:val="62314F81"/>
    <w:rsid w:val="6231E8DA"/>
    <w:rsid w:val="62320730"/>
    <w:rsid w:val="62358DDF"/>
    <w:rsid w:val="6236E813"/>
    <w:rsid w:val="6237A9E9"/>
    <w:rsid w:val="6238E876"/>
    <w:rsid w:val="623E4032"/>
    <w:rsid w:val="623E8CDB"/>
    <w:rsid w:val="623EA081"/>
    <w:rsid w:val="623EFBE4"/>
    <w:rsid w:val="623F5B18"/>
    <w:rsid w:val="62442319"/>
    <w:rsid w:val="62473628"/>
    <w:rsid w:val="624825BA"/>
    <w:rsid w:val="624999D1"/>
    <w:rsid w:val="624E426F"/>
    <w:rsid w:val="6251885D"/>
    <w:rsid w:val="6251B67A"/>
    <w:rsid w:val="6254A708"/>
    <w:rsid w:val="62584C0D"/>
    <w:rsid w:val="6258946C"/>
    <w:rsid w:val="625D504F"/>
    <w:rsid w:val="625EF7F4"/>
    <w:rsid w:val="62606D8B"/>
    <w:rsid w:val="6261DF19"/>
    <w:rsid w:val="6262BD72"/>
    <w:rsid w:val="6262E5F1"/>
    <w:rsid w:val="6262E97F"/>
    <w:rsid w:val="6269637F"/>
    <w:rsid w:val="626B03C9"/>
    <w:rsid w:val="626CC9C9"/>
    <w:rsid w:val="626EC4B8"/>
    <w:rsid w:val="6270DC0E"/>
    <w:rsid w:val="6272B4C4"/>
    <w:rsid w:val="6272BEC7"/>
    <w:rsid w:val="62730B2A"/>
    <w:rsid w:val="627378B6"/>
    <w:rsid w:val="62748AD6"/>
    <w:rsid w:val="6275EF23"/>
    <w:rsid w:val="62781D7E"/>
    <w:rsid w:val="62794CE8"/>
    <w:rsid w:val="627A0132"/>
    <w:rsid w:val="627B570E"/>
    <w:rsid w:val="627BF354"/>
    <w:rsid w:val="627D83A5"/>
    <w:rsid w:val="627F826E"/>
    <w:rsid w:val="628308F3"/>
    <w:rsid w:val="62836E4D"/>
    <w:rsid w:val="628479F5"/>
    <w:rsid w:val="62848FF8"/>
    <w:rsid w:val="628ABE71"/>
    <w:rsid w:val="628C4282"/>
    <w:rsid w:val="628D3871"/>
    <w:rsid w:val="6298264A"/>
    <w:rsid w:val="6298307C"/>
    <w:rsid w:val="629DD46B"/>
    <w:rsid w:val="62A129B8"/>
    <w:rsid w:val="62A16FD7"/>
    <w:rsid w:val="62A1D4AD"/>
    <w:rsid w:val="62A25D2E"/>
    <w:rsid w:val="62A3DE5A"/>
    <w:rsid w:val="62A60A3E"/>
    <w:rsid w:val="62A68E84"/>
    <w:rsid w:val="62A7C05D"/>
    <w:rsid w:val="62A7C850"/>
    <w:rsid w:val="62AA043B"/>
    <w:rsid w:val="62B0C9A7"/>
    <w:rsid w:val="62B58426"/>
    <w:rsid w:val="62B59EE5"/>
    <w:rsid w:val="62B7A4C3"/>
    <w:rsid w:val="62BA1D92"/>
    <w:rsid w:val="62BB14F4"/>
    <w:rsid w:val="62BCA6F5"/>
    <w:rsid w:val="62C04799"/>
    <w:rsid w:val="62C06C0D"/>
    <w:rsid w:val="62C09DDF"/>
    <w:rsid w:val="62C1D023"/>
    <w:rsid w:val="62C230AB"/>
    <w:rsid w:val="62C5C788"/>
    <w:rsid w:val="62C60410"/>
    <w:rsid w:val="62C658AC"/>
    <w:rsid w:val="62CA4408"/>
    <w:rsid w:val="62CAA73A"/>
    <w:rsid w:val="62CAECC1"/>
    <w:rsid w:val="62CE1570"/>
    <w:rsid w:val="62CF1295"/>
    <w:rsid w:val="62CF2B43"/>
    <w:rsid w:val="62D12E14"/>
    <w:rsid w:val="62D157BB"/>
    <w:rsid w:val="62D6383E"/>
    <w:rsid w:val="62D6B4E5"/>
    <w:rsid w:val="62D8E285"/>
    <w:rsid w:val="62DA0DDE"/>
    <w:rsid w:val="62DA6DDF"/>
    <w:rsid w:val="62DED578"/>
    <w:rsid w:val="62DF1696"/>
    <w:rsid w:val="62E0E98E"/>
    <w:rsid w:val="62E26ECC"/>
    <w:rsid w:val="62E33518"/>
    <w:rsid w:val="62E66C0B"/>
    <w:rsid w:val="62E9D5D2"/>
    <w:rsid w:val="62EA9E6B"/>
    <w:rsid w:val="62EF39EA"/>
    <w:rsid w:val="62EF8FC4"/>
    <w:rsid w:val="62F04CCE"/>
    <w:rsid w:val="62F3BC55"/>
    <w:rsid w:val="62F48855"/>
    <w:rsid w:val="62F57619"/>
    <w:rsid w:val="62F642C2"/>
    <w:rsid w:val="62F784CA"/>
    <w:rsid w:val="62F82FD8"/>
    <w:rsid w:val="62F8CFB1"/>
    <w:rsid w:val="62FAB5CC"/>
    <w:rsid w:val="62FBBBE3"/>
    <w:rsid w:val="62FEB161"/>
    <w:rsid w:val="630258BC"/>
    <w:rsid w:val="6303003D"/>
    <w:rsid w:val="63061EAB"/>
    <w:rsid w:val="63063E9C"/>
    <w:rsid w:val="6307F988"/>
    <w:rsid w:val="6309128A"/>
    <w:rsid w:val="630BEA99"/>
    <w:rsid w:val="630E9962"/>
    <w:rsid w:val="630EBB8A"/>
    <w:rsid w:val="630EFC35"/>
    <w:rsid w:val="6310B1E8"/>
    <w:rsid w:val="6310E5D6"/>
    <w:rsid w:val="6316C937"/>
    <w:rsid w:val="63180455"/>
    <w:rsid w:val="631892FF"/>
    <w:rsid w:val="6318F250"/>
    <w:rsid w:val="6322655F"/>
    <w:rsid w:val="6322D9D9"/>
    <w:rsid w:val="63230D59"/>
    <w:rsid w:val="632495DB"/>
    <w:rsid w:val="63263893"/>
    <w:rsid w:val="63271EBE"/>
    <w:rsid w:val="6327D195"/>
    <w:rsid w:val="6329D945"/>
    <w:rsid w:val="632ACF37"/>
    <w:rsid w:val="632AF25F"/>
    <w:rsid w:val="632D1FC4"/>
    <w:rsid w:val="6332B3EA"/>
    <w:rsid w:val="6334BC01"/>
    <w:rsid w:val="633B781E"/>
    <w:rsid w:val="633C64FD"/>
    <w:rsid w:val="633E9E67"/>
    <w:rsid w:val="63403DDF"/>
    <w:rsid w:val="63430932"/>
    <w:rsid w:val="63450103"/>
    <w:rsid w:val="6346ECA0"/>
    <w:rsid w:val="6346F4B8"/>
    <w:rsid w:val="6348AC1F"/>
    <w:rsid w:val="63490D14"/>
    <w:rsid w:val="634B5D96"/>
    <w:rsid w:val="634BB997"/>
    <w:rsid w:val="634CA1F1"/>
    <w:rsid w:val="634E2BD7"/>
    <w:rsid w:val="6351529B"/>
    <w:rsid w:val="63535E79"/>
    <w:rsid w:val="6353FAAB"/>
    <w:rsid w:val="63557790"/>
    <w:rsid w:val="6357CFA5"/>
    <w:rsid w:val="63588E05"/>
    <w:rsid w:val="635ADE2D"/>
    <w:rsid w:val="635B6DA3"/>
    <w:rsid w:val="635D2703"/>
    <w:rsid w:val="635D719A"/>
    <w:rsid w:val="635DF3ED"/>
    <w:rsid w:val="635EE097"/>
    <w:rsid w:val="63639591"/>
    <w:rsid w:val="636515D6"/>
    <w:rsid w:val="6367AA29"/>
    <w:rsid w:val="6367F02C"/>
    <w:rsid w:val="636AC6A2"/>
    <w:rsid w:val="63708772"/>
    <w:rsid w:val="63730256"/>
    <w:rsid w:val="63737200"/>
    <w:rsid w:val="63745D23"/>
    <w:rsid w:val="6374F262"/>
    <w:rsid w:val="63777B32"/>
    <w:rsid w:val="63779F23"/>
    <w:rsid w:val="6377C794"/>
    <w:rsid w:val="637882E1"/>
    <w:rsid w:val="6379EEFB"/>
    <w:rsid w:val="637AC477"/>
    <w:rsid w:val="637AE5F5"/>
    <w:rsid w:val="637BE7BE"/>
    <w:rsid w:val="637C0BE3"/>
    <w:rsid w:val="637C2200"/>
    <w:rsid w:val="637DE0DF"/>
    <w:rsid w:val="637EDF96"/>
    <w:rsid w:val="637FD893"/>
    <w:rsid w:val="6382C245"/>
    <w:rsid w:val="6383275E"/>
    <w:rsid w:val="638516D6"/>
    <w:rsid w:val="63861A88"/>
    <w:rsid w:val="638CCD4B"/>
    <w:rsid w:val="638D922D"/>
    <w:rsid w:val="638F9726"/>
    <w:rsid w:val="638FD8A7"/>
    <w:rsid w:val="639037A5"/>
    <w:rsid w:val="63903E5B"/>
    <w:rsid w:val="6390798A"/>
    <w:rsid w:val="63914C9C"/>
    <w:rsid w:val="63925A2E"/>
    <w:rsid w:val="63957DA9"/>
    <w:rsid w:val="639D7A12"/>
    <w:rsid w:val="639D8014"/>
    <w:rsid w:val="639F6657"/>
    <w:rsid w:val="63AB44D9"/>
    <w:rsid w:val="63AD1C81"/>
    <w:rsid w:val="63AE97C4"/>
    <w:rsid w:val="63B03CF3"/>
    <w:rsid w:val="63B0818C"/>
    <w:rsid w:val="63B2215E"/>
    <w:rsid w:val="63B269B5"/>
    <w:rsid w:val="63B2EC60"/>
    <w:rsid w:val="63B3A9C7"/>
    <w:rsid w:val="63B5BA98"/>
    <w:rsid w:val="63B9E3FA"/>
    <w:rsid w:val="63BC2BDF"/>
    <w:rsid w:val="63BD9A26"/>
    <w:rsid w:val="63BE9770"/>
    <w:rsid w:val="63C70324"/>
    <w:rsid w:val="63C8922D"/>
    <w:rsid w:val="63CF6467"/>
    <w:rsid w:val="63D09432"/>
    <w:rsid w:val="63D27D9E"/>
    <w:rsid w:val="63D37766"/>
    <w:rsid w:val="63D41B12"/>
    <w:rsid w:val="63D46B8E"/>
    <w:rsid w:val="63D948A8"/>
    <w:rsid w:val="63DD0831"/>
    <w:rsid w:val="63DDA707"/>
    <w:rsid w:val="63E07134"/>
    <w:rsid w:val="63E12346"/>
    <w:rsid w:val="63E180B7"/>
    <w:rsid w:val="63E30D7A"/>
    <w:rsid w:val="63E3FD95"/>
    <w:rsid w:val="63E77A1F"/>
    <w:rsid w:val="63E98F4C"/>
    <w:rsid w:val="63EA6D85"/>
    <w:rsid w:val="63EE88B0"/>
    <w:rsid w:val="63EFE14C"/>
    <w:rsid w:val="63F19071"/>
    <w:rsid w:val="63F38E12"/>
    <w:rsid w:val="63F5FE6F"/>
    <w:rsid w:val="63F6B696"/>
    <w:rsid w:val="63F77B24"/>
    <w:rsid w:val="63FB30A6"/>
    <w:rsid w:val="63FD6199"/>
    <w:rsid w:val="64012891"/>
    <w:rsid w:val="64076FCD"/>
    <w:rsid w:val="6407CEA0"/>
    <w:rsid w:val="640B8820"/>
    <w:rsid w:val="640F9F57"/>
    <w:rsid w:val="6411CFC9"/>
    <w:rsid w:val="6413DCF9"/>
    <w:rsid w:val="641F5839"/>
    <w:rsid w:val="6421B8AE"/>
    <w:rsid w:val="6426810B"/>
    <w:rsid w:val="6427C975"/>
    <w:rsid w:val="642E8C0C"/>
    <w:rsid w:val="64303A67"/>
    <w:rsid w:val="64329A1A"/>
    <w:rsid w:val="64370346"/>
    <w:rsid w:val="643734C3"/>
    <w:rsid w:val="6437FD7B"/>
    <w:rsid w:val="64388BDE"/>
    <w:rsid w:val="6438BC5F"/>
    <w:rsid w:val="6438C9BC"/>
    <w:rsid w:val="643908B7"/>
    <w:rsid w:val="643B031D"/>
    <w:rsid w:val="643C87EC"/>
    <w:rsid w:val="643D1584"/>
    <w:rsid w:val="6440C3D9"/>
    <w:rsid w:val="6441D2F3"/>
    <w:rsid w:val="6443C898"/>
    <w:rsid w:val="644637A7"/>
    <w:rsid w:val="64466F84"/>
    <w:rsid w:val="64468DB8"/>
    <w:rsid w:val="64475120"/>
    <w:rsid w:val="6447605B"/>
    <w:rsid w:val="6448A7C0"/>
    <w:rsid w:val="6449A4CA"/>
    <w:rsid w:val="644AC6FE"/>
    <w:rsid w:val="644DB55D"/>
    <w:rsid w:val="64532129"/>
    <w:rsid w:val="645439BE"/>
    <w:rsid w:val="6459F220"/>
    <w:rsid w:val="645A4F6D"/>
    <w:rsid w:val="645CC764"/>
    <w:rsid w:val="645F0D9E"/>
    <w:rsid w:val="6461D471"/>
    <w:rsid w:val="6466AE90"/>
    <w:rsid w:val="6467FDE8"/>
    <w:rsid w:val="64684201"/>
    <w:rsid w:val="64691507"/>
    <w:rsid w:val="646953E9"/>
    <w:rsid w:val="64697A4A"/>
    <w:rsid w:val="6469B97A"/>
    <w:rsid w:val="646B566F"/>
    <w:rsid w:val="646E1739"/>
    <w:rsid w:val="646E8619"/>
    <w:rsid w:val="646F0AC2"/>
    <w:rsid w:val="646FBD27"/>
    <w:rsid w:val="6472CCA4"/>
    <w:rsid w:val="6473A89F"/>
    <w:rsid w:val="6473DDD6"/>
    <w:rsid w:val="647914CA"/>
    <w:rsid w:val="6479B6C7"/>
    <w:rsid w:val="647A9D4B"/>
    <w:rsid w:val="647B16E3"/>
    <w:rsid w:val="647B2A1D"/>
    <w:rsid w:val="647CF488"/>
    <w:rsid w:val="647D74EE"/>
    <w:rsid w:val="6480AD64"/>
    <w:rsid w:val="64823F97"/>
    <w:rsid w:val="6482AB17"/>
    <w:rsid w:val="64838B69"/>
    <w:rsid w:val="6484B9EF"/>
    <w:rsid w:val="64850508"/>
    <w:rsid w:val="64865097"/>
    <w:rsid w:val="6487FE81"/>
    <w:rsid w:val="648A8507"/>
    <w:rsid w:val="648B539A"/>
    <w:rsid w:val="64910C21"/>
    <w:rsid w:val="64914E92"/>
    <w:rsid w:val="64976BDC"/>
    <w:rsid w:val="6497BAF6"/>
    <w:rsid w:val="6497FC17"/>
    <w:rsid w:val="64989574"/>
    <w:rsid w:val="6498BB37"/>
    <w:rsid w:val="649CF53A"/>
    <w:rsid w:val="649D763D"/>
    <w:rsid w:val="649EFEA4"/>
    <w:rsid w:val="649F98C2"/>
    <w:rsid w:val="64A243B2"/>
    <w:rsid w:val="64A49969"/>
    <w:rsid w:val="64AA552C"/>
    <w:rsid w:val="64AA6A2B"/>
    <w:rsid w:val="64AB9184"/>
    <w:rsid w:val="64ACBF22"/>
    <w:rsid w:val="64AD7564"/>
    <w:rsid w:val="64ADA4E1"/>
    <w:rsid w:val="64AE1D4C"/>
    <w:rsid w:val="64AF0D47"/>
    <w:rsid w:val="64AFB275"/>
    <w:rsid w:val="64B1014A"/>
    <w:rsid w:val="64B21482"/>
    <w:rsid w:val="64B39A31"/>
    <w:rsid w:val="64B5625E"/>
    <w:rsid w:val="64B6840C"/>
    <w:rsid w:val="64B785C2"/>
    <w:rsid w:val="64BA332F"/>
    <w:rsid w:val="64BAA183"/>
    <w:rsid w:val="64BE6099"/>
    <w:rsid w:val="64C06EB7"/>
    <w:rsid w:val="64C13E3E"/>
    <w:rsid w:val="64C19B7B"/>
    <w:rsid w:val="64C41CC7"/>
    <w:rsid w:val="64C4C50A"/>
    <w:rsid w:val="64C5A9A6"/>
    <w:rsid w:val="64C6D513"/>
    <w:rsid w:val="64C70423"/>
    <w:rsid w:val="64C7569E"/>
    <w:rsid w:val="64C81614"/>
    <w:rsid w:val="64C8C8A9"/>
    <w:rsid w:val="64CD7E29"/>
    <w:rsid w:val="64D1C76E"/>
    <w:rsid w:val="64D2F02D"/>
    <w:rsid w:val="64D3C071"/>
    <w:rsid w:val="64D51E9A"/>
    <w:rsid w:val="64D5D3E0"/>
    <w:rsid w:val="64D8220E"/>
    <w:rsid w:val="64D9A00B"/>
    <w:rsid w:val="64DAC795"/>
    <w:rsid w:val="64DE5BAF"/>
    <w:rsid w:val="64DF66D3"/>
    <w:rsid w:val="64E13A3A"/>
    <w:rsid w:val="64E171BF"/>
    <w:rsid w:val="64E41B8B"/>
    <w:rsid w:val="64E651A8"/>
    <w:rsid w:val="64E805F3"/>
    <w:rsid w:val="64E85713"/>
    <w:rsid w:val="64ECD199"/>
    <w:rsid w:val="64EECEE8"/>
    <w:rsid w:val="64F0B12D"/>
    <w:rsid w:val="64F941FB"/>
    <w:rsid w:val="64FC1C9C"/>
    <w:rsid w:val="64FF5E42"/>
    <w:rsid w:val="64FF65F2"/>
    <w:rsid w:val="6500EC69"/>
    <w:rsid w:val="6500ED35"/>
    <w:rsid w:val="6501FE5F"/>
    <w:rsid w:val="650285EF"/>
    <w:rsid w:val="65068FBC"/>
    <w:rsid w:val="65076647"/>
    <w:rsid w:val="65079599"/>
    <w:rsid w:val="65087E19"/>
    <w:rsid w:val="65088DCC"/>
    <w:rsid w:val="650901F8"/>
    <w:rsid w:val="65091884"/>
    <w:rsid w:val="6509411F"/>
    <w:rsid w:val="650C35C1"/>
    <w:rsid w:val="6511A9A3"/>
    <w:rsid w:val="6511C4E0"/>
    <w:rsid w:val="65140F80"/>
    <w:rsid w:val="65169CA1"/>
    <w:rsid w:val="6518C46F"/>
    <w:rsid w:val="651B2C7F"/>
    <w:rsid w:val="651B743B"/>
    <w:rsid w:val="651CF0A6"/>
    <w:rsid w:val="65226EC0"/>
    <w:rsid w:val="65277E07"/>
    <w:rsid w:val="6528CC47"/>
    <w:rsid w:val="6528CF65"/>
    <w:rsid w:val="6529CC5D"/>
    <w:rsid w:val="652B52AB"/>
    <w:rsid w:val="652B6FCA"/>
    <w:rsid w:val="652B7510"/>
    <w:rsid w:val="652CE82E"/>
    <w:rsid w:val="652FA42F"/>
    <w:rsid w:val="653004C3"/>
    <w:rsid w:val="65354FCF"/>
    <w:rsid w:val="65389756"/>
    <w:rsid w:val="6539EB52"/>
    <w:rsid w:val="653AB7C9"/>
    <w:rsid w:val="653B4E43"/>
    <w:rsid w:val="653BCB8A"/>
    <w:rsid w:val="653C0D0A"/>
    <w:rsid w:val="653F7EC0"/>
    <w:rsid w:val="6540BE92"/>
    <w:rsid w:val="6541E6F3"/>
    <w:rsid w:val="65479405"/>
    <w:rsid w:val="6548FD57"/>
    <w:rsid w:val="654AD49C"/>
    <w:rsid w:val="654AD5C6"/>
    <w:rsid w:val="654B814F"/>
    <w:rsid w:val="654F8CDF"/>
    <w:rsid w:val="6550FAC2"/>
    <w:rsid w:val="65523DFE"/>
    <w:rsid w:val="6554F88D"/>
    <w:rsid w:val="65556224"/>
    <w:rsid w:val="65558BA6"/>
    <w:rsid w:val="6556985B"/>
    <w:rsid w:val="655A1C58"/>
    <w:rsid w:val="655A8371"/>
    <w:rsid w:val="655B2833"/>
    <w:rsid w:val="6561C800"/>
    <w:rsid w:val="6562C225"/>
    <w:rsid w:val="6564A0AE"/>
    <w:rsid w:val="656B0B8A"/>
    <w:rsid w:val="656B8576"/>
    <w:rsid w:val="656CA9DC"/>
    <w:rsid w:val="656CB398"/>
    <w:rsid w:val="657585B5"/>
    <w:rsid w:val="65786424"/>
    <w:rsid w:val="6578DA6A"/>
    <w:rsid w:val="657C2D13"/>
    <w:rsid w:val="657F7E60"/>
    <w:rsid w:val="65800C0F"/>
    <w:rsid w:val="65813E23"/>
    <w:rsid w:val="65836539"/>
    <w:rsid w:val="6587EE38"/>
    <w:rsid w:val="65885B31"/>
    <w:rsid w:val="658BB1AD"/>
    <w:rsid w:val="658CAE43"/>
    <w:rsid w:val="658E1269"/>
    <w:rsid w:val="658F1822"/>
    <w:rsid w:val="6590829E"/>
    <w:rsid w:val="65912802"/>
    <w:rsid w:val="659341B5"/>
    <w:rsid w:val="6596BCB8"/>
    <w:rsid w:val="65984C07"/>
    <w:rsid w:val="659919CE"/>
    <w:rsid w:val="659B2892"/>
    <w:rsid w:val="659EBF12"/>
    <w:rsid w:val="659F14D7"/>
    <w:rsid w:val="65A1A39C"/>
    <w:rsid w:val="65A1CFB5"/>
    <w:rsid w:val="65A39240"/>
    <w:rsid w:val="65A3EBE5"/>
    <w:rsid w:val="65A41FE1"/>
    <w:rsid w:val="65A642C5"/>
    <w:rsid w:val="65A868D0"/>
    <w:rsid w:val="65AAB852"/>
    <w:rsid w:val="65AAF863"/>
    <w:rsid w:val="65B05ECB"/>
    <w:rsid w:val="65B0D873"/>
    <w:rsid w:val="65B2D43F"/>
    <w:rsid w:val="65B44B59"/>
    <w:rsid w:val="65B718EA"/>
    <w:rsid w:val="65B740B7"/>
    <w:rsid w:val="65BA8C5F"/>
    <w:rsid w:val="65BADE9C"/>
    <w:rsid w:val="65BE1124"/>
    <w:rsid w:val="65BEF0AC"/>
    <w:rsid w:val="65BF1843"/>
    <w:rsid w:val="65C44CEF"/>
    <w:rsid w:val="65C6E892"/>
    <w:rsid w:val="65C89CE5"/>
    <w:rsid w:val="65C8BE7C"/>
    <w:rsid w:val="65C97DAD"/>
    <w:rsid w:val="65C9FC61"/>
    <w:rsid w:val="65CBDD9C"/>
    <w:rsid w:val="65CD6BC2"/>
    <w:rsid w:val="65D0800F"/>
    <w:rsid w:val="65D2CF37"/>
    <w:rsid w:val="65D301E8"/>
    <w:rsid w:val="65DA2F77"/>
    <w:rsid w:val="65DD80A4"/>
    <w:rsid w:val="65DE62DF"/>
    <w:rsid w:val="65E16090"/>
    <w:rsid w:val="65E6D318"/>
    <w:rsid w:val="65E7BCA9"/>
    <w:rsid w:val="65EA7618"/>
    <w:rsid w:val="65EBBC81"/>
    <w:rsid w:val="65EC705D"/>
    <w:rsid w:val="65ED9198"/>
    <w:rsid w:val="65F00706"/>
    <w:rsid w:val="65F05965"/>
    <w:rsid w:val="65F073E5"/>
    <w:rsid w:val="65F0933F"/>
    <w:rsid w:val="65F0DC20"/>
    <w:rsid w:val="65F0FA90"/>
    <w:rsid w:val="65F2BFC8"/>
    <w:rsid w:val="65F2CD9E"/>
    <w:rsid w:val="65F527A8"/>
    <w:rsid w:val="65F67EF6"/>
    <w:rsid w:val="65F812EB"/>
    <w:rsid w:val="65FAF4B1"/>
    <w:rsid w:val="65FCA51B"/>
    <w:rsid w:val="66026AF4"/>
    <w:rsid w:val="6603FAA7"/>
    <w:rsid w:val="660411B6"/>
    <w:rsid w:val="6605544E"/>
    <w:rsid w:val="66063F2C"/>
    <w:rsid w:val="66064003"/>
    <w:rsid w:val="6607F6E1"/>
    <w:rsid w:val="6608CE92"/>
    <w:rsid w:val="660F1CA2"/>
    <w:rsid w:val="6610196F"/>
    <w:rsid w:val="66114936"/>
    <w:rsid w:val="6612A81E"/>
    <w:rsid w:val="66130FB0"/>
    <w:rsid w:val="6614F681"/>
    <w:rsid w:val="661778CB"/>
    <w:rsid w:val="661D5B41"/>
    <w:rsid w:val="661EA769"/>
    <w:rsid w:val="661F1BBF"/>
    <w:rsid w:val="661FD0FE"/>
    <w:rsid w:val="662000E5"/>
    <w:rsid w:val="66205E37"/>
    <w:rsid w:val="6620FCF3"/>
    <w:rsid w:val="6621270B"/>
    <w:rsid w:val="66217F39"/>
    <w:rsid w:val="6621BE4F"/>
    <w:rsid w:val="662248B1"/>
    <w:rsid w:val="662277D4"/>
    <w:rsid w:val="66280268"/>
    <w:rsid w:val="662928F8"/>
    <w:rsid w:val="662F7E7D"/>
    <w:rsid w:val="6634167C"/>
    <w:rsid w:val="6635E8DA"/>
    <w:rsid w:val="66363E10"/>
    <w:rsid w:val="663650E9"/>
    <w:rsid w:val="66369724"/>
    <w:rsid w:val="66377473"/>
    <w:rsid w:val="663A1812"/>
    <w:rsid w:val="663B4906"/>
    <w:rsid w:val="663DABCA"/>
    <w:rsid w:val="663F25D6"/>
    <w:rsid w:val="663FF748"/>
    <w:rsid w:val="6640382C"/>
    <w:rsid w:val="66417F9E"/>
    <w:rsid w:val="664259D7"/>
    <w:rsid w:val="6647DFC7"/>
    <w:rsid w:val="6649F5D9"/>
    <w:rsid w:val="664A9988"/>
    <w:rsid w:val="664E0D63"/>
    <w:rsid w:val="664EB081"/>
    <w:rsid w:val="664F1B28"/>
    <w:rsid w:val="664FBBCA"/>
    <w:rsid w:val="6658588A"/>
    <w:rsid w:val="6658AC31"/>
    <w:rsid w:val="665970FD"/>
    <w:rsid w:val="6659B72F"/>
    <w:rsid w:val="665C25F8"/>
    <w:rsid w:val="665C4AFC"/>
    <w:rsid w:val="665FE7B8"/>
    <w:rsid w:val="666112BF"/>
    <w:rsid w:val="66617A07"/>
    <w:rsid w:val="6663D743"/>
    <w:rsid w:val="666529CA"/>
    <w:rsid w:val="6665D16F"/>
    <w:rsid w:val="6666623A"/>
    <w:rsid w:val="6666B49A"/>
    <w:rsid w:val="666784CB"/>
    <w:rsid w:val="666956D1"/>
    <w:rsid w:val="666EFD7D"/>
    <w:rsid w:val="666F2BED"/>
    <w:rsid w:val="667070D6"/>
    <w:rsid w:val="66709DF5"/>
    <w:rsid w:val="66732040"/>
    <w:rsid w:val="66757B3B"/>
    <w:rsid w:val="6675C073"/>
    <w:rsid w:val="6679B8C1"/>
    <w:rsid w:val="6680743C"/>
    <w:rsid w:val="6680EE1C"/>
    <w:rsid w:val="6683F821"/>
    <w:rsid w:val="6685542D"/>
    <w:rsid w:val="66857871"/>
    <w:rsid w:val="66895E81"/>
    <w:rsid w:val="66896B48"/>
    <w:rsid w:val="668A4312"/>
    <w:rsid w:val="668D21E9"/>
    <w:rsid w:val="668EFAC8"/>
    <w:rsid w:val="668F895A"/>
    <w:rsid w:val="66916EC4"/>
    <w:rsid w:val="66945BBB"/>
    <w:rsid w:val="669474A0"/>
    <w:rsid w:val="6695A25A"/>
    <w:rsid w:val="66963297"/>
    <w:rsid w:val="66987EEE"/>
    <w:rsid w:val="66995239"/>
    <w:rsid w:val="669A6A23"/>
    <w:rsid w:val="669BF957"/>
    <w:rsid w:val="669F83B0"/>
    <w:rsid w:val="669FD22C"/>
    <w:rsid w:val="669FFA28"/>
    <w:rsid w:val="66A5366B"/>
    <w:rsid w:val="66A6255B"/>
    <w:rsid w:val="66A7D681"/>
    <w:rsid w:val="66AB1B80"/>
    <w:rsid w:val="66B01573"/>
    <w:rsid w:val="66B01B0F"/>
    <w:rsid w:val="66B24A93"/>
    <w:rsid w:val="66B2B7BA"/>
    <w:rsid w:val="66B41725"/>
    <w:rsid w:val="66B42A2F"/>
    <w:rsid w:val="66B4318C"/>
    <w:rsid w:val="66B5381B"/>
    <w:rsid w:val="66B57C75"/>
    <w:rsid w:val="66B5B984"/>
    <w:rsid w:val="66B9E1ED"/>
    <w:rsid w:val="66BB3A5D"/>
    <w:rsid w:val="66BCE6CA"/>
    <w:rsid w:val="66BF49D2"/>
    <w:rsid w:val="66BF6387"/>
    <w:rsid w:val="66C068FF"/>
    <w:rsid w:val="66C2C3C5"/>
    <w:rsid w:val="66C2E49E"/>
    <w:rsid w:val="66C373FD"/>
    <w:rsid w:val="66C49F7F"/>
    <w:rsid w:val="66C62ECE"/>
    <w:rsid w:val="66C6B3E2"/>
    <w:rsid w:val="66C7909F"/>
    <w:rsid w:val="66C7FE28"/>
    <w:rsid w:val="66C8A811"/>
    <w:rsid w:val="66C8F3B2"/>
    <w:rsid w:val="66CAFF8C"/>
    <w:rsid w:val="66CDD075"/>
    <w:rsid w:val="66CEBEAF"/>
    <w:rsid w:val="66D1923E"/>
    <w:rsid w:val="66D2840A"/>
    <w:rsid w:val="66D2C99A"/>
    <w:rsid w:val="66D3AD4C"/>
    <w:rsid w:val="66D4E4B7"/>
    <w:rsid w:val="66D5C811"/>
    <w:rsid w:val="66D8BBB4"/>
    <w:rsid w:val="66DA927B"/>
    <w:rsid w:val="66DBF5DF"/>
    <w:rsid w:val="66DBF643"/>
    <w:rsid w:val="66E00550"/>
    <w:rsid w:val="66E0DA4E"/>
    <w:rsid w:val="66E34112"/>
    <w:rsid w:val="66E756F0"/>
    <w:rsid w:val="66E9CB32"/>
    <w:rsid w:val="66EAE647"/>
    <w:rsid w:val="66EB86A2"/>
    <w:rsid w:val="66ED0BE4"/>
    <w:rsid w:val="66EF1820"/>
    <w:rsid w:val="66EF241F"/>
    <w:rsid w:val="66F1A902"/>
    <w:rsid w:val="66F36B5E"/>
    <w:rsid w:val="66F4B258"/>
    <w:rsid w:val="66F53900"/>
    <w:rsid w:val="66F59351"/>
    <w:rsid w:val="66F5A2B9"/>
    <w:rsid w:val="66F84705"/>
    <w:rsid w:val="66F96E19"/>
    <w:rsid w:val="66FA6652"/>
    <w:rsid w:val="66FAEEAA"/>
    <w:rsid w:val="66FAFFB8"/>
    <w:rsid w:val="6701193C"/>
    <w:rsid w:val="6701A395"/>
    <w:rsid w:val="67022371"/>
    <w:rsid w:val="67028716"/>
    <w:rsid w:val="6705421B"/>
    <w:rsid w:val="6706FB99"/>
    <w:rsid w:val="67071E6D"/>
    <w:rsid w:val="6707261A"/>
    <w:rsid w:val="6707CB36"/>
    <w:rsid w:val="670A7979"/>
    <w:rsid w:val="670F6753"/>
    <w:rsid w:val="67123CF3"/>
    <w:rsid w:val="67132554"/>
    <w:rsid w:val="6713B8D7"/>
    <w:rsid w:val="6714BC1B"/>
    <w:rsid w:val="6714BE7E"/>
    <w:rsid w:val="6717527F"/>
    <w:rsid w:val="67181136"/>
    <w:rsid w:val="67194A67"/>
    <w:rsid w:val="671B516F"/>
    <w:rsid w:val="672035E4"/>
    <w:rsid w:val="67266109"/>
    <w:rsid w:val="672C0F53"/>
    <w:rsid w:val="672D4988"/>
    <w:rsid w:val="672EAE97"/>
    <w:rsid w:val="672ED7FC"/>
    <w:rsid w:val="67320904"/>
    <w:rsid w:val="673452BA"/>
    <w:rsid w:val="673D52D0"/>
    <w:rsid w:val="6745836C"/>
    <w:rsid w:val="67475C90"/>
    <w:rsid w:val="6749BED0"/>
    <w:rsid w:val="674A6C23"/>
    <w:rsid w:val="674BD8AB"/>
    <w:rsid w:val="674C2E53"/>
    <w:rsid w:val="674E1973"/>
    <w:rsid w:val="674E779B"/>
    <w:rsid w:val="6754813C"/>
    <w:rsid w:val="6758C0BA"/>
    <w:rsid w:val="675919FF"/>
    <w:rsid w:val="67599464"/>
    <w:rsid w:val="675A6A24"/>
    <w:rsid w:val="675CAF6A"/>
    <w:rsid w:val="675F4381"/>
    <w:rsid w:val="675F53AE"/>
    <w:rsid w:val="675F9372"/>
    <w:rsid w:val="67602189"/>
    <w:rsid w:val="67633B17"/>
    <w:rsid w:val="6766E848"/>
    <w:rsid w:val="676706D7"/>
    <w:rsid w:val="67689B03"/>
    <w:rsid w:val="67695B6B"/>
    <w:rsid w:val="676A566D"/>
    <w:rsid w:val="676AE4E6"/>
    <w:rsid w:val="676E63A6"/>
    <w:rsid w:val="676E98C1"/>
    <w:rsid w:val="67716442"/>
    <w:rsid w:val="6774CD71"/>
    <w:rsid w:val="67754AA1"/>
    <w:rsid w:val="67781C79"/>
    <w:rsid w:val="67794FE7"/>
    <w:rsid w:val="67796114"/>
    <w:rsid w:val="6782D62F"/>
    <w:rsid w:val="6787DDA9"/>
    <w:rsid w:val="678A6F1A"/>
    <w:rsid w:val="678A8372"/>
    <w:rsid w:val="678C29C6"/>
    <w:rsid w:val="678F8E09"/>
    <w:rsid w:val="6792EBC8"/>
    <w:rsid w:val="6793FA20"/>
    <w:rsid w:val="67981CE4"/>
    <w:rsid w:val="679A796B"/>
    <w:rsid w:val="679B6F2C"/>
    <w:rsid w:val="679BA046"/>
    <w:rsid w:val="67A2A4D8"/>
    <w:rsid w:val="67A45727"/>
    <w:rsid w:val="67A590F3"/>
    <w:rsid w:val="67A5CD0C"/>
    <w:rsid w:val="67A6C100"/>
    <w:rsid w:val="67A7DCB1"/>
    <w:rsid w:val="67AC5553"/>
    <w:rsid w:val="67AC6E41"/>
    <w:rsid w:val="67AFBE2C"/>
    <w:rsid w:val="67B0A036"/>
    <w:rsid w:val="67B1D5E9"/>
    <w:rsid w:val="67B3324E"/>
    <w:rsid w:val="67B3B8E2"/>
    <w:rsid w:val="67B3F025"/>
    <w:rsid w:val="67B44795"/>
    <w:rsid w:val="67B64241"/>
    <w:rsid w:val="67B7F38C"/>
    <w:rsid w:val="67BA0BB9"/>
    <w:rsid w:val="67BA96A0"/>
    <w:rsid w:val="67BB45D1"/>
    <w:rsid w:val="67BBFC4D"/>
    <w:rsid w:val="67BE9F07"/>
    <w:rsid w:val="67C22E1F"/>
    <w:rsid w:val="67C561D2"/>
    <w:rsid w:val="67C60F5A"/>
    <w:rsid w:val="67C9065E"/>
    <w:rsid w:val="67C90699"/>
    <w:rsid w:val="67CBD5F9"/>
    <w:rsid w:val="67CF7570"/>
    <w:rsid w:val="67D0A247"/>
    <w:rsid w:val="67D1D854"/>
    <w:rsid w:val="67D5CA51"/>
    <w:rsid w:val="67D8FC17"/>
    <w:rsid w:val="67D9D356"/>
    <w:rsid w:val="67DF52AE"/>
    <w:rsid w:val="67E01165"/>
    <w:rsid w:val="67E0E1A3"/>
    <w:rsid w:val="67E33559"/>
    <w:rsid w:val="67E44D00"/>
    <w:rsid w:val="67E4C173"/>
    <w:rsid w:val="67E580FE"/>
    <w:rsid w:val="67E61E35"/>
    <w:rsid w:val="67E791D2"/>
    <w:rsid w:val="67E7D9B1"/>
    <w:rsid w:val="67E850C1"/>
    <w:rsid w:val="67EA8688"/>
    <w:rsid w:val="67EC3EDD"/>
    <w:rsid w:val="67EF8AEB"/>
    <w:rsid w:val="67F06177"/>
    <w:rsid w:val="67F13947"/>
    <w:rsid w:val="67F7BD95"/>
    <w:rsid w:val="67F83FEE"/>
    <w:rsid w:val="67F84FE9"/>
    <w:rsid w:val="67F919C5"/>
    <w:rsid w:val="67FD01EC"/>
    <w:rsid w:val="68028044"/>
    <w:rsid w:val="680287D6"/>
    <w:rsid w:val="680515F4"/>
    <w:rsid w:val="680821DE"/>
    <w:rsid w:val="680A5CED"/>
    <w:rsid w:val="680ADCBD"/>
    <w:rsid w:val="680AE670"/>
    <w:rsid w:val="680B5B89"/>
    <w:rsid w:val="680B5FC7"/>
    <w:rsid w:val="680CCDF8"/>
    <w:rsid w:val="6810FF23"/>
    <w:rsid w:val="681106C6"/>
    <w:rsid w:val="6813037D"/>
    <w:rsid w:val="6814469E"/>
    <w:rsid w:val="68155AC3"/>
    <w:rsid w:val="68165974"/>
    <w:rsid w:val="6817B580"/>
    <w:rsid w:val="68193FC7"/>
    <w:rsid w:val="681A9673"/>
    <w:rsid w:val="681C0AA6"/>
    <w:rsid w:val="681E0376"/>
    <w:rsid w:val="682302EA"/>
    <w:rsid w:val="6824B19B"/>
    <w:rsid w:val="68252ED1"/>
    <w:rsid w:val="682761BE"/>
    <w:rsid w:val="68283AA9"/>
    <w:rsid w:val="682AE747"/>
    <w:rsid w:val="682C7290"/>
    <w:rsid w:val="682D292F"/>
    <w:rsid w:val="682FAB52"/>
    <w:rsid w:val="683107FC"/>
    <w:rsid w:val="6836539E"/>
    <w:rsid w:val="6838BAD5"/>
    <w:rsid w:val="6838D89A"/>
    <w:rsid w:val="6839067C"/>
    <w:rsid w:val="683BB119"/>
    <w:rsid w:val="683DC086"/>
    <w:rsid w:val="683E633D"/>
    <w:rsid w:val="683FB4CD"/>
    <w:rsid w:val="6843044C"/>
    <w:rsid w:val="68448CD8"/>
    <w:rsid w:val="68457151"/>
    <w:rsid w:val="68473752"/>
    <w:rsid w:val="684768B0"/>
    <w:rsid w:val="6851087C"/>
    <w:rsid w:val="68527EAC"/>
    <w:rsid w:val="6854D5EB"/>
    <w:rsid w:val="685518FF"/>
    <w:rsid w:val="685716C0"/>
    <w:rsid w:val="6858F913"/>
    <w:rsid w:val="685A61BC"/>
    <w:rsid w:val="685AEC30"/>
    <w:rsid w:val="685BA248"/>
    <w:rsid w:val="685BF2B2"/>
    <w:rsid w:val="685F2E4A"/>
    <w:rsid w:val="686130A7"/>
    <w:rsid w:val="68645FDA"/>
    <w:rsid w:val="6865B158"/>
    <w:rsid w:val="6867B25C"/>
    <w:rsid w:val="686B328B"/>
    <w:rsid w:val="686E4052"/>
    <w:rsid w:val="68737D5A"/>
    <w:rsid w:val="6874E4EC"/>
    <w:rsid w:val="68761F93"/>
    <w:rsid w:val="6877AFE6"/>
    <w:rsid w:val="6877CC6F"/>
    <w:rsid w:val="687808B1"/>
    <w:rsid w:val="68786448"/>
    <w:rsid w:val="687D876E"/>
    <w:rsid w:val="687E3838"/>
    <w:rsid w:val="687F8059"/>
    <w:rsid w:val="6884D11D"/>
    <w:rsid w:val="6885F923"/>
    <w:rsid w:val="68870672"/>
    <w:rsid w:val="6888D45D"/>
    <w:rsid w:val="6888D5B1"/>
    <w:rsid w:val="688955A3"/>
    <w:rsid w:val="688C1FAF"/>
    <w:rsid w:val="688D8906"/>
    <w:rsid w:val="688DC9A4"/>
    <w:rsid w:val="688E7B90"/>
    <w:rsid w:val="688EB97A"/>
    <w:rsid w:val="68934D50"/>
    <w:rsid w:val="6895C6A0"/>
    <w:rsid w:val="6895DAE0"/>
    <w:rsid w:val="689A3BBA"/>
    <w:rsid w:val="689CC3E0"/>
    <w:rsid w:val="68A04ACF"/>
    <w:rsid w:val="68A16B43"/>
    <w:rsid w:val="68A3F442"/>
    <w:rsid w:val="68A68A30"/>
    <w:rsid w:val="68A6991F"/>
    <w:rsid w:val="68A71833"/>
    <w:rsid w:val="68AADBBC"/>
    <w:rsid w:val="68AB873C"/>
    <w:rsid w:val="68AC621A"/>
    <w:rsid w:val="68ACBF35"/>
    <w:rsid w:val="68AEA5E0"/>
    <w:rsid w:val="68AEB0BA"/>
    <w:rsid w:val="68AF0F04"/>
    <w:rsid w:val="68AF3260"/>
    <w:rsid w:val="68AFBF40"/>
    <w:rsid w:val="68B14277"/>
    <w:rsid w:val="68B36B3C"/>
    <w:rsid w:val="68B5FB1C"/>
    <w:rsid w:val="68B653C9"/>
    <w:rsid w:val="68B686B2"/>
    <w:rsid w:val="68BD21FE"/>
    <w:rsid w:val="68C90D96"/>
    <w:rsid w:val="68CC58FF"/>
    <w:rsid w:val="68D07C77"/>
    <w:rsid w:val="68D4D825"/>
    <w:rsid w:val="68D5369D"/>
    <w:rsid w:val="68D59033"/>
    <w:rsid w:val="68D88201"/>
    <w:rsid w:val="68DC6F92"/>
    <w:rsid w:val="68DE861A"/>
    <w:rsid w:val="68DEDEF8"/>
    <w:rsid w:val="68E356D5"/>
    <w:rsid w:val="68E85338"/>
    <w:rsid w:val="68E9A7F5"/>
    <w:rsid w:val="68EFDB9D"/>
    <w:rsid w:val="68F195A9"/>
    <w:rsid w:val="68F53907"/>
    <w:rsid w:val="68F67692"/>
    <w:rsid w:val="68F6C89E"/>
    <w:rsid w:val="68FA6079"/>
    <w:rsid w:val="68FA9A92"/>
    <w:rsid w:val="68FE555C"/>
    <w:rsid w:val="68FE930D"/>
    <w:rsid w:val="690311DD"/>
    <w:rsid w:val="690A16C1"/>
    <w:rsid w:val="690B6F66"/>
    <w:rsid w:val="690CC49C"/>
    <w:rsid w:val="691591F6"/>
    <w:rsid w:val="691BD364"/>
    <w:rsid w:val="691D95D9"/>
    <w:rsid w:val="691E35F5"/>
    <w:rsid w:val="691FEB81"/>
    <w:rsid w:val="69209930"/>
    <w:rsid w:val="69254245"/>
    <w:rsid w:val="69254533"/>
    <w:rsid w:val="69255866"/>
    <w:rsid w:val="6926679B"/>
    <w:rsid w:val="6926B287"/>
    <w:rsid w:val="6929D85B"/>
    <w:rsid w:val="692B1648"/>
    <w:rsid w:val="692BF717"/>
    <w:rsid w:val="69340829"/>
    <w:rsid w:val="6935AEE4"/>
    <w:rsid w:val="69371E5F"/>
    <w:rsid w:val="693BC23A"/>
    <w:rsid w:val="693C1DE2"/>
    <w:rsid w:val="693F755C"/>
    <w:rsid w:val="693FC8BE"/>
    <w:rsid w:val="69431675"/>
    <w:rsid w:val="69444673"/>
    <w:rsid w:val="69488DE6"/>
    <w:rsid w:val="694A546E"/>
    <w:rsid w:val="694B001E"/>
    <w:rsid w:val="694E448A"/>
    <w:rsid w:val="6950460B"/>
    <w:rsid w:val="69518A08"/>
    <w:rsid w:val="6952D053"/>
    <w:rsid w:val="69540880"/>
    <w:rsid w:val="6955DED7"/>
    <w:rsid w:val="695CBE15"/>
    <w:rsid w:val="695D26F9"/>
    <w:rsid w:val="695DBD12"/>
    <w:rsid w:val="695DEBFA"/>
    <w:rsid w:val="695EBD91"/>
    <w:rsid w:val="696034F0"/>
    <w:rsid w:val="6960EDB5"/>
    <w:rsid w:val="6965A6EE"/>
    <w:rsid w:val="696611D7"/>
    <w:rsid w:val="696A0A7E"/>
    <w:rsid w:val="697022D8"/>
    <w:rsid w:val="6970CD0B"/>
    <w:rsid w:val="69732688"/>
    <w:rsid w:val="69754684"/>
    <w:rsid w:val="697D82D7"/>
    <w:rsid w:val="6980CB35"/>
    <w:rsid w:val="6980DC2A"/>
    <w:rsid w:val="69820C89"/>
    <w:rsid w:val="69850F18"/>
    <w:rsid w:val="69871E35"/>
    <w:rsid w:val="69890688"/>
    <w:rsid w:val="698AA2F9"/>
    <w:rsid w:val="698D3B6C"/>
    <w:rsid w:val="698ECF19"/>
    <w:rsid w:val="69949E84"/>
    <w:rsid w:val="69968E4D"/>
    <w:rsid w:val="6996AE9A"/>
    <w:rsid w:val="699774D8"/>
    <w:rsid w:val="69991AC9"/>
    <w:rsid w:val="699AC48B"/>
    <w:rsid w:val="699AF7B0"/>
    <w:rsid w:val="699F3FC9"/>
    <w:rsid w:val="699F9F89"/>
    <w:rsid w:val="69A15A0F"/>
    <w:rsid w:val="69A3862A"/>
    <w:rsid w:val="69A40C00"/>
    <w:rsid w:val="69A4B5FB"/>
    <w:rsid w:val="69A4BE1B"/>
    <w:rsid w:val="69A57338"/>
    <w:rsid w:val="69A611E6"/>
    <w:rsid w:val="69A77542"/>
    <w:rsid w:val="69A8A63B"/>
    <w:rsid w:val="69A8ABC6"/>
    <w:rsid w:val="69A9F1BB"/>
    <w:rsid w:val="69AC6CF8"/>
    <w:rsid w:val="69AD3423"/>
    <w:rsid w:val="69AE748D"/>
    <w:rsid w:val="69AE7FEE"/>
    <w:rsid w:val="69B08EB4"/>
    <w:rsid w:val="69B2A2C7"/>
    <w:rsid w:val="69B3E684"/>
    <w:rsid w:val="69B4200D"/>
    <w:rsid w:val="69B4F9BE"/>
    <w:rsid w:val="69B54B51"/>
    <w:rsid w:val="69B86C2A"/>
    <w:rsid w:val="69B9798E"/>
    <w:rsid w:val="69BC09EB"/>
    <w:rsid w:val="69BF09A4"/>
    <w:rsid w:val="69C21912"/>
    <w:rsid w:val="69C34658"/>
    <w:rsid w:val="69C57D61"/>
    <w:rsid w:val="69C671D6"/>
    <w:rsid w:val="69C7C5BA"/>
    <w:rsid w:val="69C9E11D"/>
    <w:rsid w:val="69CA9451"/>
    <w:rsid w:val="69CB7063"/>
    <w:rsid w:val="69CBDA03"/>
    <w:rsid w:val="69CDC11D"/>
    <w:rsid w:val="69CE1EAE"/>
    <w:rsid w:val="69CE539F"/>
    <w:rsid w:val="69CF85FB"/>
    <w:rsid w:val="69D32A41"/>
    <w:rsid w:val="69D4B5A3"/>
    <w:rsid w:val="69D4BE2A"/>
    <w:rsid w:val="69D71159"/>
    <w:rsid w:val="69DB61A9"/>
    <w:rsid w:val="69DECBFB"/>
    <w:rsid w:val="69DFD745"/>
    <w:rsid w:val="69E15441"/>
    <w:rsid w:val="69E1CE57"/>
    <w:rsid w:val="69E1FB06"/>
    <w:rsid w:val="69E2F472"/>
    <w:rsid w:val="69E5C1AA"/>
    <w:rsid w:val="69E611A6"/>
    <w:rsid w:val="69E640B7"/>
    <w:rsid w:val="69E86204"/>
    <w:rsid w:val="69EBC82A"/>
    <w:rsid w:val="69EF3838"/>
    <w:rsid w:val="69F22095"/>
    <w:rsid w:val="69F35E7F"/>
    <w:rsid w:val="69F833CC"/>
    <w:rsid w:val="69F8B08F"/>
    <w:rsid w:val="69F982C2"/>
    <w:rsid w:val="69F9932F"/>
    <w:rsid w:val="69FC9124"/>
    <w:rsid w:val="69FD418D"/>
    <w:rsid w:val="69FE17A7"/>
    <w:rsid w:val="69FEBA5B"/>
    <w:rsid w:val="6A030406"/>
    <w:rsid w:val="6A041BA7"/>
    <w:rsid w:val="6A049092"/>
    <w:rsid w:val="6A061308"/>
    <w:rsid w:val="6A07F2A4"/>
    <w:rsid w:val="6A0D1560"/>
    <w:rsid w:val="6A0D5507"/>
    <w:rsid w:val="6A0DD62F"/>
    <w:rsid w:val="6A12480A"/>
    <w:rsid w:val="6A134B1C"/>
    <w:rsid w:val="6A13D0FD"/>
    <w:rsid w:val="6A147110"/>
    <w:rsid w:val="6A15CEFF"/>
    <w:rsid w:val="6A160869"/>
    <w:rsid w:val="6A186180"/>
    <w:rsid w:val="6A19179B"/>
    <w:rsid w:val="6A19471E"/>
    <w:rsid w:val="6A1DE60A"/>
    <w:rsid w:val="6A1EEC04"/>
    <w:rsid w:val="6A20A17E"/>
    <w:rsid w:val="6A211F43"/>
    <w:rsid w:val="6A2652B0"/>
    <w:rsid w:val="6A272F48"/>
    <w:rsid w:val="6A2753A5"/>
    <w:rsid w:val="6A293F15"/>
    <w:rsid w:val="6A2D71D8"/>
    <w:rsid w:val="6A2F6B09"/>
    <w:rsid w:val="6A31C453"/>
    <w:rsid w:val="6A326EE7"/>
    <w:rsid w:val="6A351F33"/>
    <w:rsid w:val="6A3533DA"/>
    <w:rsid w:val="6A35A88F"/>
    <w:rsid w:val="6A35FAA5"/>
    <w:rsid w:val="6A36A3B5"/>
    <w:rsid w:val="6A3AAF89"/>
    <w:rsid w:val="6A3D1D30"/>
    <w:rsid w:val="6A3F5ABD"/>
    <w:rsid w:val="6A3FA6CF"/>
    <w:rsid w:val="6A42A4A1"/>
    <w:rsid w:val="6A43A9B0"/>
    <w:rsid w:val="6A460F15"/>
    <w:rsid w:val="6A491F03"/>
    <w:rsid w:val="6A4A3E7B"/>
    <w:rsid w:val="6A4E048C"/>
    <w:rsid w:val="6A52FECD"/>
    <w:rsid w:val="6A550A8E"/>
    <w:rsid w:val="6A56D231"/>
    <w:rsid w:val="6A59A8A8"/>
    <w:rsid w:val="6A61BB1C"/>
    <w:rsid w:val="6A6272EE"/>
    <w:rsid w:val="6A663051"/>
    <w:rsid w:val="6A6A9090"/>
    <w:rsid w:val="6A6B5B83"/>
    <w:rsid w:val="6A6BE0E7"/>
    <w:rsid w:val="6A70BAE5"/>
    <w:rsid w:val="6A71F0A0"/>
    <w:rsid w:val="6A738E03"/>
    <w:rsid w:val="6A73AA9E"/>
    <w:rsid w:val="6A744B2D"/>
    <w:rsid w:val="6A747C42"/>
    <w:rsid w:val="6A7E973B"/>
    <w:rsid w:val="6A7EA696"/>
    <w:rsid w:val="6A7F10AF"/>
    <w:rsid w:val="6A7FDC4D"/>
    <w:rsid w:val="6A80ED49"/>
    <w:rsid w:val="6A81DB04"/>
    <w:rsid w:val="6A823578"/>
    <w:rsid w:val="6A870D4B"/>
    <w:rsid w:val="6A8C8912"/>
    <w:rsid w:val="6A8E45B2"/>
    <w:rsid w:val="6A8E7ADA"/>
    <w:rsid w:val="6A8EB210"/>
    <w:rsid w:val="6A90898E"/>
    <w:rsid w:val="6A909241"/>
    <w:rsid w:val="6A90AE5A"/>
    <w:rsid w:val="6A9387D1"/>
    <w:rsid w:val="6A9456D1"/>
    <w:rsid w:val="6A96E443"/>
    <w:rsid w:val="6A98A8A3"/>
    <w:rsid w:val="6A9C5539"/>
    <w:rsid w:val="6A9ECCB8"/>
    <w:rsid w:val="6AA0B5DE"/>
    <w:rsid w:val="6AA3990F"/>
    <w:rsid w:val="6AA96D62"/>
    <w:rsid w:val="6AAF9B6A"/>
    <w:rsid w:val="6AB16597"/>
    <w:rsid w:val="6AB21617"/>
    <w:rsid w:val="6AB4224B"/>
    <w:rsid w:val="6AB4820F"/>
    <w:rsid w:val="6AB882F2"/>
    <w:rsid w:val="6AB8C8BB"/>
    <w:rsid w:val="6AB9298F"/>
    <w:rsid w:val="6AB93E7D"/>
    <w:rsid w:val="6ABF3B60"/>
    <w:rsid w:val="6AC14E6B"/>
    <w:rsid w:val="6AC1C9EF"/>
    <w:rsid w:val="6AC282E8"/>
    <w:rsid w:val="6AC2BF50"/>
    <w:rsid w:val="6AC5BD5A"/>
    <w:rsid w:val="6AC6A5EA"/>
    <w:rsid w:val="6AC7F7AA"/>
    <w:rsid w:val="6AC7FBC2"/>
    <w:rsid w:val="6AC9D52D"/>
    <w:rsid w:val="6ACDEA04"/>
    <w:rsid w:val="6ACECC92"/>
    <w:rsid w:val="6ACFBB58"/>
    <w:rsid w:val="6AD02BD7"/>
    <w:rsid w:val="6AD115F5"/>
    <w:rsid w:val="6AD236AE"/>
    <w:rsid w:val="6AD921F0"/>
    <w:rsid w:val="6AD9651F"/>
    <w:rsid w:val="6ADA28A8"/>
    <w:rsid w:val="6ADA2B92"/>
    <w:rsid w:val="6ADAAF76"/>
    <w:rsid w:val="6ADE32F4"/>
    <w:rsid w:val="6ADE38D7"/>
    <w:rsid w:val="6AE01EF7"/>
    <w:rsid w:val="6AE1456C"/>
    <w:rsid w:val="6AE2A30C"/>
    <w:rsid w:val="6AE4921C"/>
    <w:rsid w:val="6AE4F8CD"/>
    <w:rsid w:val="6AE51446"/>
    <w:rsid w:val="6AE57482"/>
    <w:rsid w:val="6AE5ADA3"/>
    <w:rsid w:val="6AE9BB57"/>
    <w:rsid w:val="6AEA0F62"/>
    <w:rsid w:val="6AEE6204"/>
    <w:rsid w:val="6AF19C22"/>
    <w:rsid w:val="6AF62792"/>
    <w:rsid w:val="6AF729E8"/>
    <w:rsid w:val="6AFCBBCD"/>
    <w:rsid w:val="6AFF1EA4"/>
    <w:rsid w:val="6B00C301"/>
    <w:rsid w:val="6B018CFC"/>
    <w:rsid w:val="6B03B456"/>
    <w:rsid w:val="6B05DB37"/>
    <w:rsid w:val="6B064611"/>
    <w:rsid w:val="6B08CB81"/>
    <w:rsid w:val="6B0B1C28"/>
    <w:rsid w:val="6B0B1CBF"/>
    <w:rsid w:val="6B0B4F71"/>
    <w:rsid w:val="6B0EA260"/>
    <w:rsid w:val="6B14FCF5"/>
    <w:rsid w:val="6B156B99"/>
    <w:rsid w:val="6B179345"/>
    <w:rsid w:val="6B1843FB"/>
    <w:rsid w:val="6B186F3D"/>
    <w:rsid w:val="6B1A0648"/>
    <w:rsid w:val="6B1E5477"/>
    <w:rsid w:val="6B1EACA0"/>
    <w:rsid w:val="6B1ECEF1"/>
    <w:rsid w:val="6B1F4E2C"/>
    <w:rsid w:val="6B200C62"/>
    <w:rsid w:val="6B220C43"/>
    <w:rsid w:val="6B23E185"/>
    <w:rsid w:val="6B25280D"/>
    <w:rsid w:val="6B252C7B"/>
    <w:rsid w:val="6B25A149"/>
    <w:rsid w:val="6B26648D"/>
    <w:rsid w:val="6B272CAE"/>
    <w:rsid w:val="6B2A0A4E"/>
    <w:rsid w:val="6B2BB524"/>
    <w:rsid w:val="6B314625"/>
    <w:rsid w:val="6B32E500"/>
    <w:rsid w:val="6B36A9F1"/>
    <w:rsid w:val="6B36C811"/>
    <w:rsid w:val="6B38C7C5"/>
    <w:rsid w:val="6B392466"/>
    <w:rsid w:val="6B3A80FF"/>
    <w:rsid w:val="6B3B165E"/>
    <w:rsid w:val="6B3B2BDB"/>
    <w:rsid w:val="6B3B4396"/>
    <w:rsid w:val="6B3EF3EF"/>
    <w:rsid w:val="6B40FA4E"/>
    <w:rsid w:val="6B44561B"/>
    <w:rsid w:val="6B45D4D6"/>
    <w:rsid w:val="6B463822"/>
    <w:rsid w:val="6B46B0BC"/>
    <w:rsid w:val="6B4848FF"/>
    <w:rsid w:val="6B48661C"/>
    <w:rsid w:val="6B4ED857"/>
    <w:rsid w:val="6B4F9452"/>
    <w:rsid w:val="6B514507"/>
    <w:rsid w:val="6B52D9E6"/>
    <w:rsid w:val="6B56339C"/>
    <w:rsid w:val="6B56F268"/>
    <w:rsid w:val="6B5907F0"/>
    <w:rsid w:val="6B5C2114"/>
    <w:rsid w:val="6B5CE5C4"/>
    <w:rsid w:val="6B5DF8C2"/>
    <w:rsid w:val="6B5E0CAA"/>
    <w:rsid w:val="6B5E48BE"/>
    <w:rsid w:val="6B5F338C"/>
    <w:rsid w:val="6B5FFEF9"/>
    <w:rsid w:val="6B62C692"/>
    <w:rsid w:val="6B6684C6"/>
    <w:rsid w:val="6B688A33"/>
    <w:rsid w:val="6B6A3EAF"/>
    <w:rsid w:val="6B6D728D"/>
    <w:rsid w:val="6B6F4467"/>
    <w:rsid w:val="6B70F5EB"/>
    <w:rsid w:val="6B719B28"/>
    <w:rsid w:val="6B721002"/>
    <w:rsid w:val="6B73F03A"/>
    <w:rsid w:val="6B7407AB"/>
    <w:rsid w:val="6B7560C9"/>
    <w:rsid w:val="6B75FF7F"/>
    <w:rsid w:val="6B77BF9D"/>
    <w:rsid w:val="6B7890A0"/>
    <w:rsid w:val="6B7976C8"/>
    <w:rsid w:val="6B7D91E2"/>
    <w:rsid w:val="6B7FDBA5"/>
    <w:rsid w:val="6B82127D"/>
    <w:rsid w:val="6B85847C"/>
    <w:rsid w:val="6B89AD54"/>
    <w:rsid w:val="6B8A6F93"/>
    <w:rsid w:val="6B8B4366"/>
    <w:rsid w:val="6B8B9CF5"/>
    <w:rsid w:val="6B8E4278"/>
    <w:rsid w:val="6B8FF9D9"/>
    <w:rsid w:val="6B9037E2"/>
    <w:rsid w:val="6B9470F3"/>
    <w:rsid w:val="6B990416"/>
    <w:rsid w:val="6B9AAEB8"/>
    <w:rsid w:val="6B9AC314"/>
    <w:rsid w:val="6B9F8C46"/>
    <w:rsid w:val="6B9F9067"/>
    <w:rsid w:val="6B9FEC08"/>
    <w:rsid w:val="6BA3284C"/>
    <w:rsid w:val="6BA3A666"/>
    <w:rsid w:val="6BA48C98"/>
    <w:rsid w:val="6BA60807"/>
    <w:rsid w:val="6BA7F74C"/>
    <w:rsid w:val="6BA8AFB3"/>
    <w:rsid w:val="6BA9F60C"/>
    <w:rsid w:val="6BAB2F69"/>
    <w:rsid w:val="6BAB5165"/>
    <w:rsid w:val="6BAE3C5C"/>
    <w:rsid w:val="6BB00789"/>
    <w:rsid w:val="6BB05EA0"/>
    <w:rsid w:val="6BB39CB2"/>
    <w:rsid w:val="6BB9B852"/>
    <w:rsid w:val="6BBB754B"/>
    <w:rsid w:val="6BBBA078"/>
    <w:rsid w:val="6BBD6607"/>
    <w:rsid w:val="6BBD7AF4"/>
    <w:rsid w:val="6BBFF1BC"/>
    <w:rsid w:val="6BC145E7"/>
    <w:rsid w:val="6BC37000"/>
    <w:rsid w:val="6BC45239"/>
    <w:rsid w:val="6BC5007D"/>
    <w:rsid w:val="6BC62383"/>
    <w:rsid w:val="6BCADAF9"/>
    <w:rsid w:val="6BCCA81B"/>
    <w:rsid w:val="6BCD04F7"/>
    <w:rsid w:val="6BCD2E0D"/>
    <w:rsid w:val="6BCE48D6"/>
    <w:rsid w:val="6BCE7376"/>
    <w:rsid w:val="6BCFACE8"/>
    <w:rsid w:val="6BD1797A"/>
    <w:rsid w:val="6BD205F1"/>
    <w:rsid w:val="6BD25ADF"/>
    <w:rsid w:val="6BD58798"/>
    <w:rsid w:val="6BD610B1"/>
    <w:rsid w:val="6BD62E31"/>
    <w:rsid w:val="6BD9D28C"/>
    <w:rsid w:val="6BDB8133"/>
    <w:rsid w:val="6BE5A7A1"/>
    <w:rsid w:val="6BE6517C"/>
    <w:rsid w:val="6BE7E596"/>
    <w:rsid w:val="6BEABC69"/>
    <w:rsid w:val="6BED220F"/>
    <w:rsid w:val="6BED7E1C"/>
    <w:rsid w:val="6BEF62B9"/>
    <w:rsid w:val="6BF1F93C"/>
    <w:rsid w:val="6BF4C49A"/>
    <w:rsid w:val="6BF8F915"/>
    <w:rsid w:val="6BF9AB67"/>
    <w:rsid w:val="6BFA07E8"/>
    <w:rsid w:val="6BFC1376"/>
    <w:rsid w:val="6BFCE0DA"/>
    <w:rsid w:val="6BFCE673"/>
    <w:rsid w:val="6BFE37ED"/>
    <w:rsid w:val="6BFE47E8"/>
    <w:rsid w:val="6BFE599D"/>
    <w:rsid w:val="6C01144E"/>
    <w:rsid w:val="6C01E5F1"/>
    <w:rsid w:val="6C023AAD"/>
    <w:rsid w:val="6C02F361"/>
    <w:rsid w:val="6C03A1E2"/>
    <w:rsid w:val="6C057DEF"/>
    <w:rsid w:val="6C073321"/>
    <w:rsid w:val="6C074565"/>
    <w:rsid w:val="6C096796"/>
    <w:rsid w:val="6C0B984F"/>
    <w:rsid w:val="6C0CE349"/>
    <w:rsid w:val="6C0D09AD"/>
    <w:rsid w:val="6C0D641A"/>
    <w:rsid w:val="6C0DD290"/>
    <w:rsid w:val="6C0FFBF7"/>
    <w:rsid w:val="6C1171EF"/>
    <w:rsid w:val="6C16D53A"/>
    <w:rsid w:val="6C16DE80"/>
    <w:rsid w:val="6C173834"/>
    <w:rsid w:val="6C18AA6D"/>
    <w:rsid w:val="6C19ED70"/>
    <w:rsid w:val="6C251801"/>
    <w:rsid w:val="6C2713AF"/>
    <w:rsid w:val="6C2B35AA"/>
    <w:rsid w:val="6C2C2390"/>
    <w:rsid w:val="6C2D6DE8"/>
    <w:rsid w:val="6C2DA123"/>
    <w:rsid w:val="6C2F8D30"/>
    <w:rsid w:val="6C318049"/>
    <w:rsid w:val="6C324741"/>
    <w:rsid w:val="6C34E116"/>
    <w:rsid w:val="6C3706E2"/>
    <w:rsid w:val="6C3B78E6"/>
    <w:rsid w:val="6C3C55A9"/>
    <w:rsid w:val="6C40E3F2"/>
    <w:rsid w:val="6C426527"/>
    <w:rsid w:val="6C4551B5"/>
    <w:rsid w:val="6C45A9ED"/>
    <w:rsid w:val="6C47684A"/>
    <w:rsid w:val="6C4A9EE9"/>
    <w:rsid w:val="6C4B688B"/>
    <w:rsid w:val="6C4CA5BE"/>
    <w:rsid w:val="6C4D8523"/>
    <w:rsid w:val="6C4DDED6"/>
    <w:rsid w:val="6C4DFCD0"/>
    <w:rsid w:val="6C519F31"/>
    <w:rsid w:val="6C556B68"/>
    <w:rsid w:val="6C55EDAD"/>
    <w:rsid w:val="6C57CA71"/>
    <w:rsid w:val="6C5A4A63"/>
    <w:rsid w:val="6C5BB1E1"/>
    <w:rsid w:val="6C5E6E97"/>
    <w:rsid w:val="6C5F8C5C"/>
    <w:rsid w:val="6C5F9243"/>
    <w:rsid w:val="6C64670E"/>
    <w:rsid w:val="6C64FA8C"/>
    <w:rsid w:val="6C67B23A"/>
    <w:rsid w:val="6C690D25"/>
    <w:rsid w:val="6C76414D"/>
    <w:rsid w:val="6C765D00"/>
    <w:rsid w:val="6C7664C2"/>
    <w:rsid w:val="6C76B9C9"/>
    <w:rsid w:val="6C76F031"/>
    <w:rsid w:val="6C77C84A"/>
    <w:rsid w:val="6C7973A8"/>
    <w:rsid w:val="6C7B135A"/>
    <w:rsid w:val="6C7E2841"/>
    <w:rsid w:val="6C7FD6FC"/>
    <w:rsid w:val="6C819585"/>
    <w:rsid w:val="6C8549E9"/>
    <w:rsid w:val="6C868E4F"/>
    <w:rsid w:val="6C86FB13"/>
    <w:rsid w:val="6C8A15FA"/>
    <w:rsid w:val="6C8C0608"/>
    <w:rsid w:val="6C900F90"/>
    <w:rsid w:val="6C9189B1"/>
    <w:rsid w:val="6C968DC8"/>
    <w:rsid w:val="6C977DEA"/>
    <w:rsid w:val="6C98BE4D"/>
    <w:rsid w:val="6C98EAB8"/>
    <w:rsid w:val="6C9B3348"/>
    <w:rsid w:val="6C9EAF67"/>
    <w:rsid w:val="6CA13C98"/>
    <w:rsid w:val="6CA1B2A5"/>
    <w:rsid w:val="6CA1C209"/>
    <w:rsid w:val="6CA29279"/>
    <w:rsid w:val="6CA73A6D"/>
    <w:rsid w:val="6CA86984"/>
    <w:rsid w:val="6CAA9254"/>
    <w:rsid w:val="6CAAD3A6"/>
    <w:rsid w:val="6CAD180B"/>
    <w:rsid w:val="6CB1C08C"/>
    <w:rsid w:val="6CB353A5"/>
    <w:rsid w:val="6CB41831"/>
    <w:rsid w:val="6CB486B6"/>
    <w:rsid w:val="6CB53F34"/>
    <w:rsid w:val="6CB598E5"/>
    <w:rsid w:val="6CB7B49F"/>
    <w:rsid w:val="6CBA4D98"/>
    <w:rsid w:val="6CBACC3E"/>
    <w:rsid w:val="6CBEAC16"/>
    <w:rsid w:val="6CBFF674"/>
    <w:rsid w:val="6CC1A6FD"/>
    <w:rsid w:val="6CC65863"/>
    <w:rsid w:val="6CC6DE6A"/>
    <w:rsid w:val="6CC75152"/>
    <w:rsid w:val="6CC8EF06"/>
    <w:rsid w:val="6CCD2E00"/>
    <w:rsid w:val="6CCDA1F0"/>
    <w:rsid w:val="6CCE37BE"/>
    <w:rsid w:val="6CD02C23"/>
    <w:rsid w:val="6CD793EC"/>
    <w:rsid w:val="6CD800FF"/>
    <w:rsid w:val="6CDFC899"/>
    <w:rsid w:val="6CDFDD05"/>
    <w:rsid w:val="6CDFF4BF"/>
    <w:rsid w:val="6CE0F0E0"/>
    <w:rsid w:val="6CE2FF2B"/>
    <w:rsid w:val="6CE6C4C7"/>
    <w:rsid w:val="6CEC41CF"/>
    <w:rsid w:val="6CEC4B85"/>
    <w:rsid w:val="6CED1568"/>
    <w:rsid w:val="6CEEC140"/>
    <w:rsid w:val="6CF0FC35"/>
    <w:rsid w:val="6CF7B7C6"/>
    <w:rsid w:val="6CF87CDE"/>
    <w:rsid w:val="6CF8D4F4"/>
    <w:rsid w:val="6CF8F704"/>
    <w:rsid w:val="6CF966F0"/>
    <w:rsid w:val="6CFA95CF"/>
    <w:rsid w:val="6CFC0BCD"/>
    <w:rsid w:val="6CFC0F85"/>
    <w:rsid w:val="6CFD366E"/>
    <w:rsid w:val="6D034D2D"/>
    <w:rsid w:val="6D05228C"/>
    <w:rsid w:val="6D053F75"/>
    <w:rsid w:val="6D078FF6"/>
    <w:rsid w:val="6D07BB46"/>
    <w:rsid w:val="6D086941"/>
    <w:rsid w:val="6D08FB59"/>
    <w:rsid w:val="6D0A09D8"/>
    <w:rsid w:val="6D0BC572"/>
    <w:rsid w:val="6D0C1EE1"/>
    <w:rsid w:val="6D0D6E2A"/>
    <w:rsid w:val="6D0F0AD3"/>
    <w:rsid w:val="6D10741E"/>
    <w:rsid w:val="6D13E641"/>
    <w:rsid w:val="6D1A1034"/>
    <w:rsid w:val="6D1A14FD"/>
    <w:rsid w:val="6D1B4568"/>
    <w:rsid w:val="6D1B47D3"/>
    <w:rsid w:val="6D1B5D96"/>
    <w:rsid w:val="6D1D8B24"/>
    <w:rsid w:val="6D1F0ED2"/>
    <w:rsid w:val="6D1F7B08"/>
    <w:rsid w:val="6D1FC9DF"/>
    <w:rsid w:val="6D2057D3"/>
    <w:rsid w:val="6D222356"/>
    <w:rsid w:val="6D22CA04"/>
    <w:rsid w:val="6D22F1DF"/>
    <w:rsid w:val="6D24511D"/>
    <w:rsid w:val="6D2828D2"/>
    <w:rsid w:val="6D2DC881"/>
    <w:rsid w:val="6D2F2ACC"/>
    <w:rsid w:val="6D350BFE"/>
    <w:rsid w:val="6D369B13"/>
    <w:rsid w:val="6D3BDEFD"/>
    <w:rsid w:val="6D3C1478"/>
    <w:rsid w:val="6D3DAC04"/>
    <w:rsid w:val="6D40D9C7"/>
    <w:rsid w:val="6D40DEBC"/>
    <w:rsid w:val="6D413574"/>
    <w:rsid w:val="6D44AA3C"/>
    <w:rsid w:val="6D4522E2"/>
    <w:rsid w:val="6D4AB05C"/>
    <w:rsid w:val="6D4BE9F5"/>
    <w:rsid w:val="6D4C11D2"/>
    <w:rsid w:val="6D4F4C71"/>
    <w:rsid w:val="6D52219D"/>
    <w:rsid w:val="6D564E20"/>
    <w:rsid w:val="6D56E9E8"/>
    <w:rsid w:val="6D57671F"/>
    <w:rsid w:val="6D584DDE"/>
    <w:rsid w:val="6D58B748"/>
    <w:rsid w:val="6D5E91B9"/>
    <w:rsid w:val="6D61F979"/>
    <w:rsid w:val="6D63961C"/>
    <w:rsid w:val="6D682576"/>
    <w:rsid w:val="6D692001"/>
    <w:rsid w:val="6D6A8E37"/>
    <w:rsid w:val="6D6B2830"/>
    <w:rsid w:val="6D6CBFF5"/>
    <w:rsid w:val="6D6F8428"/>
    <w:rsid w:val="6D6FDD81"/>
    <w:rsid w:val="6D701182"/>
    <w:rsid w:val="6D722325"/>
    <w:rsid w:val="6D741482"/>
    <w:rsid w:val="6D7970EE"/>
    <w:rsid w:val="6D79AF9A"/>
    <w:rsid w:val="6D79BBC5"/>
    <w:rsid w:val="6D7C3DCE"/>
    <w:rsid w:val="6D7D19D4"/>
    <w:rsid w:val="6D7FE4EC"/>
    <w:rsid w:val="6D8086C2"/>
    <w:rsid w:val="6D81F626"/>
    <w:rsid w:val="6D826967"/>
    <w:rsid w:val="6D830A69"/>
    <w:rsid w:val="6D838896"/>
    <w:rsid w:val="6D854212"/>
    <w:rsid w:val="6D854B1F"/>
    <w:rsid w:val="6D85F505"/>
    <w:rsid w:val="6D86686F"/>
    <w:rsid w:val="6D879BB1"/>
    <w:rsid w:val="6D8B04C4"/>
    <w:rsid w:val="6D907548"/>
    <w:rsid w:val="6D9210DA"/>
    <w:rsid w:val="6D945CB7"/>
    <w:rsid w:val="6D956A0C"/>
    <w:rsid w:val="6D957A5D"/>
    <w:rsid w:val="6D957BC8"/>
    <w:rsid w:val="6D95E58C"/>
    <w:rsid w:val="6D999D8B"/>
    <w:rsid w:val="6D9BCD90"/>
    <w:rsid w:val="6D9BD2E3"/>
    <w:rsid w:val="6D9C7887"/>
    <w:rsid w:val="6D9DAAB9"/>
    <w:rsid w:val="6D9FE858"/>
    <w:rsid w:val="6DA02F6E"/>
    <w:rsid w:val="6DA07192"/>
    <w:rsid w:val="6DA35692"/>
    <w:rsid w:val="6DA4F323"/>
    <w:rsid w:val="6DA6F8BF"/>
    <w:rsid w:val="6DA8287F"/>
    <w:rsid w:val="6DAADC12"/>
    <w:rsid w:val="6DAF1B22"/>
    <w:rsid w:val="6DB17668"/>
    <w:rsid w:val="6DB4ACD9"/>
    <w:rsid w:val="6DB73B86"/>
    <w:rsid w:val="6DBD7087"/>
    <w:rsid w:val="6DBFB2F9"/>
    <w:rsid w:val="6DC08507"/>
    <w:rsid w:val="6DC1FF80"/>
    <w:rsid w:val="6DC287FC"/>
    <w:rsid w:val="6DC5B398"/>
    <w:rsid w:val="6DC5E926"/>
    <w:rsid w:val="6DC81112"/>
    <w:rsid w:val="6DC82845"/>
    <w:rsid w:val="6DCA31F7"/>
    <w:rsid w:val="6DCA93D0"/>
    <w:rsid w:val="6DCD551F"/>
    <w:rsid w:val="6DCF55F9"/>
    <w:rsid w:val="6DD0278F"/>
    <w:rsid w:val="6DD11C6C"/>
    <w:rsid w:val="6DD3D394"/>
    <w:rsid w:val="6DDF7739"/>
    <w:rsid w:val="6DDFC4C0"/>
    <w:rsid w:val="6DE0C8F3"/>
    <w:rsid w:val="6DE0F5E3"/>
    <w:rsid w:val="6DE383BC"/>
    <w:rsid w:val="6DE4DB4B"/>
    <w:rsid w:val="6DE7153C"/>
    <w:rsid w:val="6DE71CB9"/>
    <w:rsid w:val="6DE8E80A"/>
    <w:rsid w:val="6DE960F5"/>
    <w:rsid w:val="6DE9B692"/>
    <w:rsid w:val="6DEB8A5F"/>
    <w:rsid w:val="6DEEBF7B"/>
    <w:rsid w:val="6DF07DB8"/>
    <w:rsid w:val="6DF282D8"/>
    <w:rsid w:val="6DF7276D"/>
    <w:rsid w:val="6DF78242"/>
    <w:rsid w:val="6DF7F656"/>
    <w:rsid w:val="6DF98C32"/>
    <w:rsid w:val="6DFAB43A"/>
    <w:rsid w:val="6DFB6B4A"/>
    <w:rsid w:val="6DFE5F30"/>
    <w:rsid w:val="6DFE66C4"/>
    <w:rsid w:val="6E005A08"/>
    <w:rsid w:val="6E00D472"/>
    <w:rsid w:val="6E04F252"/>
    <w:rsid w:val="6E06EAE4"/>
    <w:rsid w:val="6E081076"/>
    <w:rsid w:val="6E08BC3E"/>
    <w:rsid w:val="6E0B8B51"/>
    <w:rsid w:val="6E0DC8B9"/>
    <w:rsid w:val="6E0DDBC1"/>
    <w:rsid w:val="6E0DE8ED"/>
    <w:rsid w:val="6E14444A"/>
    <w:rsid w:val="6E15792E"/>
    <w:rsid w:val="6E15C592"/>
    <w:rsid w:val="6E16FE46"/>
    <w:rsid w:val="6E17337D"/>
    <w:rsid w:val="6E18D696"/>
    <w:rsid w:val="6E1B6E04"/>
    <w:rsid w:val="6E1E7BAA"/>
    <w:rsid w:val="6E20C64F"/>
    <w:rsid w:val="6E211DBC"/>
    <w:rsid w:val="6E2779A3"/>
    <w:rsid w:val="6E28C994"/>
    <w:rsid w:val="6E29F49E"/>
    <w:rsid w:val="6E2AAFBB"/>
    <w:rsid w:val="6E2D90FD"/>
    <w:rsid w:val="6E2DF9E6"/>
    <w:rsid w:val="6E312A0C"/>
    <w:rsid w:val="6E35C296"/>
    <w:rsid w:val="6E372C25"/>
    <w:rsid w:val="6E3C617E"/>
    <w:rsid w:val="6E3E7F45"/>
    <w:rsid w:val="6E415F89"/>
    <w:rsid w:val="6E42736B"/>
    <w:rsid w:val="6E4A0E15"/>
    <w:rsid w:val="6E4B37AE"/>
    <w:rsid w:val="6E4BED9F"/>
    <w:rsid w:val="6E4E0295"/>
    <w:rsid w:val="6E50FA4D"/>
    <w:rsid w:val="6E511B64"/>
    <w:rsid w:val="6E5156B2"/>
    <w:rsid w:val="6E51A566"/>
    <w:rsid w:val="6E5386E2"/>
    <w:rsid w:val="6E56EF71"/>
    <w:rsid w:val="6E590A52"/>
    <w:rsid w:val="6E59DD8E"/>
    <w:rsid w:val="6E5D9E5B"/>
    <w:rsid w:val="6E5DA73C"/>
    <w:rsid w:val="6E5E7185"/>
    <w:rsid w:val="6E5E7EF2"/>
    <w:rsid w:val="6E5F2343"/>
    <w:rsid w:val="6E5F2D5D"/>
    <w:rsid w:val="6E5F5658"/>
    <w:rsid w:val="6E63752A"/>
    <w:rsid w:val="6E656C19"/>
    <w:rsid w:val="6E66F99A"/>
    <w:rsid w:val="6E677712"/>
    <w:rsid w:val="6E6C8BEC"/>
    <w:rsid w:val="6E6C9822"/>
    <w:rsid w:val="6E6D455C"/>
    <w:rsid w:val="6E6E3D09"/>
    <w:rsid w:val="6E6F80DB"/>
    <w:rsid w:val="6E70A14F"/>
    <w:rsid w:val="6E73A4D4"/>
    <w:rsid w:val="6E77C1EE"/>
    <w:rsid w:val="6E77D1AF"/>
    <w:rsid w:val="6E7854A6"/>
    <w:rsid w:val="6E7E1D89"/>
    <w:rsid w:val="6E87D78B"/>
    <w:rsid w:val="6E87E75A"/>
    <w:rsid w:val="6E88093C"/>
    <w:rsid w:val="6E8A65CF"/>
    <w:rsid w:val="6E8D6AA2"/>
    <w:rsid w:val="6E8E86CF"/>
    <w:rsid w:val="6E924EB8"/>
    <w:rsid w:val="6E94C765"/>
    <w:rsid w:val="6E96CF2A"/>
    <w:rsid w:val="6E97C2D9"/>
    <w:rsid w:val="6E9B295D"/>
    <w:rsid w:val="6E9D1071"/>
    <w:rsid w:val="6E9D8EE1"/>
    <w:rsid w:val="6EA40D76"/>
    <w:rsid w:val="6EA7CFFA"/>
    <w:rsid w:val="6EA9D4F9"/>
    <w:rsid w:val="6EAA4515"/>
    <w:rsid w:val="6EAB9DAF"/>
    <w:rsid w:val="6EAC9000"/>
    <w:rsid w:val="6EAF3CA9"/>
    <w:rsid w:val="6EAF5E00"/>
    <w:rsid w:val="6EB1ACED"/>
    <w:rsid w:val="6EB21256"/>
    <w:rsid w:val="6EB25CB9"/>
    <w:rsid w:val="6EB95B85"/>
    <w:rsid w:val="6EBC66D3"/>
    <w:rsid w:val="6EC35DA3"/>
    <w:rsid w:val="6EC49398"/>
    <w:rsid w:val="6EC4BFD7"/>
    <w:rsid w:val="6EC6AA70"/>
    <w:rsid w:val="6EC9AF6D"/>
    <w:rsid w:val="6ECA20DA"/>
    <w:rsid w:val="6ECA542E"/>
    <w:rsid w:val="6ECD38A9"/>
    <w:rsid w:val="6ECECA0C"/>
    <w:rsid w:val="6ED096B2"/>
    <w:rsid w:val="6ED23AB1"/>
    <w:rsid w:val="6ED54CF7"/>
    <w:rsid w:val="6ED54DEE"/>
    <w:rsid w:val="6ED565A8"/>
    <w:rsid w:val="6ED6AD53"/>
    <w:rsid w:val="6ED8841D"/>
    <w:rsid w:val="6EDB5F31"/>
    <w:rsid w:val="6EDB9A5F"/>
    <w:rsid w:val="6EDC2068"/>
    <w:rsid w:val="6EDD9F5D"/>
    <w:rsid w:val="6EDF1241"/>
    <w:rsid w:val="6EDF6872"/>
    <w:rsid w:val="6EE199D1"/>
    <w:rsid w:val="6EE31220"/>
    <w:rsid w:val="6EE62700"/>
    <w:rsid w:val="6EE6DFEF"/>
    <w:rsid w:val="6EE74087"/>
    <w:rsid w:val="6EE991BE"/>
    <w:rsid w:val="6EEBB3BE"/>
    <w:rsid w:val="6EED2FC9"/>
    <w:rsid w:val="6EF553C3"/>
    <w:rsid w:val="6EF7967E"/>
    <w:rsid w:val="6EF90232"/>
    <w:rsid w:val="6EFB95A7"/>
    <w:rsid w:val="6EFE205B"/>
    <w:rsid w:val="6EFF667D"/>
    <w:rsid w:val="6EFF9364"/>
    <w:rsid w:val="6F0194FA"/>
    <w:rsid w:val="6F01EEF4"/>
    <w:rsid w:val="6F03D80F"/>
    <w:rsid w:val="6F05F553"/>
    <w:rsid w:val="6F06F467"/>
    <w:rsid w:val="6F0EFCF7"/>
    <w:rsid w:val="6F0F250E"/>
    <w:rsid w:val="6F100903"/>
    <w:rsid w:val="6F105B82"/>
    <w:rsid w:val="6F116CFF"/>
    <w:rsid w:val="6F1214F5"/>
    <w:rsid w:val="6F12B922"/>
    <w:rsid w:val="6F13AFDD"/>
    <w:rsid w:val="6F13B3B9"/>
    <w:rsid w:val="6F14B332"/>
    <w:rsid w:val="6F15433A"/>
    <w:rsid w:val="6F15E2A9"/>
    <w:rsid w:val="6F1A5C44"/>
    <w:rsid w:val="6F1C5869"/>
    <w:rsid w:val="6F1DC687"/>
    <w:rsid w:val="6F1DEAEA"/>
    <w:rsid w:val="6F2036A8"/>
    <w:rsid w:val="6F25EB02"/>
    <w:rsid w:val="6F265FF7"/>
    <w:rsid w:val="6F3004A4"/>
    <w:rsid w:val="6F300E09"/>
    <w:rsid w:val="6F30D09A"/>
    <w:rsid w:val="6F32B011"/>
    <w:rsid w:val="6F345816"/>
    <w:rsid w:val="6F34D869"/>
    <w:rsid w:val="6F368C83"/>
    <w:rsid w:val="6F370911"/>
    <w:rsid w:val="6F387DC4"/>
    <w:rsid w:val="6F3900BB"/>
    <w:rsid w:val="6F3A8F9F"/>
    <w:rsid w:val="6F3B7632"/>
    <w:rsid w:val="6F3CE297"/>
    <w:rsid w:val="6F416A63"/>
    <w:rsid w:val="6F4454BD"/>
    <w:rsid w:val="6F475FA3"/>
    <w:rsid w:val="6F48801F"/>
    <w:rsid w:val="6F529FA2"/>
    <w:rsid w:val="6F53F158"/>
    <w:rsid w:val="6F54DC22"/>
    <w:rsid w:val="6F55D44B"/>
    <w:rsid w:val="6F582D3F"/>
    <w:rsid w:val="6F5B6AE0"/>
    <w:rsid w:val="6F5C4D84"/>
    <w:rsid w:val="6F5C7389"/>
    <w:rsid w:val="6F5C9DB9"/>
    <w:rsid w:val="6F60C0ED"/>
    <w:rsid w:val="6F613F29"/>
    <w:rsid w:val="6F6311D3"/>
    <w:rsid w:val="6F660004"/>
    <w:rsid w:val="6F66A33F"/>
    <w:rsid w:val="6F678547"/>
    <w:rsid w:val="6F685001"/>
    <w:rsid w:val="6F6A5566"/>
    <w:rsid w:val="6F6A7CFD"/>
    <w:rsid w:val="6F6C3495"/>
    <w:rsid w:val="6F6D190D"/>
    <w:rsid w:val="6F6D2E00"/>
    <w:rsid w:val="6F6F72CD"/>
    <w:rsid w:val="6F717767"/>
    <w:rsid w:val="6F77FB57"/>
    <w:rsid w:val="6F78EFE2"/>
    <w:rsid w:val="6F792A45"/>
    <w:rsid w:val="6F7D4C61"/>
    <w:rsid w:val="6F80ADA4"/>
    <w:rsid w:val="6F82338F"/>
    <w:rsid w:val="6F831E67"/>
    <w:rsid w:val="6F854EDE"/>
    <w:rsid w:val="6F8AC52C"/>
    <w:rsid w:val="6F8B9DE2"/>
    <w:rsid w:val="6F8C7114"/>
    <w:rsid w:val="6F91AB3C"/>
    <w:rsid w:val="6F92D2AB"/>
    <w:rsid w:val="6F93D196"/>
    <w:rsid w:val="6F95F83F"/>
    <w:rsid w:val="6F9884B6"/>
    <w:rsid w:val="6F99DD8E"/>
    <w:rsid w:val="6F9BA71A"/>
    <w:rsid w:val="6F9D16A2"/>
    <w:rsid w:val="6F9EAEE2"/>
    <w:rsid w:val="6FA05594"/>
    <w:rsid w:val="6FA2C75A"/>
    <w:rsid w:val="6FA5ADD0"/>
    <w:rsid w:val="6FAB353C"/>
    <w:rsid w:val="6FACBE88"/>
    <w:rsid w:val="6FACCC7A"/>
    <w:rsid w:val="6FADF0CC"/>
    <w:rsid w:val="6FB36AD6"/>
    <w:rsid w:val="6FB49DE0"/>
    <w:rsid w:val="6FB4E895"/>
    <w:rsid w:val="6FB4F4C4"/>
    <w:rsid w:val="6FB558A7"/>
    <w:rsid w:val="6FB5D327"/>
    <w:rsid w:val="6FB6E8BF"/>
    <w:rsid w:val="6FB70747"/>
    <w:rsid w:val="6FB7B18B"/>
    <w:rsid w:val="6FBD6A53"/>
    <w:rsid w:val="6FBE557B"/>
    <w:rsid w:val="6FBF750A"/>
    <w:rsid w:val="6FC8355F"/>
    <w:rsid w:val="6FC86E8A"/>
    <w:rsid w:val="6FC937FF"/>
    <w:rsid w:val="6FCBDA22"/>
    <w:rsid w:val="6FCBE115"/>
    <w:rsid w:val="6FCE9F22"/>
    <w:rsid w:val="6FD73E62"/>
    <w:rsid w:val="6FD79F5C"/>
    <w:rsid w:val="6FD7A2C6"/>
    <w:rsid w:val="6FDB790D"/>
    <w:rsid w:val="6FDC108E"/>
    <w:rsid w:val="6FDC24F7"/>
    <w:rsid w:val="6FDE3685"/>
    <w:rsid w:val="6FDFB50D"/>
    <w:rsid w:val="6FE2086C"/>
    <w:rsid w:val="6FE4C510"/>
    <w:rsid w:val="6FE632B9"/>
    <w:rsid w:val="6FE67BB9"/>
    <w:rsid w:val="6FE73AD0"/>
    <w:rsid w:val="6FE81E04"/>
    <w:rsid w:val="6FE9F4C1"/>
    <w:rsid w:val="6FEE60BF"/>
    <w:rsid w:val="6FF0659B"/>
    <w:rsid w:val="6FF09388"/>
    <w:rsid w:val="6FF23DB4"/>
    <w:rsid w:val="6FF248CE"/>
    <w:rsid w:val="6FF50E4B"/>
    <w:rsid w:val="6FF64CD8"/>
    <w:rsid w:val="6FF84118"/>
    <w:rsid w:val="6FF95CF1"/>
    <w:rsid w:val="6FFA5670"/>
    <w:rsid w:val="6FFBA83F"/>
    <w:rsid w:val="6FFD23B9"/>
    <w:rsid w:val="6FFEB7BD"/>
    <w:rsid w:val="70023D86"/>
    <w:rsid w:val="7003056D"/>
    <w:rsid w:val="7007E4FF"/>
    <w:rsid w:val="70098F05"/>
    <w:rsid w:val="700B59E4"/>
    <w:rsid w:val="700BE410"/>
    <w:rsid w:val="7011B143"/>
    <w:rsid w:val="7011B20A"/>
    <w:rsid w:val="7014233B"/>
    <w:rsid w:val="701580AC"/>
    <w:rsid w:val="701782E5"/>
    <w:rsid w:val="7018C5DF"/>
    <w:rsid w:val="7018DCF2"/>
    <w:rsid w:val="7018F3E7"/>
    <w:rsid w:val="7018FFAC"/>
    <w:rsid w:val="7019E742"/>
    <w:rsid w:val="701C0ECC"/>
    <w:rsid w:val="701E7ABC"/>
    <w:rsid w:val="702100A3"/>
    <w:rsid w:val="702271C1"/>
    <w:rsid w:val="70229ED7"/>
    <w:rsid w:val="70245235"/>
    <w:rsid w:val="70253120"/>
    <w:rsid w:val="7028BB12"/>
    <w:rsid w:val="702B2C62"/>
    <w:rsid w:val="702C4201"/>
    <w:rsid w:val="70307B07"/>
    <w:rsid w:val="7031304D"/>
    <w:rsid w:val="7031973E"/>
    <w:rsid w:val="70320727"/>
    <w:rsid w:val="7034BCC9"/>
    <w:rsid w:val="70351201"/>
    <w:rsid w:val="7035C04E"/>
    <w:rsid w:val="70387AE7"/>
    <w:rsid w:val="703A1EBB"/>
    <w:rsid w:val="703A463D"/>
    <w:rsid w:val="703BA214"/>
    <w:rsid w:val="703EAF20"/>
    <w:rsid w:val="7040046F"/>
    <w:rsid w:val="70416601"/>
    <w:rsid w:val="70488209"/>
    <w:rsid w:val="704889CD"/>
    <w:rsid w:val="7049006D"/>
    <w:rsid w:val="70499281"/>
    <w:rsid w:val="704B0AD4"/>
    <w:rsid w:val="704BD8F3"/>
    <w:rsid w:val="704DBF12"/>
    <w:rsid w:val="705243C4"/>
    <w:rsid w:val="70524E99"/>
    <w:rsid w:val="705419BC"/>
    <w:rsid w:val="70552DD3"/>
    <w:rsid w:val="7058EC8E"/>
    <w:rsid w:val="7059F726"/>
    <w:rsid w:val="705AA508"/>
    <w:rsid w:val="705CC8D9"/>
    <w:rsid w:val="705D189E"/>
    <w:rsid w:val="705FF8E3"/>
    <w:rsid w:val="70625922"/>
    <w:rsid w:val="70632426"/>
    <w:rsid w:val="70647B24"/>
    <w:rsid w:val="7066218A"/>
    <w:rsid w:val="70672743"/>
    <w:rsid w:val="70694BF5"/>
    <w:rsid w:val="706B1909"/>
    <w:rsid w:val="706C0409"/>
    <w:rsid w:val="706F9E80"/>
    <w:rsid w:val="706FCD11"/>
    <w:rsid w:val="706FD06E"/>
    <w:rsid w:val="70703A29"/>
    <w:rsid w:val="7071410F"/>
    <w:rsid w:val="70717281"/>
    <w:rsid w:val="7073196B"/>
    <w:rsid w:val="7073F957"/>
    <w:rsid w:val="70767847"/>
    <w:rsid w:val="70776F09"/>
    <w:rsid w:val="7077D9AD"/>
    <w:rsid w:val="70783FC9"/>
    <w:rsid w:val="7079C57C"/>
    <w:rsid w:val="707F33E0"/>
    <w:rsid w:val="708339BB"/>
    <w:rsid w:val="7083CEAA"/>
    <w:rsid w:val="70871596"/>
    <w:rsid w:val="70896FF3"/>
    <w:rsid w:val="708AE7CC"/>
    <w:rsid w:val="708B2A9B"/>
    <w:rsid w:val="708B5537"/>
    <w:rsid w:val="708C5EF8"/>
    <w:rsid w:val="708E9F0C"/>
    <w:rsid w:val="7091013E"/>
    <w:rsid w:val="709221A3"/>
    <w:rsid w:val="70949701"/>
    <w:rsid w:val="709676D6"/>
    <w:rsid w:val="709750E4"/>
    <w:rsid w:val="709D6251"/>
    <w:rsid w:val="709DBF55"/>
    <w:rsid w:val="70A0997B"/>
    <w:rsid w:val="70A2B60B"/>
    <w:rsid w:val="70A4DBB2"/>
    <w:rsid w:val="70A95EF6"/>
    <w:rsid w:val="70AA67BC"/>
    <w:rsid w:val="70AABF07"/>
    <w:rsid w:val="70B2779C"/>
    <w:rsid w:val="70B6B1A0"/>
    <w:rsid w:val="70B7D34C"/>
    <w:rsid w:val="70B825C3"/>
    <w:rsid w:val="70C2A7E1"/>
    <w:rsid w:val="70C37C3F"/>
    <w:rsid w:val="70C43000"/>
    <w:rsid w:val="70C6D692"/>
    <w:rsid w:val="70C7E307"/>
    <w:rsid w:val="70CBD1A4"/>
    <w:rsid w:val="70CCD751"/>
    <w:rsid w:val="70CECC49"/>
    <w:rsid w:val="70CF03EE"/>
    <w:rsid w:val="70D25771"/>
    <w:rsid w:val="70D372BC"/>
    <w:rsid w:val="70D4F344"/>
    <w:rsid w:val="70D64C1A"/>
    <w:rsid w:val="70D79F35"/>
    <w:rsid w:val="70D894A4"/>
    <w:rsid w:val="70DA6F1F"/>
    <w:rsid w:val="70DCF79D"/>
    <w:rsid w:val="70E27129"/>
    <w:rsid w:val="70E65BB7"/>
    <w:rsid w:val="70E696AE"/>
    <w:rsid w:val="70E970DC"/>
    <w:rsid w:val="70EE253D"/>
    <w:rsid w:val="70EE2BF9"/>
    <w:rsid w:val="70EEA92E"/>
    <w:rsid w:val="70F46B4B"/>
    <w:rsid w:val="70F58B77"/>
    <w:rsid w:val="70F7669B"/>
    <w:rsid w:val="70FB9828"/>
    <w:rsid w:val="70FC3B5E"/>
    <w:rsid w:val="70FC7DC5"/>
    <w:rsid w:val="70FF6A21"/>
    <w:rsid w:val="7101B827"/>
    <w:rsid w:val="7106D99D"/>
    <w:rsid w:val="710F2E01"/>
    <w:rsid w:val="710F3EAF"/>
    <w:rsid w:val="7111A645"/>
    <w:rsid w:val="7114049A"/>
    <w:rsid w:val="7114F086"/>
    <w:rsid w:val="7118F8C0"/>
    <w:rsid w:val="711A111F"/>
    <w:rsid w:val="711B9BCC"/>
    <w:rsid w:val="711BC8E9"/>
    <w:rsid w:val="711DAB99"/>
    <w:rsid w:val="711F463D"/>
    <w:rsid w:val="71234733"/>
    <w:rsid w:val="71239086"/>
    <w:rsid w:val="712419F7"/>
    <w:rsid w:val="71285321"/>
    <w:rsid w:val="7128BA67"/>
    <w:rsid w:val="712A3E78"/>
    <w:rsid w:val="712D9E60"/>
    <w:rsid w:val="7131DE67"/>
    <w:rsid w:val="71330C0C"/>
    <w:rsid w:val="71350E7E"/>
    <w:rsid w:val="713A11A8"/>
    <w:rsid w:val="713D6713"/>
    <w:rsid w:val="71405779"/>
    <w:rsid w:val="7140BF0C"/>
    <w:rsid w:val="71465A4F"/>
    <w:rsid w:val="714912E0"/>
    <w:rsid w:val="7149EFE1"/>
    <w:rsid w:val="714F074D"/>
    <w:rsid w:val="714FF542"/>
    <w:rsid w:val="715048C0"/>
    <w:rsid w:val="7151CA57"/>
    <w:rsid w:val="7152176F"/>
    <w:rsid w:val="71522515"/>
    <w:rsid w:val="7154663C"/>
    <w:rsid w:val="71569127"/>
    <w:rsid w:val="715703DB"/>
    <w:rsid w:val="71586711"/>
    <w:rsid w:val="715F5446"/>
    <w:rsid w:val="7162EF22"/>
    <w:rsid w:val="71665955"/>
    <w:rsid w:val="716AAF83"/>
    <w:rsid w:val="716BC0D8"/>
    <w:rsid w:val="716CD3BD"/>
    <w:rsid w:val="716F1468"/>
    <w:rsid w:val="7174C3D9"/>
    <w:rsid w:val="7178E75A"/>
    <w:rsid w:val="717BCDCA"/>
    <w:rsid w:val="717BDD3C"/>
    <w:rsid w:val="717CD527"/>
    <w:rsid w:val="717DA6FA"/>
    <w:rsid w:val="717FCBED"/>
    <w:rsid w:val="7182130C"/>
    <w:rsid w:val="71841B88"/>
    <w:rsid w:val="7185F54C"/>
    <w:rsid w:val="7185FC89"/>
    <w:rsid w:val="718646BE"/>
    <w:rsid w:val="71879AFD"/>
    <w:rsid w:val="718BA9A9"/>
    <w:rsid w:val="718DF819"/>
    <w:rsid w:val="718E01A0"/>
    <w:rsid w:val="718F4101"/>
    <w:rsid w:val="718F4F91"/>
    <w:rsid w:val="718F5AB3"/>
    <w:rsid w:val="718FFB25"/>
    <w:rsid w:val="7191ED1E"/>
    <w:rsid w:val="719274B9"/>
    <w:rsid w:val="7192E1F3"/>
    <w:rsid w:val="71954D13"/>
    <w:rsid w:val="719787E5"/>
    <w:rsid w:val="7198D58D"/>
    <w:rsid w:val="719A09EA"/>
    <w:rsid w:val="719BCAD2"/>
    <w:rsid w:val="719C0CF8"/>
    <w:rsid w:val="719D67EE"/>
    <w:rsid w:val="719DBC49"/>
    <w:rsid w:val="719DBE58"/>
    <w:rsid w:val="719ECC25"/>
    <w:rsid w:val="719F765F"/>
    <w:rsid w:val="71A02647"/>
    <w:rsid w:val="71A26AD6"/>
    <w:rsid w:val="71A2C5EB"/>
    <w:rsid w:val="71A443D7"/>
    <w:rsid w:val="71A85B44"/>
    <w:rsid w:val="71ADC3B9"/>
    <w:rsid w:val="71AFDD1A"/>
    <w:rsid w:val="71B4B220"/>
    <w:rsid w:val="71B4D00D"/>
    <w:rsid w:val="71B7EAB6"/>
    <w:rsid w:val="71B809BF"/>
    <w:rsid w:val="71BA484A"/>
    <w:rsid w:val="71BE397A"/>
    <w:rsid w:val="71C0E0FA"/>
    <w:rsid w:val="71C9C259"/>
    <w:rsid w:val="71CD76E9"/>
    <w:rsid w:val="71CDF7D5"/>
    <w:rsid w:val="71CEB317"/>
    <w:rsid w:val="71D1328A"/>
    <w:rsid w:val="71D29BBA"/>
    <w:rsid w:val="71D58739"/>
    <w:rsid w:val="71D74494"/>
    <w:rsid w:val="71D87D9A"/>
    <w:rsid w:val="71D8ABCE"/>
    <w:rsid w:val="71DCB216"/>
    <w:rsid w:val="71DCE1ED"/>
    <w:rsid w:val="71DEA393"/>
    <w:rsid w:val="71DF3695"/>
    <w:rsid w:val="71E2E3E2"/>
    <w:rsid w:val="71E31ECB"/>
    <w:rsid w:val="71E86CDE"/>
    <w:rsid w:val="71E9D2D9"/>
    <w:rsid w:val="71EA38F9"/>
    <w:rsid w:val="71ECB49D"/>
    <w:rsid w:val="71ECFCC6"/>
    <w:rsid w:val="71EFFB44"/>
    <w:rsid w:val="71F0FCB0"/>
    <w:rsid w:val="71F1A5F9"/>
    <w:rsid w:val="71F1D644"/>
    <w:rsid w:val="71F791AC"/>
    <w:rsid w:val="71F7D9BF"/>
    <w:rsid w:val="71FAAC5B"/>
    <w:rsid w:val="71FBC45D"/>
    <w:rsid w:val="71FEC644"/>
    <w:rsid w:val="7201F55C"/>
    <w:rsid w:val="720243D1"/>
    <w:rsid w:val="72027A85"/>
    <w:rsid w:val="72050587"/>
    <w:rsid w:val="72056C2A"/>
    <w:rsid w:val="720629B2"/>
    <w:rsid w:val="7209AD0B"/>
    <w:rsid w:val="720C5D18"/>
    <w:rsid w:val="720C83A7"/>
    <w:rsid w:val="720DAEC0"/>
    <w:rsid w:val="720DF960"/>
    <w:rsid w:val="720E2321"/>
    <w:rsid w:val="720EBCAB"/>
    <w:rsid w:val="7219568B"/>
    <w:rsid w:val="72206C7C"/>
    <w:rsid w:val="72229914"/>
    <w:rsid w:val="72230FE3"/>
    <w:rsid w:val="72234AAD"/>
    <w:rsid w:val="72236AB1"/>
    <w:rsid w:val="72242207"/>
    <w:rsid w:val="72246C3F"/>
    <w:rsid w:val="72254054"/>
    <w:rsid w:val="722BDD03"/>
    <w:rsid w:val="722D95B1"/>
    <w:rsid w:val="722EC235"/>
    <w:rsid w:val="72303324"/>
    <w:rsid w:val="7230DA7C"/>
    <w:rsid w:val="72314C6B"/>
    <w:rsid w:val="7232B427"/>
    <w:rsid w:val="7236B5A3"/>
    <w:rsid w:val="72399038"/>
    <w:rsid w:val="7239BCB6"/>
    <w:rsid w:val="723A4A54"/>
    <w:rsid w:val="723A5887"/>
    <w:rsid w:val="723B61FE"/>
    <w:rsid w:val="723DD6D4"/>
    <w:rsid w:val="72403118"/>
    <w:rsid w:val="724076A4"/>
    <w:rsid w:val="72419A50"/>
    <w:rsid w:val="72445882"/>
    <w:rsid w:val="724A6606"/>
    <w:rsid w:val="724AE2D1"/>
    <w:rsid w:val="724B5802"/>
    <w:rsid w:val="724C06F6"/>
    <w:rsid w:val="724DF3BB"/>
    <w:rsid w:val="724E66A5"/>
    <w:rsid w:val="7256AF46"/>
    <w:rsid w:val="725819E1"/>
    <w:rsid w:val="7259DB90"/>
    <w:rsid w:val="725E6E8A"/>
    <w:rsid w:val="725F2D37"/>
    <w:rsid w:val="725F4BBB"/>
    <w:rsid w:val="72603DA4"/>
    <w:rsid w:val="726419C7"/>
    <w:rsid w:val="726A18DE"/>
    <w:rsid w:val="726C6EBA"/>
    <w:rsid w:val="726EB97B"/>
    <w:rsid w:val="726EE71D"/>
    <w:rsid w:val="726EE9E5"/>
    <w:rsid w:val="726F3D03"/>
    <w:rsid w:val="726FDBBB"/>
    <w:rsid w:val="72700697"/>
    <w:rsid w:val="72702D39"/>
    <w:rsid w:val="727146E8"/>
    <w:rsid w:val="7273E9AC"/>
    <w:rsid w:val="7275E0C4"/>
    <w:rsid w:val="727A09E9"/>
    <w:rsid w:val="727DAFC0"/>
    <w:rsid w:val="72800FCB"/>
    <w:rsid w:val="72804BAC"/>
    <w:rsid w:val="72815E14"/>
    <w:rsid w:val="728160CA"/>
    <w:rsid w:val="72832403"/>
    <w:rsid w:val="728564C7"/>
    <w:rsid w:val="72898CD7"/>
    <w:rsid w:val="72899BBE"/>
    <w:rsid w:val="728BE0CB"/>
    <w:rsid w:val="728E0917"/>
    <w:rsid w:val="7291CB10"/>
    <w:rsid w:val="7292AC2F"/>
    <w:rsid w:val="7292E229"/>
    <w:rsid w:val="7294CC46"/>
    <w:rsid w:val="72967C8D"/>
    <w:rsid w:val="72972161"/>
    <w:rsid w:val="7298AC7A"/>
    <w:rsid w:val="7299416F"/>
    <w:rsid w:val="729C0939"/>
    <w:rsid w:val="729D2C1F"/>
    <w:rsid w:val="729F3E67"/>
    <w:rsid w:val="72A1F292"/>
    <w:rsid w:val="72A42922"/>
    <w:rsid w:val="72A5322D"/>
    <w:rsid w:val="72A7FEF2"/>
    <w:rsid w:val="72A8AFBD"/>
    <w:rsid w:val="72A9BC78"/>
    <w:rsid w:val="72A9E3AE"/>
    <w:rsid w:val="72AB4561"/>
    <w:rsid w:val="72AC9F3B"/>
    <w:rsid w:val="72AD0A9F"/>
    <w:rsid w:val="72AD586A"/>
    <w:rsid w:val="72AEC28E"/>
    <w:rsid w:val="72B3B830"/>
    <w:rsid w:val="72B48A8C"/>
    <w:rsid w:val="72B8FC60"/>
    <w:rsid w:val="72BD2FA0"/>
    <w:rsid w:val="72BE1ED7"/>
    <w:rsid w:val="72C5E4CF"/>
    <w:rsid w:val="72CA7106"/>
    <w:rsid w:val="72CB55B1"/>
    <w:rsid w:val="72CC293D"/>
    <w:rsid w:val="72CCC7E8"/>
    <w:rsid w:val="72CE0AD3"/>
    <w:rsid w:val="72D034EE"/>
    <w:rsid w:val="72DBE155"/>
    <w:rsid w:val="72DC27DA"/>
    <w:rsid w:val="72E037B3"/>
    <w:rsid w:val="72E0F8DF"/>
    <w:rsid w:val="72E20748"/>
    <w:rsid w:val="72E23C21"/>
    <w:rsid w:val="72E2D315"/>
    <w:rsid w:val="72E3ACD4"/>
    <w:rsid w:val="72E7D6DA"/>
    <w:rsid w:val="72E86E53"/>
    <w:rsid w:val="72E87138"/>
    <w:rsid w:val="72EAE029"/>
    <w:rsid w:val="72EB35AA"/>
    <w:rsid w:val="72EEF754"/>
    <w:rsid w:val="72F1E7BB"/>
    <w:rsid w:val="72F271FA"/>
    <w:rsid w:val="72F3723A"/>
    <w:rsid w:val="72F3B6B4"/>
    <w:rsid w:val="72F5153A"/>
    <w:rsid w:val="72F688FF"/>
    <w:rsid w:val="72F70E2D"/>
    <w:rsid w:val="72F894AE"/>
    <w:rsid w:val="72FAB8FF"/>
    <w:rsid w:val="72FBE4DE"/>
    <w:rsid w:val="7302A8CC"/>
    <w:rsid w:val="7303BECC"/>
    <w:rsid w:val="7305789F"/>
    <w:rsid w:val="73063D26"/>
    <w:rsid w:val="73091DD2"/>
    <w:rsid w:val="7309E410"/>
    <w:rsid w:val="730C64BE"/>
    <w:rsid w:val="730C7D72"/>
    <w:rsid w:val="730CEC05"/>
    <w:rsid w:val="730D00EE"/>
    <w:rsid w:val="730D37EB"/>
    <w:rsid w:val="730E5C41"/>
    <w:rsid w:val="730EE590"/>
    <w:rsid w:val="731339CF"/>
    <w:rsid w:val="73179D7F"/>
    <w:rsid w:val="7319F7EC"/>
    <w:rsid w:val="731ACB92"/>
    <w:rsid w:val="731C7392"/>
    <w:rsid w:val="731C8687"/>
    <w:rsid w:val="731D24A3"/>
    <w:rsid w:val="731F457A"/>
    <w:rsid w:val="73213A09"/>
    <w:rsid w:val="73224763"/>
    <w:rsid w:val="7325280C"/>
    <w:rsid w:val="7327DB33"/>
    <w:rsid w:val="7328B6DE"/>
    <w:rsid w:val="732BA38B"/>
    <w:rsid w:val="732D9B3A"/>
    <w:rsid w:val="73301457"/>
    <w:rsid w:val="73311D74"/>
    <w:rsid w:val="7332ED7A"/>
    <w:rsid w:val="733421F1"/>
    <w:rsid w:val="73350D9A"/>
    <w:rsid w:val="733823CE"/>
    <w:rsid w:val="73391B85"/>
    <w:rsid w:val="733B022E"/>
    <w:rsid w:val="73405387"/>
    <w:rsid w:val="734167F3"/>
    <w:rsid w:val="73431F5D"/>
    <w:rsid w:val="73457B95"/>
    <w:rsid w:val="7347F0EA"/>
    <w:rsid w:val="73491602"/>
    <w:rsid w:val="734970CF"/>
    <w:rsid w:val="734CE68B"/>
    <w:rsid w:val="734E1075"/>
    <w:rsid w:val="7350A06E"/>
    <w:rsid w:val="7357F7F8"/>
    <w:rsid w:val="735842A7"/>
    <w:rsid w:val="7358866A"/>
    <w:rsid w:val="735C70BF"/>
    <w:rsid w:val="735D43EB"/>
    <w:rsid w:val="735E9CE5"/>
    <w:rsid w:val="735F23BE"/>
    <w:rsid w:val="735F7BA5"/>
    <w:rsid w:val="7360422B"/>
    <w:rsid w:val="7361D28C"/>
    <w:rsid w:val="736592BA"/>
    <w:rsid w:val="736A4A0A"/>
    <w:rsid w:val="736E931F"/>
    <w:rsid w:val="736EC3A8"/>
    <w:rsid w:val="736FD203"/>
    <w:rsid w:val="7371760B"/>
    <w:rsid w:val="737388AA"/>
    <w:rsid w:val="73746F04"/>
    <w:rsid w:val="737477B5"/>
    <w:rsid w:val="7375DDB1"/>
    <w:rsid w:val="7376C072"/>
    <w:rsid w:val="7377BB30"/>
    <w:rsid w:val="737B81B1"/>
    <w:rsid w:val="737BDC96"/>
    <w:rsid w:val="737C70C1"/>
    <w:rsid w:val="737D04D2"/>
    <w:rsid w:val="7380F8A3"/>
    <w:rsid w:val="7381A54E"/>
    <w:rsid w:val="7381C8DE"/>
    <w:rsid w:val="7384CE6E"/>
    <w:rsid w:val="7385FC13"/>
    <w:rsid w:val="738665AA"/>
    <w:rsid w:val="7388571F"/>
    <w:rsid w:val="73890364"/>
    <w:rsid w:val="738B0303"/>
    <w:rsid w:val="738C0B7B"/>
    <w:rsid w:val="738C3719"/>
    <w:rsid w:val="738C875D"/>
    <w:rsid w:val="739129DA"/>
    <w:rsid w:val="7391D653"/>
    <w:rsid w:val="73954FFB"/>
    <w:rsid w:val="7398AA2E"/>
    <w:rsid w:val="7399071F"/>
    <w:rsid w:val="7399C935"/>
    <w:rsid w:val="7399EAAD"/>
    <w:rsid w:val="739A1BBA"/>
    <w:rsid w:val="739B10F4"/>
    <w:rsid w:val="739B23CD"/>
    <w:rsid w:val="739C66AA"/>
    <w:rsid w:val="739EE8BF"/>
    <w:rsid w:val="739EEA58"/>
    <w:rsid w:val="73A083D6"/>
    <w:rsid w:val="73A2407C"/>
    <w:rsid w:val="73A30419"/>
    <w:rsid w:val="73A3D348"/>
    <w:rsid w:val="73A9CF5F"/>
    <w:rsid w:val="73AAA001"/>
    <w:rsid w:val="73AB11B3"/>
    <w:rsid w:val="73AB4EF6"/>
    <w:rsid w:val="73AB7D66"/>
    <w:rsid w:val="73ABEAA6"/>
    <w:rsid w:val="73ABF1F9"/>
    <w:rsid w:val="73ACA8E2"/>
    <w:rsid w:val="73B3BE04"/>
    <w:rsid w:val="73B60D9F"/>
    <w:rsid w:val="73B65911"/>
    <w:rsid w:val="73B85F63"/>
    <w:rsid w:val="73B8DEC5"/>
    <w:rsid w:val="73B8ECEE"/>
    <w:rsid w:val="73B91D39"/>
    <w:rsid w:val="73BBCC50"/>
    <w:rsid w:val="73BCE0DF"/>
    <w:rsid w:val="73BE2528"/>
    <w:rsid w:val="73C0595B"/>
    <w:rsid w:val="73C13623"/>
    <w:rsid w:val="73C3BA86"/>
    <w:rsid w:val="73C68FCE"/>
    <w:rsid w:val="73C7E6C7"/>
    <w:rsid w:val="73C84EB2"/>
    <w:rsid w:val="73CA759E"/>
    <w:rsid w:val="73CD1CCC"/>
    <w:rsid w:val="73CDED77"/>
    <w:rsid w:val="73CED5E0"/>
    <w:rsid w:val="73CF9370"/>
    <w:rsid w:val="73D2A480"/>
    <w:rsid w:val="73D316B1"/>
    <w:rsid w:val="73D400A5"/>
    <w:rsid w:val="73D40B10"/>
    <w:rsid w:val="73D4F778"/>
    <w:rsid w:val="73D58B8C"/>
    <w:rsid w:val="73D5C87C"/>
    <w:rsid w:val="73D65C51"/>
    <w:rsid w:val="73D6E86F"/>
    <w:rsid w:val="73D97904"/>
    <w:rsid w:val="73DA3D2F"/>
    <w:rsid w:val="73E0C995"/>
    <w:rsid w:val="73E21459"/>
    <w:rsid w:val="73EA51D3"/>
    <w:rsid w:val="73ED6B86"/>
    <w:rsid w:val="73EFD2B0"/>
    <w:rsid w:val="73F14515"/>
    <w:rsid w:val="73F344AD"/>
    <w:rsid w:val="73F3DAE5"/>
    <w:rsid w:val="73F55883"/>
    <w:rsid w:val="73F9EA82"/>
    <w:rsid w:val="73FBA70A"/>
    <w:rsid w:val="73FE4949"/>
    <w:rsid w:val="73FFEA28"/>
    <w:rsid w:val="74000FB6"/>
    <w:rsid w:val="7401C041"/>
    <w:rsid w:val="740269BE"/>
    <w:rsid w:val="74026F46"/>
    <w:rsid w:val="740912C8"/>
    <w:rsid w:val="740997B1"/>
    <w:rsid w:val="740A5209"/>
    <w:rsid w:val="740B8C99"/>
    <w:rsid w:val="740CCFF8"/>
    <w:rsid w:val="7411BCD9"/>
    <w:rsid w:val="74126850"/>
    <w:rsid w:val="74161DE8"/>
    <w:rsid w:val="74175CA6"/>
    <w:rsid w:val="74186576"/>
    <w:rsid w:val="741C903D"/>
    <w:rsid w:val="741DC7C7"/>
    <w:rsid w:val="74226762"/>
    <w:rsid w:val="74234530"/>
    <w:rsid w:val="74239D4A"/>
    <w:rsid w:val="74247DC8"/>
    <w:rsid w:val="7424FF53"/>
    <w:rsid w:val="74257711"/>
    <w:rsid w:val="742643E2"/>
    <w:rsid w:val="7427099F"/>
    <w:rsid w:val="74273E5D"/>
    <w:rsid w:val="74298088"/>
    <w:rsid w:val="74299AC8"/>
    <w:rsid w:val="742AB912"/>
    <w:rsid w:val="742B2244"/>
    <w:rsid w:val="742B81FA"/>
    <w:rsid w:val="742C96C9"/>
    <w:rsid w:val="742D7662"/>
    <w:rsid w:val="742E174A"/>
    <w:rsid w:val="743651AF"/>
    <w:rsid w:val="7436D590"/>
    <w:rsid w:val="74376138"/>
    <w:rsid w:val="7438673F"/>
    <w:rsid w:val="7438E154"/>
    <w:rsid w:val="744145DD"/>
    <w:rsid w:val="74424375"/>
    <w:rsid w:val="74440499"/>
    <w:rsid w:val="74449EF2"/>
    <w:rsid w:val="7446155F"/>
    <w:rsid w:val="7446EE37"/>
    <w:rsid w:val="74476470"/>
    <w:rsid w:val="744AEDDC"/>
    <w:rsid w:val="744D742F"/>
    <w:rsid w:val="744EC5EB"/>
    <w:rsid w:val="745039FE"/>
    <w:rsid w:val="7451825C"/>
    <w:rsid w:val="7453EDDA"/>
    <w:rsid w:val="745431F8"/>
    <w:rsid w:val="745657BF"/>
    <w:rsid w:val="74579C8E"/>
    <w:rsid w:val="7457B61F"/>
    <w:rsid w:val="745826C0"/>
    <w:rsid w:val="7458A917"/>
    <w:rsid w:val="7458BE35"/>
    <w:rsid w:val="7459C0B6"/>
    <w:rsid w:val="7459F936"/>
    <w:rsid w:val="745A96B0"/>
    <w:rsid w:val="745D4031"/>
    <w:rsid w:val="745DC00B"/>
    <w:rsid w:val="7460D1A2"/>
    <w:rsid w:val="7460EB75"/>
    <w:rsid w:val="7461DCDD"/>
    <w:rsid w:val="7461E12A"/>
    <w:rsid w:val="74630065"/>
    <w:rsid w:val="746306CE"/>
    <w:rsid w:val="7464E572"/>
    <w:rsid w:val="74663497"/>
    <w:rsid w:val="7466DC0E"/>
    <w:rsid w:val="74690711"/>
    <w:rsid w:val="746A3BCD"/>
    <w:rsid w:val="746CB135"/>
    <w:rsid w:val="746FD066"/>
    <w:rsid w:val="74759095"/>
    <w:rsid w:val="7475CC36"/>
    <w:rsid w:val="7475FB9A"/>
    <w:rsid w:val="7477F83B"/>
    <w:rsid w:val="747824C4"/>
    <w:rsid w:val="74785959"/>
    <w:rsid w:val="747973F7"/>
    <w:rsid w:val="747ABC08"/>
    <w:rsid w:val="747BE26F"/>
    <w:rsid w:val="747C3554"/>
    <w:rsid w:val="747D85BA"/>
    <w:rsid w:val="747DDBB0"/>
    <w:rsid w:val="747F6C4F"/>
    <w:rsid w:val="74801D1E"/>
    <w:rsid w:val="74819254"/>
    <w:rsid w:val="7481B0E0"/>
    <w:rsid w:val="74839B3C"/>
    <w:rsid w:val="748599B2"/>
    <w:rsid w:val="748753F7"/>
    <w:rsid w:val="74877429"/>
    <w:rsid w:val="748C7F39"/>
    <w:rsid w:val="748E2D1C"/>
    <w:rsid w:val="74910075"/>
    <w:rsid w:val="74927152"/>
    <w:rsid w:val="7492D9A9"/>
    <w:rsid w:val="7493DA4C"/>
    <w:rsid w:val="74954DB4"/>
    <w:rsid w:val="7496A2B0"/>
    <w:rsid w:val="74981DB8"/>
    <w:rsid w:val="74997BAC"/>
    <w:rsid w:val="749A3146"/>
    <w:rsid w:val="749A53D9"/>
    <w:rsid w:val="749A6F52"/>
    <w:rsid w:val="749C1033"/>
    <w:rsid w:val="749C77FC"/>
    <w:rsid w:val="749D00AD"/>
    <w:rsid w:val="749F7942"/>
    <w:rsid w:val="74A2C545"/>
    <w:rsid w:val="74A2D016"/>
    <w:rsid w:val="74A707C7"/>
    <w:rsid w:val="74A7675A"/>
    <w:rsid w:val="74A9BFD1"/>
    <w:rsid w:val="74AB80FF"/>
    <w:rsid w:val="74ACE4FD"/>
    <w:rsid w:val="74AF9927"/>
    <w:rsid w:val="74B3E5BC"/>
    <w:rsid w:val="74B5A37A"/>
    <w:rsid w:val="74B5BF8A"/>
    <w:rsid w:val="74B64C70"/>
    <w:rsid w:val="74BC12A9"/>
    <w:rsid w:val="74BFEAD9"/>
    <w:rsid w:val="74C981D2"/>
    <w:rsid w:val="74CB52C7"/>
    <w:rsid w:val="74CD0887"/>
    <w:rsid w:val="74CEAD9F"/>
    <w:rsid w:val="74CEB0F5"/>
    <w:rsid w:val="74D1E606"/>
    <w:rsid w:val="74D544C4"/>
    <w:rsid w:val="74D9FAC0"/>
    <w:rsid w:val="74DB3603"/>
    <w:rsid w:val="74DF29B3"/>
    <w:rsid w:val="74E1ED6C"/>
    <w:rsid w:val="74E3E4E6"/>
    <w:rsid w:val="74E3ECFF"/>
    <w:rsid w:val="74E4916B"/>
    <w:rsid w:val="74E6B45C"/>
    <w:rsid w:val="74E6CC6A"/>
    <w:rsid w:val="74E93C43"/>
    <w:rsid w:val="74E9FC75"/>
    <w:rsid w:val="74EA9EDD"/>
    <w:rsid w:val="74EBAB85"/>
    <w:rsid w:val="74EC70CF"/>
    <w:rsid w:val="74EFB727"/>
    <w:rsid w:val="74EFF851"/>
    <w:rsid w:val="74F283DA"/>
    <w:rsid w:val="74F3B151"/>
    <w:rsid w:val="74F72A48"/>
    <w:rsid w:val="74F7774F"/>
    <w:rsid w:val="74FADC64"/>
    <w:rsid w:val="74FC88FB"/>
    <w:rsid w:val="74FCDD94"/>
    <w:rsid w:val="74FE1E27"/>
    <w:rsid w:val="7500CDA1"/>
    <w:rsid w:val="7501631B"/>
    <w:rsid w:val="7502CCA3"/>
    <w:rsid w:val="7504C16B"/>
    <w:rsid w:val="750DF85C"/>
    <w:rsid w:val="750EAE9E"/>
    <w:rsid w:val="750FD73B"/>
    <w:rsid w:val="75112FFC"/>
    <w:rsid w:val="75122D05"/>
    <w:rsid w:val="75153330"/>
    <w:rsid w:val="751693F9"/>
    <w:rsid w:val="75176970"/>
    <w:rsid w:val="751820BB"/>
    <w:rsid w:val="751E8635"/>
    <w:rsid w:val="751E9682"/>
    <w:rsid w:val="751F2BC6"/>
    <w:rsid w:val="7520F8D1"/>
    <w:rsid w:val="75223623"/>
    <w:rsid w:val="7523B615"/>
    <w:rsid w:val="752445E3"/>
    <w:rsid w:val="75258453"/>
    <w:rsid w:val="7526BC79"/>
    <w:rsid w:val="7526E269"/>
    <w:rsid w:val="7527DBDC"/>
    <w:rsid w:val="752BDFE2"/>
    <w:rsid w:val="752EAF8D"/>
    <w:rsid w:val="7535141A"/>
    <w:rsid w:val="75356F47"/>
    <w:rsid w:val="753A739F"/>
    <w:rsid w:val="753B4AF5"/>
    <w:rsid w:val="75429245"/>
    <w:rsid w:val="754674D0"/>
    <w:rsid w:val="75496535"/>
    <w:rsid w:val="75499E95"/>
    <w:rsid w:val="7549C829"/>
    <w:rsid w:val="754E36D5"/>
    <w:rsid w:val="754E8E62"/>
    <w:rsid w:val="75507404"/>
    <w:rsid w:val="7550C369"/>
    <w:rsid w:val="75527D83"/>
    <w:rsid w:val="7552EDFC"/>
    <w:rsid w:val="7553AF7A"/>
    <w:rsid w:val="755632CA"/>
    <w:rsid w:val="75598E0F"/>
    <w:rsid w:val="755998B2"/>
    <w:rsid w:val="755A01D9"/>
    <w:rsid w:val="755A6546"/>
    <w:rsid w:val="755CC703"/>
    <w:rsid w:val="755CE773"/>
    <w:rsid w:val="755DA352"/>
    <w:rsid w:val="755E3F27"/>
    <w:rsid w:val="755E4773"/>
    <w:rsid w:val="75605B40"/>
    <w:rsid w:val="756465D5"/>
    <w:rsid w:val="756539FA"/>
    <w:rsid w:val="756A2A51"/>
    <w:rsid w:val="756A58DB"/>
    <w:rsid w:val="756AC9FA"/>
    <w:rsid w:val="756D4AA9"/>
    <w:rsid w:val="756E3D89"/>
    <w:rsid w:val="756EED1E"/>
    <w:rsid w:val="756EF5A9"/>
    <w:rsid w:val="756FAD62"/>
    <w:rsid w:val="75726DEE"/>
    <w:rsid w:val="7577E1B0"/>
    <w:rsid w:val="757E3E29"/>
    <w:rsid w:val="757F98A3"/>
    <w:rsid w:val="7580A8AF"/>
    <w:rsid w:val="7580E965"/>
    <w:rsid w:val="75811ECF"/>
    <w:rsid w:val="75872DF8"/>
    <w:rsid w:val="758B5B89"/>
    <w:rsid w:val="75919075"/>
    <w:rsid w:val="7594BE1D"/>
    <w:rsid w:val="7596A73F"/>
    <w:rsid w:val="759899CD"/>
    <w:rsid w:val="75A3273F"/>
    <w:rsid w:val="75A381A6"/>
    <w:rsid w:val="75A5061B"/>
    <w:rsid w:val="75A75570"/>
    <w:rsid w:val="75A79682"/>
    <w:rsid w:val="75A83C8C"/>
    <w:rsid w:val="75A99567"/>
    <w:rsid w:val="75A99753"/>
    <w:rsid w:val="75AB4A3E"/>
    <w:rsid w:val="75AEABA2"/>
    <w:rsid w:val="75AFDA98"/>
    <w:rsid w:val="75B45CA8"/>
    <w:rsid w:val="75B50419"/>
    <w:rsid w:val="75B5C1E2"/>
    <w:rsid w:val="75B62A4E"/>
    <w:rsid w:val="75B7FB58"/>
    <w:rsid w:val="75B82AB4"/>
    <w:rsid w:val="75B94A08"/>
    <w:rsid w:val="75BABF70"/>
    <w:rsid w:val="75BB414E"/>
    <w:rsid w:val="75BBBBC1"/>
    <w:rsid w:val="75BC9E87"/>
    <w:rsid w:val="75BE8C23"/>
    <w:rsid w:val="75BEFD3A"/>
    <w:rsid w:val="75C015FE"/>
    <w:rsid w:val="75C3479A"/>
    <w:rsid w:val="75C3662E"/>
    <w:rsid w:val="75C3EC72"/>
    <w:rsid w:val="75C3F4F7"/>
    <w:rsid w:val="75C40136"/>
    <w:rsid w:val="75C41A58"/>
    <w:rsid w:val="75C4470B"/>
    <w:rsid w:val="75C44F79"/>
    <w:rsid w:val="75C60709"/>
    <w:rsid w:val="75C67044"/>
    <w:rsid w:val="75C988DC"/>
    <w:rsid w:val="75CCFE12"/>
    <w:rsid w:val="75CD95E8"/>
    <w:rsid w:val="75D005B7"/>
    <w:rsid w:val="75D44A4E"/>
    <w:rsid w:val="75D700B0"/>
    <w:rsid w:val="75D707D6"/>
    <w:rsid w:val="75D75176"/>
    <w:rsid w:val="75D804E7"/>
    <w:rsid w:val="75D947A6"/>
    <w:rsid w:val="75D9A39D"/>
    <w:rsid w:val="75DB6012"/>
    <w:rsid w:val="75DC4DB1"/>
    <w:rsid w:val="75DC7881"/>
    <w:rsid w:val="75DC7CBA"/>
    <w:rsid w:val="75DC82CC"/>
    <w:rsid w:val="75DE8E90"/>
    <w:rsid w:val="75E00DCD"/>
    <w:rsid w:val="75E075B7"/>
    <w:rsid w:val="75E10FB4"/>
    <w:rsid w:val="75E18470"/>
    <w:rsid w:val="75E3D265"/>
    <w:rsid w:val="75E4BA1D"/>
    <w:rsid w:val="75E6290F"/>
    <w:rsid w:val="75E6A6A7"/>
    <w:rsid w:val="75ECCFC3"/>
    <w:rsid w:val="75ED6283"/>
    <w:rsid w:val="75EFFCE5"/>
    <w:rsid w:val="75F0F9AA"/>
    <w:rsid w:val="75F1214C"/>
    <w:rsid w:val="75F3739E"/>
    <w:rsid w:val="75F4280B"/>
    <w:rsid w:val="75F7AA5F"/>
    <w:rsid w:val="75FA0430"/>
    <w:rsid w:val="75FB8552"/>
    <w:rsid w:val="75FC15C5"/>
    <w:rsid w:val="75FED72F"/>
    <w:rsid w:val="7603083B"/>
    <w:rsid w:val="7603B50C"/>
    <w:rsid w:val="76042F55"/>
    <w:rsid w:val="7604D891"/>
    <w:rsid w:val="76067BB9"/>
    <w:rsid w:val="76076C18"/>
    <w:rsid w:val="7609407A"/>
    <w:rsid w:val="760A545E"/>
    <w:rsid w:val="760CD41F"/>
    <w:rsid w:val="760EB9C9"/>
    <w:rsid w:val="7610B68F"/>
    <w:rsid w:val="7611B22C"/>
    <w:rsid w:val="7612AFF2"/>
    <w:rsid w:val="76156573"/>
    <w:rsid w:val="76156AFC"/>
    <w:rsid w:val="761ABA23"/>
    <w:rsid w:val="761E269A"/>
    <w:rsid w:val="76224C72"/>
    <w:rsid w:val="7622921E"/>
    <w:rsid w:val="7622E38E"/>
    <w:rsid w:val="76297C3D"/>
    <w:rsid w:val="7629E549"/>
    <w:rsid w:val="762AD8BC"/>
    <w:rsid w:val="7635295F"/>
    <w:rsid w:val="7635A4C7"/>
    <w:rsid w:val="76364FB6"/>
    <w:rsid w:val="763AB7A1"/>
    <w:rsid w:val="763DA700"/>
    <w:rsid w:val="763DCB73"/>
    <w:rsid w:val="763EA2BD"/>
    <w:rsid w:val="7640BE94"/>
    <w:rsid w:val="764332CC"/>
    <w:rsid w:val="76447919"/>
    <w:rsid w:val="76450B3E"/>
    <w:rsid w:val="7647E394"/>
    <w:rsid w:val="764840FD"/>
    <w:rsid w:val="76495C83"/>
    <w:rsid w:val="764BCBDB"/>
    <w:rsid w:val="764C5F25"/>
    <w:rsid w:val="764C7B22"/>
    <w:rsid w:val="764F8A45"/>
    <w:rsid w:val="7652620D"/>
    <w:rsid w:val="76557DAD"/>
    <w:rsid w:val="7655E576"/>
    <w:rsid w:val="7656E4A7"/>
    <w:rsid w:val="76571F1B"/>
    <w:rsid w:val="76575AB6"/>
    <w:rsid w:val="765A5AA0"/>
    <w:rsid w:val="765AE2E5"/>
    <w:rsid w:val="765D9543"/>
    <w:rsid w:val="76653C2A"/>
    <w:rsid w:val="76659396"/>
    <w:rsid w:val="7665957E"/>
    <w:rsid w:val="76691BFF"/>
    <w:rsid w:val="766CDBBA"/>
    <w:rsid w:val="766D50DE"/>
    <w:rsid w:val="766FC394"/>
    <w:rsid w:val="7673F85F"/>
    <w:rsid w:val="767455B6"/>
    <w:rsid w:val="7675889E"/>
    <w:rsid w:val="767602CD"/>
    <w:rsid w:val="7677ECC2"/>
    <w:rsid w:val="76792E93"/>
    <w:rsid w:val="767D5106"/>
    <w:rsid w:val="767DC7ED"/>
    <w:rsid w:val="767EEC64"/>
    <w:rsid w:val="76823DC4"/>
    <w:rsid w:val="7683BA72"/>
    <w:rsid w:val="768665E2"/>
    <w:rsid w:val="768D7404"/>
    <w:rsid w:val="768D811B"/>
    <w:rsid w:val="7690AC2E"/>
    <w:rsid w:val="7690AE4D"/>
    <w:rsid w:val="76921F7D"/>
    <w:rsid w:val="769347B0"/>
    <w:rsid w:val="769393D9"/>
    <w:rsid w:val="76951CC2"/>
    <w:rsid w:val="76961590"/>
    <w:rsid w:val="76967B9B"/>
    <w:rsid w:val="76972F37"/>
    <w:rsid w:val="76984961"/>
    <w:rsid w:val="769B673B"/>
    <w:rsid w:val="769C94B0"/>
    <w:rsid w:val="769D5F14"/>
    <w:rsid w:val="769DAA00"/>
    <w:rsid w:val="76A02328"/>
    <w:rsid w:val="76A143E8"/>
    <w:rsid w:val="76A279AD"/>
    <w:rsid w:val="76A33598"/>
    <w:rsid w:val="76A58A36"/>
    <w:rsid w:val="76A643D2"/>
    <w:rsid w:val="76A6A306"/>
    <w:rsid w:val="76A931BE"/>
    <w:rsid w:val="76AA4597"/>
    <w:rsid w:val="76AB4BC4"/>
    <w:rsid w:val="76AB915C"/>
    <w:rsid w:val="76ACA462"/>
    <w:rsid w:val="76B0EF60"/>
    <w:rsid w:val="76B18915"/>
    <w:rsid w:val="76B2E16B"/>
    <w:rsid w:val="76B628D3"/>
    <w:rsid w:val="76B84D5A"/>
    <w:rsid w:val="76B86A76"/>
    <w:rsid w:val="76B94A01"/>
    <w:rsid w:val="76B9EA7F"/>
    <w:rsid w:val="76B9F343"/>
    <w:rsid w:val="76BB61B3"/>
    <w:rsid w:val="76BB726E"/>
    <w:rsid w:val="76BD501B"/>
    <w:rsid w:val="76BFC3E6"/>
    <w:rsid w:val="76BFC4A1"/>
    <w:rsid w:val="76C4DBA3"/>
    <w:rsid w:val="76C55A06"/>
    <w:rsid w:val="76CABB11"/>
    <w:rsid w:val="76CB35CA"/>
    <w:rsid w:val="76CC1B58"/>
    <w:rsid w:val="76CF551D"/>
    <w:rsid w:val="76D2A7BA"/>
    <w:rsid w:val="76D2EECF"/>
    <w:rsid w:val="76D3CDA1"/>
    <w:rsid w:val="76D47534"/>
    <w:rsid w:val="76D63531"/>
    <w:rsid w:val="76DAC7F3"/>
    <w:rsid w:val="76DF3DEE"/>
    <w:rsid w:val="76E0D03B"/>
    <w:rsid w:val="76E3D432"/>
    <w:rsid w:val="76E5FC29"/>
    <w:rsid w:val="76E6C877"/>
    <w:rsid w:val="76E6C9DF"/>
    <w:rsid w:val="76E8209B"/>
    <w:rsid w:val="76E867D1"/>
    <w:rsid w:val="76E8750E"/>
    <w:rsid w:val="76EB1A7D"/>
    <w:rsid w:val="76EE13BB"/>
    <w:rsid w:val="76EE95C8"/>
    <w:rsid w:val="76F210E3"/>
    <w:rsid w:val="76F426BF"/>
    <w:rsid w:val="76F53096"/>
    <w:rsid w:val="76F67D59"/>
    <w:rsid w:val="76F67E12"/>
    <w:rsid w:val="76F6CB2E"/>
    <w:rsid w:val="76F707C8"/>
    <w:rsid w:val="76F74D66"/>
    <w:rsid w:val="76F7A693"/>
    <w:rsid w:val="76F81690"/>
    <w:rsid w:val="76F9A9BC"/>
    <w:rsid w:val="76FB9B10"/>
    <w:rsid w:val="76FBFC40"/>
    <w:rsid w:val="76FE1684"/>
    <w:rsid w:val="76FE9423"/>
    <w:rsid w:val="7704C904"/>
    <w:rsid w:val="7705B5FB"/>
    <w:rsid w:val="77069268"/>
    <w:rsid w:val="770746D6"/>
    <w:rsid w:val="770A2A0B"/>
    <w:rsid w:val="770AD406"/>
    <w:rsid w:val="770AF4E4"/>
    <w:rsid w:val="770BE018"/>
    <w:rsid w:val="770C8CC0"/>
    <w:rsid w:val="770EBB0D"/>
    <w:rsid w:val="770F265A"/>
    <w:rsid w:val="77101A2A"/>
    <w:rsid w:val="7710FAFE"/>
    <w:rsid w:val="7711DDF1"/>
    <w:rsid w:val="771395AF"/>
    <w:rsid w:val="7713A23B"/>
    <w:rsid w:val="7713CFA6"/>
    <w:rsid w:val="77147E33"/>
    <w:rsid w:val="77164F8E"/>
    <w:rsid w:val="7717885C"/>
    <w:rsid w:val="7718B415"/>
    <w:rsid w:val="77192276"/>
    <w:rsid w:val="771B3F0B"/>
    <w:rsid w:val="771D7C73"/>
    <w:rsid w:val="771DA30E"/>
    <w:rsid w:val="771E6694"/>
    <w:rsid w:val="771F83A8"/>
    <w:rsid w:val="7720E34F"/>
    <w:rsid w:val="772294C2"/>
    <w:rsid w:val="7722B083"/>
    <w:rsid w:val="77260937"/>
    <w:rsid w:val="7728F6C8"/>
    <w:rsid w:val="77290F93"/>
    <w:rsid w:val="7729B463"/>
    <w:rsid w:val="772B748D"/>
    <w:rsid w:val="772B9366"/>
    <w:rsid w:val="772C9F38"/>
    <w:rsid w:val="772DE94C"/>
    <w:rsid w:val="772DFFBB"/>
    <w:rsid w:val="772F91BA"/>
    <w:rsid w:val="77308E7E"/>
    <w:rsid w:val="77315C68"/>
    <w:rsid w:val="7731B17D"/>
    <w:rsid w:val="7733A698"/>
    <w:rsid w:val="7735AB08"/>
    <w:rsid w:val="7737FD15"/>
    <w:rsid w:val="773A2D34"/>
    <w:rsid w:val="773AC47D"/>
    <w:rsid w:val="773ADD9B"/>
    <w:rsid w:val="773F231B"/>
    <w:rsid w:val="773FB5BE"/>
    <w:rsid w:val="7743E53D"/>
    <w:rsid w:val="7749FADF"/>
    <w:rsid w:val="774AA3A0"/>
    <w:rsid w:val="774AE49D"/>
    <w:rsid w:val="774D860E"/>
    <w:rsid w:val="774EEF2C"/>
    <w:rsid w:val="77518DE2"/>
    <w:rsid w:val="775227E6"/>
    <w:rsid w:val="77533BAB"/>
    <w:rsid w:val="775474D7"/>
    <w:rsid w:val="7754C25D"/>
    <w:rsid w:val="77560FD7"/>
    <w:rsid w:val="775812ED"/>
    <w:rsid w:val="7759CFF1"/>
    <w:rsid w:val="775A5101"/>
    <w:rsid w:val="775E1367"/>
    <w:rsid w:val="775E6F5E"/>
    <w:rsid w:val="775F9DEA"/>
    <w:rsid w:val="775FBEC7"/>
    <w:rsid w:val="7760E3EB"/>
    <w:rsid w:val="77640555"/>
    <w:rsid w:val="776B2D44"/>
    <w:rsid w:val="776C265D"/>
    <w:rsid w:val="776D6A00"/>
    <w:rsid w:val="776EBB42"/>
    <w:rsid w:val="77701C2C"/>
    <w:rsid w:val="777218E0"/>
    <w:rsid w:val="77726A72"/>
    <w:rsid w:val="777F87FE"/>
    <w:rsid w:val="77839714"/>
    <w:rsid w:val="7785E61E"/>
    <w:rsid w:val="7786EBA6"/>
    <w:rsid w:val="77875736"/>
    <w:rsid w:val="778BDC0F"/>
    <w:rsid w:val="778ED2D8"/>
    <w:rsid w:val="778FFC40"/>
    <w:rsid w:val="7792116C"/>
    <w:rsid w:val="7793ECC5"/>
    <w:rsid w:val="7797A267"/>
    <w:rsid w:val="7799B48A"/>
    <w:rsid w:val="7799E040"/>
    <w:rsid w:val="779ADD64"/>
    <w:rsid w:val="779D3C3B"/>
    <w:rsid w:val="77A0C2B4"/>
    <w:rsid w:val="77A30A22"/>
    <w:rsid w:val="77A428F1"/>
    <w:rsid w:val="77AA50B6"/>
    <w:rsid w:val="77AB7A36"/>
    <w:rsid w:val="77ACDAEC"/>
    <w:rsid w:val="77AEE4D0"/>
    <w:rsid w:val="77B26494"/>
    <w:rsid w:val="77B2D06E"/>
    <w:rsid w:val="77B5F022"/>
    <w:rsid w:val="77B73B08"/>
    <w:rsid w:val="77B8B866"/>
    <w:rsid w:val="77BA7D43"/>
    <w:rsid w:val="77BBB429"/>
    <w:rsid w:val="77BCFEA1"/>
    <w:rsid w:val="77BDA6BC"/>
    <w:rsid w:val="77BE4538"/>
    <w:rsid w:val="77C15F03"/>
    <w:rsid w:val="77C20217"/>
    <w:rsid w:val="77C3D8D2"/>
    <w:rsid w:val="77C41156"/>
    <w:rsid w:val="77C63AE7"/>
    <w:rsid w:val="77C815A4"/>
    <w:rsid w:val="77C8E608"/>
    <w:rsid w:val="77CBB733"/>
    <w:rsid w:val="77CC32AB"/>
    <w:rsid w:val="77CD4545"/>
    <w:rsid w:val="77D05674"/>
    <w:rsid w:val="77D0C457"/>
    <w:rsid w:val="77D38895"/>
    <w:rsid w:val="77D51C22"/>
    <w:rsid w:val="77D597C2"/>
    <w:rsid w:val="77D8FEB2"/>
    <w:rsid w:val="77D9FFF2"/>
    <w:rsid w:val="77DC8EF5"/>
    <w:rsid w:val="77DCAAFC"/>
    <w:rsid w:val="77DE1A2D"/>
    <w:rsid w:val="77DE8BFD"/>
    <w:rsid w:val="77DFF86D"/>
    <w:rsid w:val="77E01DBA"/>
    <w:rsid w:val="77E09843"/>
    <w:rsid w:val="77E27231"/>
    <w:rsid w:val="77E28786"/>
    <w:rsid w:val="77E508D2"/>
    <w:rsid w:val="77F0ED84"/>
    <w:rsid w:val="77F0EE33"/>
    <w:rsid w:val="77F19BE3"/>
    <w:rsid w:val="77F1B5D7"/>
    <w:rsid w:val="77F42CCE"/>
    <w:rsid w:val="77F5D091"/>
    <w:rsid w:val="77F79128"/>
    <w:rsid w:val="77FC1B8B"/>
    <w:rsid w:val="77FD769E"/>
    <w:rsid w:val="77FF5994"/>
    <w:rsid w:val="7804AD3F"/>
    <w:rsid w:val="7804B04D"/>
    <w:rsid w:val="7804D7EF"/>
    <w:rsid w:val="780613BA"/>
    <w:rsid w:val="78075DEA"/>
    <w:rsid w:val="7808E000"/>
    <w:rsid w:val="780C936B"/>
    <w:rsid w:val="780E34A5"/>
    <w:rsid w:val="780E36EB"/>
    <w:rsid w:val="780F083A"/>
    <w:rsid w:val="780FE3A1"/>
    <w:rsid w:val="7811D161"/>
    <w:rsid w:val="7814A4EC"/>
    <w:rsid w:val="78154B19"/>
    <w:rsid w:val="78165209"/>
    <w:rsid w:val="7816C1B6"/>
    <w:rsid w:val="7819BFE2"/>
    <w:rsid w:val="781D389F"/>
    <w:rsid w:val="781DD5A0"/>
    <w:rsid w:val="781E6C92"/>
    <w:rsid w:val="78228753"/>
    <w:rsid w:val="7824B4C8"/>
    <w:rsid w:val="78265989"/>
    <w:rsid w:val="7827629F"/>
    <w:rsid w:val="7829D6ED"/>
    <w:rsid w:val="7829F32E"/>
    <w:rsid w:val="782C1659"/>
    <w:rsid w:val="782CCB22"/>
    <w:rsid w:val="782DC2DB"/>
    <w:rsid w:val="782E3F2A"/>
    <w:rsid w:val="7832BED6"/>
    <w:rsid w:val="7832D18B"/>
    <w:rsid w:val="7834E50B"/>
    <w:rsid w:val="7837D555"/>
    <w:rsid w:val="78384139"/>
    <w:rsid w:val="7838C10F"/>
    <w:rsid w:val="783E4495"/>
    <w:rsid w:val="7840F9B2"/>
    <w:rsid w:val="784189E0"/>
    <w:rsid w:val="78426ECF"/>
    <w:rsid w:val="7843E691"/>
    <w:rsid w:val="784594A1"/>
    <w:rsid w:val="784828FC"/>
    <w:rsid w:val="78486907"/>
    <w:rsid w:val="784DC37B"/>
    <w:rsid w:val="7850FB2A"/>
    <w:rsid w:val="785213C0"/>
    <w:rsid w:val="785417FF"/>
    <w:rsid w:val="785541D0"/>
    <w:rsid w:val="7855B869"/>
    <w:rsid w:val="78567B85"/>
    <w:rsid w:val="78572998"/>
    <w:rsid w:val="785B3A31"/>
    <w:rsid w:val="785EC24F"/>
    <w:rsid w:val="7860314A"/>
    <w:rsid w:val="7860808C"/>
    <w:rsid w:val="78641620"/>
    <w:rsid w:val="78663919"/>
    <w:rsid w:val="7866A722"/>
    <w:rsid w:val="78686D36"/>
    <w:rsid w:val="78697507"/>
    <w:rsid w:val="786A19C3"/>
    <w:rsid w:val="786A418C"/>
    <w:rsid w:val="786B9462"/>
    <w:rsid w:val="786C636D"/>
    <w:rsid w:val="786FDBAC"/>
    <w:rsid w:val="7871543D"/>
    <w:rsid w:val="7871A608"/>
    <w:rsid w:val="78733FA7"/>
    <w:rsid w:val="78769573"/>
    <w:rsid w:val="7877A9F1"/>
    <w:rsid w:val="787850EA"/>
    <w:rsid w:val="787A1C72"/>
    <w:rsid w:val="787AB5B4"/>
    <w:rsid w:val="787DE74D"/>
    <w:rsid w:val="787EB67C"/>
    <w:rsid w:val="7880107F"/>
    <w:rsid w:val="78806912"/>
    <w:rsid w:val="7884A2FD"/>
    <w:rsid w:val="7886B1C0"/>
    <w:rsid w:val="78873982"/>
    <w:rsid w:val="788993AC"/>
    <w:rsid w:val="788E1542"/>
    <w:rsid w:val="78924571"/>
    <w:rsid w:val="78926383"/>
    <w:rsid w:val="78932625"/>
    <w:rsid w:val="7893AF3C"/>
    <w:rsid w:val="78945439"/>
    <w:rsid w:val="7897C692"/>
    <w:rsid w:val="789B6E3D"/>
    <w:rsid w:val="789BA7E5"/>
    <w:rsid w:val="78A06FC8"/>
    <w:rsid w:val="78A0C6B5"/>
    <w:rsid w:val="78A2BE45"/>
    <w:rsid w:val="78A3CB18"/>
    <w:rsid w:val="78AB44F7"/>
    <w:rsid w:val="78AC26DD"/>
    <w:rsid w:val="78ADA9DE"/>
    <w:rsid w:val="78B14B7D"/>
    <w:rsid w:val="78B5C8C9"/>
    <w:rsid w:val="78B73426"/>
    <w:rsid w:val="78B8D4D1"/>
    <w:rsid w:val="78BA400B"/>
    <w:rsid w:val="78BBCFC3"/>
    <w:rsid w:val="78BE8CD2"/>
    <w:rsid w:val="78BEB0B4"/>
    <w:rsid w:val="78BF24F7"/>
    <w:rsid w:val="78BF8A9A"/>
    <w:rsid w:val="78C0000D"/>
    <w:rsid w:val="78C1C0A5"/>
    <w:rsid w:val="78CC1582"/>
    <w:rsid w:val="78CC5EDF"/>
    <w:rsid w:val="78CCBF9D"/>
    <w:rsid w:val="78CD59B1"/>
    <w:rsid w:val="78D2E993"/>
    <w:rsid w:val="78D88C8B"/>
    <w:rsid w:val="78D9150E"/>
    <w:rsid w:val="78DB7404"/>
    <w:rsid w:val="78DBCC31"/>
    <w:rsid w:val="78DC6E82"/>
    <w:rsid w:val="78DD7257"/>
    <w:rsid w:val="78DE0514"/>
    <w:rsid w:val="78E1AC4C"/>
    <w:rsid w:val="78E1FDA7"/>
    <w:rsid w:val="78E2A785"/>
    <w:rsid w:val="78E75E3A"/>
    <w:rsid w:val="78E8424D"/>
    <w:rsid w:val="78EE2254"/>
    <w:rsid w:val="78F02FCA"/>
    <w:rsid w:val="78F3E383"/>
    <w:rsid w:val="78F6B653"/>
    <w:rsid w:val="78F9BB13"/>
    <w:rsid w:val="78FAD4BA"/>
    <w:rsid w:val="78FE62DC"/>
    <w:rsid w:val="79037292"/>
    <w:rsid w:val="79073E15"/>
    <w:rsid w:val="790BF97F"/>
    <w:rsid w:val="790C49B1"/>
    <w:rsid w:val="790ECD47"/>
    <w:rsid w:val="790F1DB3"/>
    <w:rsid w:val="790F48D4"/>
    <w:rsid w:val="790FAC7A"/>
    <w:rsid w:val="79121266"/>
    <w:rsid w:val="7912A9A0"/>
    <w:rsid w:val="791374D8"/>
    <w:rsid w:val="79142C06"/>
    <w:rsid w:val="7914C0B3"/>
    <w:rsid w:val="79192532"/>
    <w:rsid w:val="7919A076"/>
    <w:rsid w:val="7919D8AC"/>
    <w:rsid w:val="791AF85C"/>
    <w:rsid w:val="791D30D3"/>
    <w:rsid w:val="791DAC8F"/>
    <w:rsid w:val="79214DA6"/>
    <w:rsid w:val="79246CCF"/>
    <w:rsid w:val="7927A7D2"/>
    <w:rsid w:val="7928E6D0"/>
    <w:rsid w:val="792B3DD1"/>
    <w:rsid w:val="792BCCE1"/>
    <w:rsid w:val="792D2DCD"/>
    <w:rsid w:val="7933138D"/>
    <w:rsid w:val="79343A7A"/>
    <w:rsid w:val="79375120"/>
    <w:rsid w:val="793AA8FD"/>
    <w:rsid w:val="793B0A38"/>
    <w:rsid w:val="793CEFC6"/>
    <w:rsid w:val="793E73DB"/>
    <w:rsid w:val="7940C42E"/>
    <w:rsid w:val="794147C7"/>
    <w:rsid w:val="79419A87"/>
    <w:rsid w:val="7942A13F"/>
    <w:rsid w:val="7945888F"/>
    <w:rsid w:val="7948F2A1"/>
    <w:rsid w:val="7949E0E5"/>
    <w:rsid w:val="79505E4B"/>
    <w:rsid w:val="7952CA00"/>
    <w:rsid w:val="79532FB7"/>
    <w:rsid w:val="79559C1C"/>
    <w:rsid w:val="79563914"/>
    <w:rsid w:val="7956DD73"/>
    <w:rsid w:val="7957F856"/>
    <w:rsid w:val="79593F9E"/>
    <w:rsid w:val="7963CC83"/>
    <w:rsid w:val="796461C5"/>
    <w:rsid w:val="79646A6E"/>
    <w:rsid w:val="796515A5"/>
    <w:rsid w:val="796637D0"/>
    <w:rsid w:val="79665764"/>
    <w:rsid w:val="7966CC94"/>
    <w:rsid w:val="79674321"/>
    <w:rsid w:val="7969C275"/>
    <w:rsid w:val="796B6193"/>
    <w:rsid w:val="796BBA24"/>
    <w:rsid w:val="796C3AEE"/>
    <w:rsid w:val="796D202A"/>
    <w:rsid w:val="79700CFF"/>
    <w:rsid w:val="79753F91"/>
    <w:rsid w:val="797AD38E"/>
    <w:rsid w:val="79808203"/>
    <w:rsid w:val="798157B0"/>
    <w:rsid w:val="7982D3AF"/>
    <w:rsid w:val="798642DE"/>
    <w:rsid w:val="7988238D"/>
    <w:rsid w:val="798974B7"/>
    <w:rsid w:val="798F39F3"/>
    <w:rsid w:val="79914F6D"/>
    <w:rsid w:val="7993E9C4"/>
    <w:rsid w:val="7994099E"/>
    <w:rsid w:val="799680DF"/>
    <w:rsid w:val="79968426"/>
    <w:rsid w:val="7997B9AA"/>
    <w:rsid w:val="799A1E60"/>
    <w:rsid w:val="799ACD5E"/>
    <w:rsid w:val="799BDD33"/>
    <w:rsid w:val="79A080AE"/>
    <w:rsid w:val="79A211EA"/>
    <w:rsid w:val="79A56398"/>
    <w:rsid w:val="79A615E7"/>
    <w:rsid w:val="79A6235A"/>
    <w:rsid w:val="79A9FC1F"/>
    <w:rsid w:val="79ABD2CE"/>
    <w:rsid w:val="79AD1B4C"/>
    <w:rsid w:val="79ADABA6"/>
    <w:rsid w:val="79AFE734"/>
    <w:rsid w:val="79B34523"/>
    <w:rsid w:val="79BA8456"/>
    <w:rsid w:val="79BAAA79"/>
    <w:rsid w:val="79C0FA42"/>
    <w:rsid w:val="79C146AD"/>
    <w:rsid w:val="79C34E2E"/>
    <w:rsid w:val="79C614DB"/>
    <w:rsid w:val="79C69710"/>
    <w:rsid w:val="79C760AC"/>
    <w:rsid w:val="79CA5E35"/>
    <w:rsid w:val="79CA9BA7"/>
    <w:rsid w:val="79CA9CD0"/>
    <w:rsid w:val="79CB8735"/>
    <w:rsid w:val="79CC428A"/>
    <w:rsid w:val="79CCFF63"/>
    <w:rsid w:val="79D0E973"/>
    <w:rsid w:val="79D1449D"/>
    <w:rsid w:val="79D27A3B"/>
    <w:rsid w:val="79D288EF"/>
    <w:rsid w:val="79D30950"/>
    <w:rsid w:val="79D5D28F"/>
    <w:rsid w:val="79D8CAA1"/>
    <w:rsid w:val="79DECD1A"/>
    <w:rsid w:val="79E1855C"/>
    <w:rsid w:val="79E5D55E"/>
    <w:rsid w:val="79EB3E80"/>
    <w:rsid w:val="79EBCD01"/>
    <w:rsid w:val="79EC6071"/>
    <w:rsid w:val="79EE4650"/>
    <w:rsid w:val="79F5DC80"/>
    <w:rsid w:val="79F62F33"/>
    <w:rsid w:val="79F82DD9"/>
    <w:rsid w:val="79FAACEC"/>
    <w:rsid w:val="79FAE4EE"/>
    <w:rsid w:val="79FC2CFE"/>
    <w:rsid w:val="79FE7896"/>
    <w:rsid w:val="7A00F6AA"/>
    <w:rsid w:val="7A027370"/>
    <w:rsid w:val="7A027783"/>
    <w:rsid w:val="7A0353D5"/>
    <w:rsid w:val="7A0366A1"/>
    <w:rsid w:val="7A05D51C"/>
    <w:rsid w:val="7A0A0A8E"/>
    <w:rsid w:val="7A0CDFA8"/>
    <w:rsid w:val="7A125A51"/>
    <w:rsid w:val="7A136B66"/>
    <w:rsid w:val="7A13E30A"/>
    <w:rsid w:val="7A14CF7F"/>
    <w:rsid w:val="7A15E97E"/>
    <w:rsid w:val="7A16B99B"/>
    <w:rsid w:val="7A17056C"/>
    <w:rsid w:val="7A174304"/>
    <w:rsid w:val="7A1F2F49"/>
    <w:rsid w:val="7A2248BE"/>
    <w:rsid w:val="7A259406"/>
    <w:rsid w:val="7A26C8F8"/>
    <w:rsid w:val="7A290175"/>
    <w:rsid w:val="7A29E65F"/>
    <w:rsid w:val="7A2A2A8F"/>
    <w:rsid w:val="7A2BB315"/>
    <w:rsid w:val="7A2EC4CB"/>
    <w:rsid w:val="7A34DB5B"/>
    <w:rsid w:val="7A37E3AB"/>
    <w:rsid w:val="7A3CF827"/>
    <w:rsid w:val="7A3E1426"/>
    <w:rsid w:val="7A3F9530"/>
    <w:rsid w:val="7A40565C"/>
    <w:rsid w:val="7A4176B6"/>
    <w:rsid w:val="7A41CE67"/>
    <w:rsid w:val="7A47A760"/>
    <w:rsid w:val="7A4BFA7E"/>
    <w:rsid w:val="7A4DF917"/>
    <w:rsid w:val="7A4F268F"/>
    <w:rsid w:val="7A510F57"/>
    <w:rsid w:val="7A539457"/>
    <w:rsid w:val="7A547CDD"/>
    <w:rsid w:val="7A549612"/>
    <w:rsid w:val="7A56106C"/>
    <w:rsid w:val="7A574006"/>
    <w:rsid w:val="7A586764"/>
    <w:rsid w:val="7A5AF51B"/>
    <w:rsid w:val="7A5D8B0D"/>
    <w:rsid w:val="7A5E0BF6"/>
    <w:rsid w:val="7A5F2E0A"/>
    <w:rsid w:val="7A5FA9B2"/>
    <w:rsid w:val="7A61A5C0"/>
    <w:rsid w:val="7A62031B"/>
    <w:rsid w:val="7A69A20E"/>
    <w:rsid w:val="7A69A3EB"/>
    <w:rsid w:val="7A6B6C15"/>
    <w:rsid w:val="7A7006C1"/>
    <w:rsid w:val="7A7089DD"/>
    <w:rsid w:val="7A745D11"/>
    <w:rsid w:val="7A77874E"/>
    <w:rsid w:val="7A78F6F3"/>
    <w:rsid w:val="7A79E2F0"/>
    <w:rsid w:val="7A7C7A74"/>
    <w:rsid w:val="7A7CF05A"/>
    <w:rsid w:val="7A7F3F9A"/>
    <w:rsid w:val="7A804626"/>
    <w:rsid w:val="7A84B6CD"/>
    <w:rsid w:val="7A85A09E"/>
    <w:rsid w:val="7A86480C"/>
    <w:rsid w:val="7A879033"/>
    <w:rsid w:val="7A87C339"/>
    <w:rsid w:val="7A88E426"/>
    <w:rsid w:val="7A90FCC9"/>
    <w:rsid w:val="7A911C63"/>
    <w:rsid w:val="7A9408FF"/>
    <w:rsid w:val="7A946934"/>
    <w:rsid w:val="7A94CA60"/>
    <w:rsid w:val="7A96F1CA"/>
    <w:rsid w:val="7A972D3D"/>
    <w:rsid w:val="7A977259"/>
    <w:rsid w:val="7A9FF2B6"/>
    <w:rsid w:val="7AAF26F7"/>
    <w:rsid w:val="7AB0EAF0"/>
    <w:rsid w:val="7AB1FDAF"/>
    <w:rsid w:val="7AB41938"/>
    <w:rsid w:val="7AB5E46B"/>
    <w:rsid w:val="7AB61165"/>
    <w:rsid w:val="7ABCB419"/>
    <w:rsid w:val="7ABF159D"/>
    <w:rsid w:val="7ABF9BEC"/>
    <w:rsid w:val="7ABFF028"/>
    <w:rsid w:val="7AC1591F"/>
    <w:rsid w:val="7AC6AEFB"/>
    <w:rsid w:val="7ACAE72C"/>
    <w:rsid w:val="7ACDC51A"/>
    <w:rsid w:val="7ACEB383"/>
    <w:rsid w:val="7ACEED81"/>
    <w:rsid w:val="7ACFE4D5"/>
    <w:rsid w:val="7AD0BBD0"/>
    <w:rsid w:val="7AD172F8"/>
    <w:rsid w:val="7AD2D155"/>
    <w:rsid w:val="7AD59492"/>
    <w:rsid w:val="7AD72433"/>
    <w:rsid w:val="7AD867A1"/>
    <w:rsid w:val="7AD9ED6D"/>
    <w:rsid w:val="7ADFCFF6"/>
    <w:rsid w:val="7AE03D54"/>
    <w:rsid w:val="7AE5E844"/>
    <w:rsid w:val="7AE8D516"/>
    <w:rsid w:val="7AEEBD4B"/>
    <w:rsid w:val="7AEF7982"/>
    <w:rsid w:val="7AF127E4"/>
    <w:rsid w:val="7AF3179C"/>
    <w:rsid w:val="7AF6A6C3"/>
    <w:rsid w:val="7AF6AF31"/>
    <w:rsid w:val="7AF6D295"/>
    <w:rsid w:val="7AFBD4AD"/>
    <w:rsid w:val="7AFD8597"/>
    <w:rsid w:val="7AFF4532"/>
    <w:rsid w:val="7AFFAC62"/>
    <w:rsid w:val="7AFFBAC1"/>
    <w:rsid w:val="7AFFFE27"/>
    <w:rsid w:val="7B00863A"/>
    <w:rsid w:val="7B00A547"/>
    <w:rsid w:val="7B02D326"/>
    <w:rsid w:val="7B03785C"/>
    <w:rsid w:val="7B03AE43"/>
    <w:rsid w:val="7B044160"/>
    <w:rsid w:val="7B054A20"/>
    <w:rsid w:val="7B055567"/>
    <w:rsid w:val="7B05568F"/>
    <w:rsid w:val="7B07D70A"/>
    <w:rsid w:val="7B0846F4"/>
    <w:rsid w:val="7B0B3609"/>
    <w:rsid w:val="7B0D4692"/>
    <w:rsid w:val="7B0E3A11"/>
    <w:rsid w:val="7B105ABB"/>
    <w:rsid w:val="7B12EDC6"/>
    <w:rsid w:val="7B139C46"/>
    <w:rsid w:val="7B14A447"/>
    <w:rsid w:val="7B174894"/>
    <w:rsid w:val="7B17785C"/>
    <w:rsid w:val="7B179755"/>
    <w:rsid w:val="7B1BE395"/>
    <w:rsid w:val="7B1BE7AE"/>
    <w:rsid w:val="7B1DF115"/>
    <w:rsid w:val="7B22C9E6"/>
    <w:rsid w:val="7B2577DD"/>
    <w:rsid w:val="7B274E98"/>
    <w:rsid w:val="7B27B062"/>
    <w:rsid w:val="7B28A95D"/>
    <w:rsid w:val="7B2B282B"/>
    <w:rsid w:val="7B2BDB90"/>
    <w:rsid w:val="7B2E417A"/>
    <w:rsid w:val="7B305A4B"/>
    <w:rsid w:val="7B311AE3"/>
    <w:rsid w:val="7B33D4CE"/>
    <w:rsid w:val="7B36932D"/>
    <w:rsid w:val="7B37212A"/>
    <w:rsid w:val="7B3A2E5F"/>
    <w:rsid w:val="7B3A729E"/>
    <w:rsid w:val="7B3C784F"/>
    <w:rsid w:val="7B3CAEA3"/>
    <w:rsid w:val="7B3DCD1C"/>
    <w:rsid w:val="7B3FC834"/>
    <w:rsid w:val="7B40F5E9"/>
    <w:rsid w:val="7B422B31"/>
    <w:rsid w:val="7B425845"/>
    <w:rsid w:val="7B4331EB"/>
    <w:rsid w:val="7B4363BB"/>
    <w:rsid w:val="7B45115B"/>
    <w:rsid w:val="7B485251"/>
    <w:rsid w:val="7B492A96"/>
    <w:rsid w:val="7B49910B"/>
    <w:rsid w:val="7B4B02F9"/>
    <w:rsid w:val="7B4CA395"/>
    <w:rsid w:val="7B4D9D2D"/>
    <w:rsid w:val="7B4E5531"/>
    <w:rsid w:val="7B4E5DD6"/>
    <w:rsid w:val="7B50D3A0"/>
    <w:rsid w:val="7B573394"/>
    <w:rsid w:val="7B583510"/>
    <w:rsid w:val="7B5A670B"/>
    <w:rsid w:val="7B60095B"/>
    <w:rsid w:val="7B6129EC"/>
    <w:rsid w:val="7B66B8D3"/>
    <w:rsid w:val="7B68649E"/>
    <w:rsid w:val="7B695C16"/>
    <w:rsid w:val="7B6AEA01"/>
    <w:rsid w:val="7B6C1F5E"/>
    <w:rsid w:val="7B6C20D8"/>
    <w:rsid w:val="7B70A86F"/>
    <w:rsid w:val="7B740506"/>
    <w:rsid w:val="7B789A3B"/>
    <w:rsid w:val="7B80B73A"/>
    <w:rsid w:val="7B80CEA6"/>
    <w:rsid w:val="7B820C58"/>
    <w:rsid w:val="7B845D15"/>
    <w:rsid w:val="7B849B4D"/>
    <w:rsid w:val="7B864493"/>
    <w:rsid w:val="7B8C4672"/>
    <w:rsid w:val="7B8F8279"/>
    <w:rsid w:val="7B8FF22D"/>
    <w:rsid w:val="7B92A3A3"/>
    <w:rsid w:val="7B95A609"/>
    <w:rsid w:val="7B95BA8E"/>
    <w:rsid w:val="7B9EE5AF"/>
    <w:rsid w:val="7B9EF8F3"/>
    <w:rsid w:val="7B9F2436"/>
    <w:rsid w:val="7B9FC23C"/>
    <w:rsid w:val="7B9FFB1D"/>
    <w:rsid w:val="7BA0312C"/>
    <w:rsid w:val="7BA0B527"/>
    <w:rsid w:val="7BA6F169"/>
    <w:rsid w:val="7BA6F33E"/>
    <w:rsid w:val="7BA7FD68"/>
    <w:rsid w:val="7BA9B323"/>
    <w:rsid w:val="7BA9FD45"/>
    <w:rsid w:val="7BABCA18"/>
    <w:rsid w:val="7BB00191"/>
    <w:rsid w:val="7BB0C2EA"/>
    <w:rsid w:val="7BB0CE87"/>
    <w:rsid w:val="7BB0D3E8"/>
    <w:rsid w:val="7BB21BB9"/>
    <w:rsid w:val="7BB3C1FB"/>
    <w:rsid w:val="7BB5320D"/>
    <w:rsid w:val="7BB69C56"/>
    <w:rsid w:val="7BBAAD65"/>
    <w:rsid w:val="7BBBE58E"/>
    <w:rsid w:val="7BC12298"/>
    <w:rsid w:val="7BC8BA46"/>
    <w:rsid w:val="7BC8EA2A"/>
    <w:rsid w:val="7BCB989C"/>
    <w:rsid w:val="7BCE2D5E"/>
    <w:rsid w:val="7BD12530"/>
    <w:rsid w:val="7BD1459D"/>
    <w:rsid w:val="7BD33AC9"/>
    <w:rsid w:val="7BD5FDED"/>
    <w:rsid w:val="7BD7CAF3"/>
    <w:rsid w:val="7BD9518D"/>
    <w:rsid w:val="7BD9E80A"/>
    <w:rsid w:val="7BDC6494"/>
    <w:rsid w:val="7BDDBD2B"/>
    <w:rsid w:val="7BDE3BF4"/>
    <w:rsid w:val="7BDF30DC"/>
    <w:rsid w:val="7BDF80E5"/>
    <w:rsid w:val="7BE19AA7"/>
    <w:rsid w:val="7BE54BBD"/>
    <w:rsid w:val="7BE73B91"/>
    <w:rsid w:val="7BE8AD9D"/>
    <w:rsid w:val="7BE9CC66"/>
    <w:rsid w:val="7BEA02D5"/>
    <w:rsid w:val="7BEACD17"/>
    <w:rsid w:val="7BEB69C6"/>
    <w:rsid w:val="7BED0B60"/>
    <w:rsid w:val="7BED5636"/>
    <w:rsid w:val="7BED5A1B"/>
    <w:rsid w:val="7BF45F29"/>
    <w:rsid w:val="7BF6BB1A"/>
    <w:rsid w:val="7BF7CFF9"/>
    <w:rsid w:val="7BF834C4"/>
    <w:rsid w:val="7BFB8674"/>
    <w:rsid w:val="7BFCE422"/>
    <w:rsid w:val="7BFE1BED"/>
    <w:rsid w:val="7BFF7AE3"/>
    <w:rsid w:val="7C00ADD2"/>
    <w:rsid w:val="7C03FFA1"/>
    <w:rsid w:val="7C049D0A"/>
    <w:rsid w:val="7C073030"/>
    <w:rsid w:val="7C0A2287"/>
    <w:rsid w:val="7C0A4F79"/>
    <w:rsid w:val="7C0E1D30"/>
    <w:rsid w:val="7C0F9663"/>
    <w:rsid w:val="7C13AED3"/>
    <w:rsid w:val="7C16A0CF"/>
    <w:rsid w:val="7C17C8F6"/>
    <w:rsid w:val="7C17C91A"/>
    <w:rsid w:val="7C17D85C"/>
    <w:rsid w:val="7C19146E"/>
    <w:rsid w:val="7C198C22"/>
    <w:rsid w:val="7C19BD83"/>
    <w:rsid w:val="7C1B69B9"/>
    <w:rsid w:val="7C211AE3"/>
    <w:rsid w:val="7C2339E4"/>
    <w:rsid w:val="7C255874"/>
    <w:rsid w:val="7C293DC1"/>
    <w:rsid w:val="7C2AC2E5"/>
    <w:rsid w:val="7C2B5CF0"/>
    <w:rsid w:val="7C2CED81"/>
    <w:rsid w:val="7C2DDD32"/>
    <w:rsid w:val="7C2E03E9"/>
    <w:rsid w:val="7C300165"/>
    <w:rsid w:val="7C3084B6"/>
    <w:rsid w:val="7C315BD5"/>
    <w:rsid w:val="7C32D034"/>
    <w:rsid w:val="7C33BD5E"/>
    <w:rsid w:val="7C37F57D"/>
    <w:rsid w:val="7C3BE050"/>
    <w:rsid w:val="7C3ECCE3"/>
    <w:rsid w:val="7C3F7C65"/>
    <w:rsid w:val="7C4263B1"/>
    <w:rsid w:val="7C480A01"/>
    <w:rsid w:val="7C48C38C"/>
    <w:rsid w:val="7C499CE0"/>
    <w:rsid w:val="7C4B694C"/>
    <w:rsid w:val="7C4E44E5"/>
    <w:rsid w:val="7C4EEF60"/>
    <w:rsid w:val="7C4F0D0A"/>
    <w:rsid w:val="7C5274B0"/>
    <w:rsid w:val="7C56E599"/>
    <w:rsid w:val="7C575F1C"/>
    <w:rsid w:val="7C588B5C"/>
    <w:rsid w:val="7C592863"/>
    <w:rsid w:val="7C5B3A5F"/>
    <w:rsid w:val="7C5CBA67"/>
    <w:rsid w:val="7C5EE029"/>
    <w:rsid w:val="7C61AD65"/>
    <w:rsid w:val="7C62D3BB"/>
    <w:rsid w:val="7C631291"/>
    <w:rsid w:val="7C63834D"/>
    <w:rsid w:val="7C65D9D6"/>
    <w:rsid w:val="7C66D7A8"/>
    <w:rsid w:val="7C66EA42"/>
    <w:rsid w:val="7C67E72B"/>
    <w:rsid w:val="7C681FD7"/>
    <w:rsid w:val="7C699B3E"/>
    <w:rsid w:val="7C6B317C"/>
    <w:rsid w:val="7C6C35A5"/>
    <w:rsid w:val="7C7233CC"/>
    <w:rsid w:val="7C73E807"/>
    <w:rsid w:val="7C74CAF3"/>
    <w:rsid w:val="7C75978E"/>
    <w:rsid w:val="7C7A6716"/>
    <w:rsid w:val="7C7AF396"/>
    <w:rsid w:val="7C7D4229"/>
    <w:rsid w:val="7C7E2015"/>
    <w:rsid w:val="7C7F5DFD"/>
    <w:rsid w:val="7C80A08F"/>
    <w:rsid w:val="7C8529C6"/>
    <w:rsid w:val="7C880636"/>
    <w:rsid w:val="7C8B49E3"/>
    <w:rsid w:val="7C8C6785"/>
    <w:rsid w:val="7C8DB458"/>
    <w:rsid w:val="7C97331F"/>
    <w:rsid w:val="7C978122"/>
    <w:rsid w:val="7C9B47F9"/>
    <w:rsid w:val="7C9DD35E"/>
    <w:rsid w:val="7CA1D14F"/>
    <w:rsid w:val="7CA2023E"/>
    <w:rsid w:val="7CA2A828"/>
    <w:rsid w:val="7CA6262C"/>
    <w:rsid w:val="7CA7B184"/>
    <w:rsid w:val="7CAD303F"/>
    <w:rsid w:val="7CAD7AC0"/>
    <w:rsid w:val="7CB0BD82"/>
    <w:rsid w:val="7CB121B6"/>
    <w:rsid w:val="7CB2007F"/>
    <w:rsid w:val="7CB2743C"/>
    <w:rsid w:val="7CB30319"/>
    <w:rsid w:val="7CB55DCC"/>
    <w:rsid w:val="7CBC80F8"/>
    <w:rsid w:val="7CBE7AA3"/>
    <w:rsid w:val="7CC07CA7"/>
    <w:rsid w:val="7CC199DF"/>
    <w:rsid w:val="7CC1CDB3"/>
    <w:rsid w:val="7CC3FCD7"/>
    <w:rsid w:val="7CC5BF5C"/>
    <w:rsid w:val="7CC76AE6"/>
    <w:rsid w:val="7CCA4B33"/>
    <w:rsid w:val="7CCEF528"/>
    <w:rsid w:val="7CCF1AB1"/>
    <w:rsid w:val="7CCF5D40"/>
    <w:rsid w:val="7CD27BBE"/>
    <w:rsid w:val="7CD5069F"/>
    <w:rsid w:val="7CD83583"/>
    <w:rsid w:val="7CD97813"/>
    <w:rsid w:val="7CDA9175"/>
    <w:rsid w:val="7CDB2563"/>
    <w:rsid w:val="7CE0634D"/>
    <w:rsid w:val="7CE0E1BC"/>
    <w:rsid w:val="7CE1499C"/>
    <w:rsid w:val="7CE14DFE"/>
    <w:rsid w:val="7CE1E09D"/>
    <w:rsid w:val="7CE3A7B5"/>
    <w:rsid w:val="7CE76C5C"/>
    <w:rsid w:val="7CE9699C"/>
    <w:rsid w:val="7CECD2C7"/>
    <w:rsid w:val="7CED884F"/>
    <w:rsid w:val="7CEE8F7A"/>
    <w:rsid w:val="7CEEC120"/>
    <w:rsid w:val="7CF4FC57"/>
    <w:rsid w:val="7CF50E86"/>
    <w:rsid w:val="7CF852CA"/>
    <w:rsid w:val="7D004B42"/>
    <w:rsid w:val="7D009175"/>
    <w:rsid w:val="7D017D49"/>
    <w:rsid w:val="7D03ADE3"/>
    <w:rsid w:val="7D03C488"/>
    <w:rsid w:val="7D0467A3"/>
    <w:rsid w:val="7D0E64E4"/>
    <w:rsid w:val="7D0F581D"/>
    <w:rsid w:val="7D0F5C89"/>
    <w:rsid w:val="7D121470"/>
    <w:rsid w:val="7D124E20"/>
    <w:rsid w:val="7D131BC7"/>
    <w:rsid w:val="7D136B6B"/>
    <w:rsid w:val="7D1475E4"/>
    <w:rsid w:val="7D1655C8"/>
    <w:rsid w:val="7D1727B2"/>
    <w:rsid w:val="7D176163"/>
    <w:rsid w:val="7D191891"/>
    <w:rsid w:val="7D23B1F4"/>
    <w:rsid w:val="7D26A585"/>
    <w:rsid w:val="7D2723EE"/>
    <w:rsid w:val="7D2C35C1"/>
    <w:rsid w:val="7D2CB187"/>
    <w:rsid w:val="7D2F1FE6"/>
    <w:rsid w:val="7D301DE3"/>
    <w:rsid w:val="7D32B33F"/>
    <w:rsid w:val="7D33A2EE"/>
    <w:rsid w:val="7D35F294"/>
    <w:rsid w:val="7D35FB87"/>
    <w:rsid w:val="7D366B4C"/>
    <w:rsid w:val="7D368013"/>
    <w:rsid w:val="7D3A5F19"/>
    <w:rsid w:val="7D3BA3F9"/>
    <w:rsid w:val="7D3C0257"/>
    <w:rsid w:val="7D3D39A8"/>
    <w:rsid w:val="7D44E1FB"/>
    <w:rsid w:val="7D480568"/>
    <w:rsid w:val="7D4914B7"/>
    <w:rsid w:val="7D49256A"/>
    <w:rsid w:val="7D496EB5"/>
    <w:rsid w:val="7D49F987"/>
    <w:rsid w:val="7D4A04D7"/>
    <w:rsid w:val="7D4C58A7"/>
    <w:rsid w:val="7D4E38AF"/>
    <w:rsid w:val="7D4EA4DE"/>
    <w:rsid w:val="7D508546"/>
    <w:rsid w:val="7D50E130"/>
    <w:rsid w:val="7D51B5F0"/>
    <w:rsid w:val="7D51ED6F"/>
    <w:rsid w:val="7D531B19"/>
    <w:rsid w:val="7D544432"/>
    <w:rsid w:val="7D5C586D"/>
    <w:rsid w:val="7D5D1476"/>
    <w:rsid w:val="7D5D548C"/>
    <w:rsid w:val="7D5E7598"/>
    <w:rsid w:val="7D61E717"/>
    <w:rsid w:val="7D64ED5D"/>
    <w:rsid w:val="7D66C5F4"/>
    <w:rsid w:val="7D6A91E1"/>
    <w:rsid w:val="7D6B047F"/>
    <w:rsid w:val="7D708742"/>
    <w:rsid w:val="7D76929E"/>
    <w:rsid w:val="7D76BCC4"/>
    <w:rsid w:val="7D787527"/>
    <w:rsid w:val="7D7C297C"/>
    <w:rsid w:val="7D7CEBDB"/>
    <w:rsid w:val="7D7E426B"/>
    <w:rsid w:val="7D814EBF"/>
    <w:rsid w:val="7D81C28E"/>
    <w:rsid w:val="7D83399E"/>
    <w:rsid w:val="7D8506C0"/>
    <w:rsid w:val="7D85A3EF"/>
    <w:rsid w:val="7D8EC9A0"/>
    <w:rsid w:val="7D9051EE"/>
    <w:rsid w:val="7D927382"/>
    <w:rsid w:val="7D935BEE"/>
    <w:rsid w:val="7D956651"/>
    <w:rsid w:val="7D973C6B"/>
    <w:rsid w:val="7D9AAA63"/>
    <w:rsid w:val="7D9ACA90"/>
    <w:rsid w:val="7D9CA1D3"/>
    <w:rsid w:val="7D9D3D50"/>
    <w:rsid w:val="7D9EE62B"/>
    <w:rsid w:val="7D9F9FAF"/>
    <w:rsid w:val="7DA6C835"/>
    <w:rsid w:val="7DA7119E"/>
    <w:rsid w:val="7DA7DFAB"/>
    <w:rsid w:val="7DAB5DFB"/>
    <w:rsid w:val="7DAFB68F"/>
    <w:rsid w:val="7DB01F6B"/>
    <w:rsid w:val="7DB05AF1"/>
    <w:rsid w:val="7DB06E62"/>
    <w:rsid w:val="7DB2AAC5"/>
    <w:rsid w:val="7DB3A979"/>
    <w:rsid w:val="7DB4C2A8"/>
    <w:rsid w:val="7DB5107C"/>
    <w:rsid w:val="7DB60B0D"/>
    <w:rsid w:val="7DB66F5B"/>
    <w:rsid w:val="7DBA0085"/>
    <w:rsid w:val="7DBAED5A"/>
    <w:rsid w:val="7DBB1041"/>
    <w:rsid w:val="7DBB7064"/>
    <w:rsid w:val="7DBE7C4F"/>
    <w:rsid w:val="7DBFDDA1"/>
    <w:rsid w:val="7DC0C9ED"/>
    <w:rsid w:val="7DC112A3"/>
    <w:rsid w:val="7DC67FF2"/>
    <w:rsid w:val="7DC71480"/>
    <w:rsid w:val="7DCBA69E"/>
    <w:rsid w:val="7DCF131B"/>
    <w:rsid w:val="7DD38275"/>
    <w:rsid w:val="7DD584AB"/>
    <w:rsid w:val="7DD867E7"/>
    <w:rsid w:val="7DD9E776"/>
    <w:rsid w:val="7DD9F05E"/>
    <w:rsid w:val="7DDA3DAF"/>
    <w:rsid w:val="7DDB07A2"/>
    <w:rsid w:val="7DDC3873"/>
    <w:rsid w:val="7DDC3E0B"/>
    <w:rsid w:val="7DDCF512"/>
    <w:rsid w:val="7DDD3832"/>
    <w:rsid w:val="7DDF237C"/>
    <w:rsid w:val="7DDF5039"/>
    <w:rsid w:val="7DDFE1D7"/>
    <w:rsid w:val="7DE0726D"/>
    <w:rsid w:val="7DE18321"/>
    <w:rsid w:val="7DE1D8B0"/>
    <w:rsid w:val="7DE3C8B4"/>
    <w:rsid w:val="7DE5513E"/>
    <w:rsid w:val="7DE67AC6"/>
    <w:rsid w:val="7DE68C07"/>
    <w:rsid w:val="7DE6C2F7"/>
    <w:rsid w:val="7DE7A839"/>
    <w:rsid w:val="7DE7F11E"/>
    <w:rsid w:val="7DE8733D"/>
    <w:rsid w:val="7DE87CB9"/>
    <w:rsid w:val="7DE8A114"/>
    <w:rsid w:val="7DE9233F"/>
    <w:rsid w:val="7DEAC761"/>
    <w:rsid w:val="7DEBEF68"/>
    <w:rsid w:val="7DEC9655"/>
    <w:rsid w:val="7DF0321B"/>
    <w:rsid w:val="7DF07790"/>
    <w:rsid w:val="7DF0C6F8"/>
    <w:rsid w:val="7DF1C950"/>
    <w:rsid w:val="7DF2AA79"/>
    <w:rsid w:val="7DF4ADFC"/>
    <w:rsid w:val="7DF58512"/>
    <w:rsid w:val="7DF72C3B"/>
    <w:rsid w:val="7DF9EEF6"/>
    <w:rsid w:val="7DFA12D7"/>
    <w:rsid w:val="7DFB4DF2"/>
    <w:rsid w:val="7DFC6E94"/>
    <w:rsid w:val="7DFDD768"/>
    <w:rsid w:val="7E013E6C"/>
    <w:rsid w:val="7E021E9F"/>
    <w:rsid w:val="7E026E5D"/>
    <w:rsid w:val="7E041CC7"/>
    <w:rsid w:val="7E070B73"/>
    <w:rsid w:val="7E083540"/>
    <w:rsid w:val="7E0B8217"/>
    <w:rsid w:val="7E0D6FF3"/>
    <w:rsid w:val="7E102DD3"/>
    <w:rsid w:val="7E127ECD"/>
    <w:rsid w:val="7E138C57"/>
    <w:rsid w:val="7E13C2A6"/>
    <w:rsid w:val="7E167A15"/>
    <w:rsid w:val="7E1867DF"/>
    <w:rsid w:val="7E192EBD"/>
    <w:rsid w:val="7E1BFEEC"/>
    <w:rsid w:val="7E1DC00E"/>
    <w:rsid w:val="7E1E4FA3"/>
    <w:rsid w:val="7E1ECE7B"/>
    <w:rsid w:val="7E1F6A56"/>
    <w:rsid w:val="7E231519"/>
    <w:rsid w:val="7E26A798"/>
    <w:rsid w:val="7E2EC022"/>
    <w:rsid w:val="7E30673B"/>
    <w:rsid w:val="7E33D947"/>
    <w:rsid w:val="7E35C4A1"/>
    <w:rsid w:val="7E3B558C"/>
    <w:rsid w:val="7E3B89B4"/>
    <w:rsid w:val="7E3C9E45"/>
    <w:rsid w:val="7E41FFE3"/>
    <w:rsid w:val="7E43862F"/>
    <w:rsid w:val="7E44ADB6"/>
    <w:rsid w:val="7E477049"/>
    <w:rsid w:val="7E482176"/>
    <w:rsid w:val="7E489F7C"/>
    <w:rsid w:val="7E48F517"/>
    <w:rsid w:val="7E4BFEB6"/>
    <w:rsid w:val="7E4CF217"/>
    <w:rsid w:val="7E4FC14B"/>
    <w:rsid w:val="7E50AE8D"/>
    <w:rsid w:val="7E54EBFE"/>
    <w:rsid w:val="7E5BAEED"/>
    <w:rsid w:val="7E61609B"/>
    <w:rsid w:val="7E619B43"/>
    <w:rsid w:val="7E68B1CF"/>
    <w:rsid w:val="7E6C80A4"/>
    <w:rsid w:val="7E6E38EA"/>
    <w:rsid w:val="7E6F137F"/>
    <w:rsid w:val="7E74E367"/>
    <w:rsid w:val="7E756E20"/>
    <w:rsid w:val="7E77B2CB"/>
    <w:rsid w:val="7E78AB8D"/>
    <w:rsid w:val="7E7D8AA6"/>
    <w:rsid w:val="7E7F3011"/>
    <w:rsid w:val="7E8350AA"/>
    <w:rsid w:val="7E8374E7"/>
    <w:rsid w:val="7E83777E"/>
    <w:rsid w:val="7E84433C"/>
    <w:rsid w:val="7E8B299E"/>
    <w:rsid w:val="7E8CAA78"/>
    <w:rsid w:val="7E9436B9"/>
    <w:rsid w:val="7E94421A"/>
    <w:rsid w:val="7E94B435"/>
    <w:rsid w:val="7E964051"/>
    <w:rsid w:val="7E9BC6E0"/>
    <w:rsid w:val="7E9C8453"/>
    <w:rsid w:val="7E9CA8C2"/>
    <w:rsid w:val="7E9EC9A2"/>
    <w:rsid w:val="7EA302A2"/>
    <w:rsid w:val="7EA435B1"/>
    <w:rsid w:val="7EA91759"/>
    <w:rsid w:val="7EA9507C"/>
    <w:rsid w:val="7EA95874"/>
    <w:rsid w:val="7EAA5482"/>
    <w:rsid w:val="7EABDCD2"/>
    <w:rsid w:val="7EACD84A"/>
    <w:rsid w:val="7EAD2674"/>
    <w:rsid w:val="7EAE4BD0"/>
    <w:rsid w:val="7EAEEFC9"/>
    <w:rsid w:val="7EB2FE06"/>
    <w:rsid w:val="7EB3337C"/>
    <w:rsid w:val="7EB8B82A"/>
    <w:rsid w:val="7EB9051A"/>
    <w:rsid w:val="7EBADF74"/>
    <w:rsid w:val="7EBC25C0"/>
    <w:rsid w:val="7EBE4069"/>
    <w:rsid w:val="7EBF4D2A"/>
    <w:rsid w:val="7EC284E4"/>
    <w:rsid w:val="7EC6A923"/>
    <w:rsid w:val="7EC9A67B"/>
    <w:rsid w:val="7ECA2DBA"/>
    <w:rsid w:val="7ECA5939"/>
    <w:rsid w:val="7ECB0C7C"/>
    <w:rsid w:val="7ECBD6C4"/>
    <w:rsid w:val="7ED06090"/>
    <w:rsid w:val="7ED0BBA0"/>
    <w:rsid w:val="7ED33A49"/>
    <w:rsid w:val="7ED4AF26"/>
    <w:rsid w:val="7ED51CE0"/>
    <w:rsid w:val="7ED7AFF5"/>
    <w:rsid w:val="7ED9A03F"/>
    <w:rsid w:val="7EDB10EE"/>
    <w:rsid w:val="7EDFA7DE"/>
    <w:rsid w:val="7EE1C7B9"/>
    <w:rsid w:val="7EE28A18"/>
    <w:rsid w:val="7EE2A476"/>
    <w:rsid w:val="7EE75E21"/>
    <w:rsid w:val="7EE77F3E"/>
    <w:rsid w:val="7EEB6CFC"/>
    <w:rsid w:val="7EECE6B6"/>
    <w:rsid w:val="7EF14C2F"/>
    <w:rsid w:val="7EF1714D"/>
    <w:rsid w:val="7EF4B968"/>
    <w:rsid w:val="7EF69899"/>
    <w:rsid w:val="7EF7EF79"/>
    <w:rsid w:val="7EF8DDBB"/>
    <w:rsid w:val="7EFB916C"/>
    <w:rsid w:val="7EFDDF2F"/>
    <w:rsid w:val="7F003BA1"/>
    <w:rsid w:val="7F06235A"/>
    <w:rsid w:val="7F0952E9"/>
    <w:rsid w:val="7F09ACF8"/>
    <w:rsid w:val="7F0BA58D"/>
    <w:rsid w:val="7F0EA171"/>
    <w:rsid w:val="7F104D65"/>
    <w:rsid w:val="7F1063C6"/>
    <w:rsid w:val="7F135C11"/>
    <w:rsid w:val="7F13EBC9"/>
    <w:rsid w:val="7F156751"/>
    <w:rsid w:val="7F1B7F73"/>
    <w:rsid w:val="7F1CC7B2"/>
    <w:rsid w:val="7F1EBA94"/>
    <w:rsid w:val="7F1FFF1A"/>
    <w:rsid w:val="7F218335"/>
    <w:rsid w:val="7F25E12C"/>
    <w:rsid w:val="7F284E3E"/>
    <w:rsid w:val="7F286836"/>
    <w:rsid w:val="7F2C08A1"/>
    <w:rsid w:val="7F2D8CE3"/>
    <w:rsid w:val="7F2E142F"/>
    <w:rsid w:val="7F2F846E"/>
    <w:rsid w:val="7F31DD55"/>
    <w:rsid w:val="7F327DB9"/>
    <w:rsid w:val="7F33D7FC"/>
    <w:rsid w:val="7F34D217"/>
    <w:rsid w:val="7F3911DA"/>
    <w:rsid w:val="7F3A0155"/>
    <w:rsid w:val="7F3B80D5"/>
    <w:rsid w:val="7F3D15B7"/>
    <w:rsid w:val="7F3D1FBD"/>
    <w:rsid w:val="7F3D65C1"/>
    <w:rsid w:val="7F414197"/>
    <w:rsid w:val="7F41C852"/>
    <w:rsid w:val="7F45D4B9"/>
    <w:rsid w:val="7F47DF60"/>
    <w:rsid w:val="7F47E97C"/>
    <w:rsid w:val="7F4CE826"/>
    <w:rsid w:val="7F4DF852"/>
    <w:rsid w:val="7F4F79AA"/>
    <w:rsid w:val="7F5000A2"/>
    <w:rsid w:val="7F53709C"/>
    <w:rsid w:val="7F54CFAC"/>
    <w:rsid w:val="7F586299"/>
    <w:rsid w:val="7F5BDD5A"/>
    <w:rsid w:val="7F5E4498"/>
    <w:rsid w:val="7F5F7D97"/>
    <w:rsid w:val="7F61A1B6"/>
    <w:rsid w:val="7F63F38C"/>
    <w:rsid w:val="7F64B07E"/>
    <w:rsid w:val="7F67F5E8"/>
    <w:rsid w:val="7F68C096"/>
    <w:rsid w:val="7F6A089A"/>
    <w:rsid w:val="7F6ABB37"/>
    <w:rsid w:val="7F6AE37C"/>
    <w:rsid w:val="7F6B7CCC"/>
    <w:rsid w:val="7F6B8B99"/>
    <w:rsid w:val="7F6F71C2"/>
    <w:rsid w:val="7F741D6E"/>
    <w:rsid w:val="7F74CBCB"/>
    <w:rsid w:val="7F7B209C"/>
    <w:rsid w:val="7F7D2E13"/>
    <w:rsid w:val="7F7D3304"/>
    <w:rsid w:val="7F7FFB4E"/>
    <w:rsid w:val="7F80E255"/>
    <w:rsid w:val="7F82BB8F"/>
    <w:rsid w:val="7F85988A"/>
    <w:rsid w:val="7F85F8A3"/>
    <w:rsid w:val="7F868042"/>
    <w:rsid w:val="7F8726D9"/>
    <w:rsid w:val="7F887A29"/>
    <w:rsid w:val="7F8CF477"/>
    <w:rsid w:val="7F8E6377"/>
    <w:rsid w:val="7F8F92AE"/>
    <w:rsid w:val="7F90F55D"/>
    <w:rsid w:val="7F9CE668"/>
    <w:rsid w:val="7FA0F9D4"/>
    <w:rsid w:val="7FA16F1A"/>
    <w:rsid w:val="7FA1738A"/>
    <w:rsid w:val="7FA21263"/>
    <w:rsid w:val="7FA2219D"/>
    <w:rsid w:val="7FA60F60"/>
    <w:rsid w:val="7FA6E914"/>
    <w:rsid w:val="7FA7DDB1"/>
    <w:rsid w:val="7FAA0BC2"/>
    <w:rsid w:val="7FAE7526"/>
    <w:rsid w:val="7FB12312"/>
    <w:rsid w:val="7FB1F427"/>
    <w:rsid w:val="7FB222E7"/>
    <w:rsid w:val="7FB69865"/>
    <w:rsid w:val="7FB9CB64"/>
    <w:rsid w:val="7FBAFB72"/>
    <w:rsid w:val="7FBB2C2E"/>
    <w:rsid w:val="7FBCE25E"/>
    <w:rsid w:val="7FC25550"/>
    <w:rsid w:val="7FC62486"/>
    <w:rsid w:val="7FC6976F"/>
    <w:rsid w:val="7FC6C66B"/>
    <w:rsid w:val="7FC7C461"/>
    <w:rsid w:val="7FC7F228"/>
    <w:rsid w:val="7FC8C985"/>
    <w:rsid w:val="7FCC1512"/>
    <w:rsid w:val="7FCDECF3"/>
    <w:rsid w:val="7FCFC358"/>
    <w:rsid w:val="7FD39733"/>
    <w:rsid w:val="7FD50382"/>
    <w:rsid w:val="7FD6C30A"/>
    <w:rsid w:val="7FD7B92E"/>
    <w:rsid w:val="7FD80895"/>
    <w:rsid w:val="7FDDD386"/>
    <w:rsid w:val="7FE2C1EA"/>
    <w:rsid w:val="7FE413E0"/>
    <w:rsid w:val="7FE427A7"/>
    <w:rsid w:val="7FE65380"/>
    <w:rsid w:val="7FE6EF87"/>
    <w:rsid w:val="7FE88A7C"/>
    <w:rsid w:val="7FE9DEFC"/>
    <w:rsid w:val="7FEBB98A"/>
    <w:rsid w:val="7FEBFD44"/>
    <w:rsid w:val="7FF10EEF"/>
    <w:rsid w:val="7FFBC452"/>
    <w:rsid w:val="7FFCFA15"/>
    <w:rsid w:val="7FFE95A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9CDDC"/>
  <w15:chartTrackingRefBased/>
  <w15:docId w15:val="{73DB4ED0-ECA4-44EB-BFE1-3C5F6AC3B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kern w:val="2"/>
        <w:sz w:val="24"/>
        <w:szCs w:val="24"/>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next w:val="Normaallaad"/>
    <w:link w:val="Pealkiri3Mrk"/>
    <w:uiPriority w:val="9"/>
    <w:unhideWhenUsed/>
    <w:qFormat/>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Dot pt,F5 List Paragraph,List Paragraph1,No Spacing1,List Paragraph Char Char Char,Indicator Text,Colorful List - Accent 11,Numbered Para 1,Bullet Points,MAIN CONTENT,List Paragraph12,List Paragraph2,Normal numbered,Recommendatio"/>
    <w:basedOn w:val="Normaallaad"/>
    <w:link w:val="LoendilikMrk"/>
    <w:uiPriority w:val="34"/>
    <w:qFormat/>
    <w:rsid w:val="008B3473"/>
    <w:pPr>
      <w:ind w:left="720"/>
      <w:contextualSpacing/>
    </w:pPr>
  </w:style>
  <w:style w:type="character" w:styleId="Kommentaariviide">
    <w:name w:val="annotation reference"/>
    <w:basedOn w:val="Liguvaikefont"/>
    <w:uiPriority w:val="99"/>
    <w:semiHidden/>
    <w:unhideWhenUsed/>
    <w:rsid w:val="00A669EF"/>
    <w:rPr>
      <w:sz w:val="16"/>
      <w:szCs w:val="16"/>
    </w:rPr>
  </w:style>
  <w:style w:type="paragraph" w:styleId="Kommentaaritekst">
    <w:name w:val="annotation text"/>
    <w:basedOn w:val="Normaallaad"/>
    <w:link w:val="KommentaaritekstMrk"/>
    <w:uiPriority w:val="99"/>
    <w:unhideWhenUsed/>
    <w:rsid w:val="00A669EF"/>
    <w:pPr>
      <w:spacing w:line="240" w:lineRule="auto"/>
    </w:pPr>
    <w:rPr>
      <w:sz w:val="20"/>
      <w:szCs w:val="20"/>
    </w:rPr>
  </w:style>
  <w:style w:type="character" w:customStyle="1" w:styleId="KommentaaritekstMrk">
    <w:name w:val="Kommentaari tekst Märk"/>
    <w:basedOn w:val="Liguvaikefont"/>
    <w:link w:val="Kommentaaritekst"/>
    <w:uiPriority w:val="99"/>
    <w:rsid w:val="00A669EF"/>
    <w:rPr>
      <w:sz w:val="20"/>
      <w:szCs w:val="20"/>
    </w:rPr>
  </w:style>
  <w:style w:type="paragraph" w:styleId="Kommentaariteema">
    <w:name w:val="annotation subject"/>
    <w:basedOn w:val="Kommentaaritekst"/>
    <w:next w:val="Kommentaaritekst"/>
    <w:link w:val="KommentaariteemaMrk"/>
    <w:uiPriority w:val="99"/>
    <w:semiHidden/>
    <w:unhideWhenUsed/>
    <w:rsid w:val="00A669EF"/>
    <w:rPr>
      <w:b/>
      <w:bCs/>
    </w:rPr>
  </w:style>
  <w:style w:type="character" w:customStyle="1" w:styleId="KommentaariteemaMrk">
    <w:name w:val="Kommentaari teema Märk"/>
    <w:basedOn w:val="KommentaaritekstMrk"/>
    <w:link w:val="Kommentaariteema"/>
    <w:uiPriority w:val="99"/>
    <w:semiHidden/>
    <w:rsid w:val="00A669EF"/>
    <w:rPr>
      <w:b/>
      <w:bCs/>
      <w:sz w:val="20"/>
      <w:szCs w:val="20"/>
    </w:rPr>
  </w:style>
  <w:style w:type="character" w:customStyle="1" w:styleId="LoendilikMrk">
    <w:name w:val="Loendi lõik Märk"/>
    <w:aliases w:val="Dot pt Märk,F5 List Paragraph Märk,List Paragraph1 Märk,No Spacing1 Märk,List Paragraph Char Char Char Märk,Indicator Text Märk,Colorful List - Accent 11 Märk,Numbered Para 1 Märk,Bullet Points Märk,MAIN CONTENT Märk,Recommendatio Märk"/>
    <w:link w:val="Loendilik"/>
    <w:uiPriority w:val="34"/>
    <w:qFormat/>
    <w:locked/>
    <w:rsid w:val="00A669EF"/>
  </w:style>
  <w:style w:type="paragraph" w:styleId="Pis">
    <w:name w:val="header"/>
    <w:basedOn w:val="Normaallaad"/>
    <w:link w:val="PisMrk"/>
    <w:uiPriority w:val="99"/>
    <w:unhideWhenUsed/>
    <w:rsid w:val="00FF5B9E"/>
    <w:pPr>
      <w:tabs>
        <w:tab w:val="center" w:pos="4536"/>
        <w:tab w:val="right" w:pos="9072"/>
      </w:tabs>
      <w:spacing w:after="0" w:line="240" w:lineRule="auto"/>
    </w:pPr>
  </w:style>
  <w:style w:type="character" w:customStyle="1" w:styleId="PisMrk">
    <w:name w:val="Päis Märk"/>
    <w:basedOn w:val="Liguvaikefont"/>
    <w:link w:val="Pis"/>
    <w:uiPriority w:val="99"/>
    <w:rsid w:val="00FF5B9E"/>
  </w:style>
  <w:style w:type="paragraph" w:styleId="Jalus">
    <w:name w:val="footer"/>
    <w:basedOn w:val="Normaallaad"/>
    <w:link w:val="JalusMrk"/>
    <w:uiPriority w:val="99"/>
    <w:unhideWhenUsed/>
    <w:rsid w:val="00FF5B9E"/>
    <w:pPr>
      <w:tabs>
        <w:tab w:val="center" w:pos="4536"/>
        <w:tab w:val="right" w:pos="9072"/>
      </w:tabs>
      <w:spacing w:after="0" w:line="240" w:lineRule="auto"/>
    </w:pPr>
  </w:style>
  <w:style w:type="character" w:customStyle="1" w:styleId="JalusMrk">
    <w:name w:val="Jalus Märk"/>
    <w:basedOn w:val="Liguvaikefont"/>
    <w:link w:val="Jalus"/>
    <w:uiPriority w:val="99"/>
    <w:rsid w:val="00FF5B9E"/>
  </w:style>
  <w:style w:type="character" w:customStyle="1" w:styleId="normaltextrun">
    <w:name w:val="normaltextrun"/>
    <w:basedOn w:val="Liguvaikefont"/>
    <w:uiPriority w:val="1"/>
    <w:rsid w:val="7EFB916C"/>
  </w:style>
  <w:style w:type="character" w:customStyle="1" w:styleId="superscript">
    <w:name w:val="superscript"/>
    <w:basedOn w:val="Liguvaikefont"/>
    <w:uiPriority w:val="1"/>
    <w:rsid w:val="7EFB916C"/>
  </w:style>
  <w:style w:type="character" w:customStyle="1" w:styleId="eop">
    <w:name w:val="eop"/>
    <w:basedOn w:val="Liguvaikefont"/>
    <w:uiPriority w:val="1"/>
    <w:rsid w:val="7EFB916C"/>
  </w:style>
  <w:style w:type="character" w:styleId="Mainimine">
    <w:name w:val="Mention"/>
    <w:basedOn w:val="Liguvaikefont"/>
    <w:uiPriority w:val="99"/>
    <w:unhideWhenUsed/>
    <w:rPr>
      <w:color w:val="2B579A"/>
      <w:shd w:val="clear" w:color="auto" w:fill="E6E6E6"/>
    </w:rPr>
  </w:style>
  <w:style w:type="character" w:styleId="Hperlink">
    <w:name w:val="Hyperlink"/>
    <w:basedOn w:val="Liguvaikefont"/>
    <w:uiPriority w:val="99"/>
    <w:unhideWhenUsed/>
    <w:rPr>
      <w:color w:val="0563C1" w:themeColor="hyperlink"/>
      <w:u w:val="single"/>
    </w:rPr>
  </w:style>
  <w:style w:type="paragraph" w:styleId="Redaktsioon">
    <w:name w:val="Revision"/>
    <w:hidden/>
    <w:uiPriority w:val="99"/>
    <w:semiHidden/>
    <w:rsid w:val="00372F16"/>
    <w:pPr>
      <w:spacing w:after="0" w:line="240" w:lineRule="auto"/>
    </w:pPr>
  </w:style>
  <w:style w:type="character" w:styleId="Lahendamatamainimine">
    <w:name w:val="Unresolved Mention"/>
    <w:basedOn w:val="Liguvaikefont"/>
    <w:uiPriority w:val="99"/>
    <w:semiHidden/>
    <w:unhideWhenUsed/>
    <w:rsid w:val="00630473"/>
    <w:rPr>
      <w:color w:val="605E5C"/>
      <w:shd w:val="clear" w:color="auto" w:fill="E1DFDD"/>
    </w:rPr>
  </w:style>
  <w:style w:type="character" w:customStyle="1" w:styleId="Pealkiri3Mrk">
    <w:name w:val="Pealkiri 3 Märk"/>
    <w:basedOn w:val="Liguvaikefont"/>
    <w:link w:val="Pealkiri3"/>
    <w:uiPriority w:val="9"/>
    <w:rPr>
      <w:rFonts w:asciiTheme="majorHAnsi" w:eastAsiaTheme="majorEastAsia" w:hAnsiTheme="majorHAnsi" w:cstheme="majorBidi"/>
      <w:color w:val="1F3763" w:themeColor="accent1" w:themeShade="7F"/>
      <w:sz w:val="24"/>
      <w:szCs w:val="24"/>
    </w:rPr>
  </w:style>
  <w:style w:type="paragraph" w:customStyle="1" w:styleId="Kokkuvttetekst">
    <w:name w:val="Kokkuvõtte tekst"/>
    <w:basedOn w:val="Normaallaad"/>
    <w:qFormat/>
    <w:rsid w:val="00460908"/>
    <w:pPr>
      <w:spacing w:before="40" w:after="40" w:line="288" w:lineRule="auto"/>
      <w:ind w:right="1440"/>
    </w:pPr>
    <w:rPr>
      <w:rFonts w:asciiTheme="minorHAnsi" w:hAnsiTheme="minorHAnsi" w:cstheme="minorBidi"/>
      <w:color w:val="595959" w:themeColor="text1" w:themeTint="A6"/>
      <w:kern w:val="20"/>
      <w:sz w:val="20"/>
      <w:szCs w:val="20"/>
      <w:lang w:eastAsia="et-EE"/>
      <w14:ligatures w14:val="none"/>
    </w:rPr>
  </w:style>
  <w:style w:type="character" w:customStyle="1" w:styleId="ui-provider">
    <w:name w:val="ui-provider"/>
    <w:basedOn w:val="Liguvaikefont"/>
    <w:rsid w:val="00F01950"/>
  </w:style>
  <w:style w:type="paragraph" w:styleId="Normaallaadveeb">
    <w:name w:val="Normal (Web)"/>
    <w:basedOn w:val="Normaallaad"/>
    <w:uiPriority w:val="99"/>
    <w:unhideWhenUsed/>
    <w:rsid w:val="00F6243B"/>
    <w:pPr>
      <w:spacing w:before="100" w:beforeAutospacing="1" w:after="100" w:afterAutospacing="1" w:line="240" w:lineRule="auto"/>
    </w:pPr>
    <w:rPr>
      <w:rFonts w:eastAsia="Times New Roman"/>
      <w:kern w:val="0"/>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69913">
      <w:bodyDiv w:val="1"/>
      <w:marLeft w:val="0"/>
      <w:marRight w:val="0"/>
      <w:marTop w:val="0"/>
      <w:marBottom w:val="0"/>
      <w:divBdr>
        <w:top w:val="none" w:sz="0" w:space="0" w:color="auto"/>
        <w:left w:val="none" w:sz="0" w:space="0" w:color="auto"/>
        <w:bottom w:val="none" w:sz="0" w:space="0" w:color="auto"/>
        <w:right w:val="none" w:sz="0" w:space="0" w:color="auto"/>
      </w:divBdr>
    </w:div>
    <w:div w:id="91439174">
      <w:bodyDiv w:val="1"/>
      <w:marLeft w:val="0"/>
      <w:marRight w:val="0"/>
      <w:marTop w:val="0"/>
      <w:marBottom w:val="0"/>
      <w:divBdr>
        <w:top w:val="none" w:sz="0" w:space="0" w:color="auto"/>
        <w:left w:val="none" w:sz="0" w:space="0" w:color="auto"/>
        <w:bottom w:val="none" w:sz="0" w:space="0" w:color="auto"/>
        <w:right w:val="none" w:sz="0" w:space="0" w:color="auto"/>
      </w:divBdr>
    </w:div>
    <w:div w:id="150605210">
      <w:bodyDiv w:val="1"/>
      <w:marLeft w:val="0"/>
      <w:marRight w:val="0"/>
      <w:marTop w:val="0"/>
      <w:marBottom w:val="0"/>
      <w:divBdr>
        <w:top w:val="none" w:sz="0" w:space="0" w:color="auto"/>
        <w:left w:val="none" w:sz="0" w:space="0" w:color="auto"/>
        <w:bottom w:val="none" w:sz="0" w:space="0" w:color="auto"/>
        <w:right w:val="none" w:sz="0" w:space="0" w:color="auto"/>
      </w:divBdr>
    </w:div>
    <w:div w:id="317811103">
      <w:bodyDiv w:val="1"/>
      <w:marLeft w:val="0"/>
      <w:marRight w:val="0"/>
      <w:marTop w:val="0"/>
      <w:marBottom w:val="0"/>
      <w:divBdr>
        <w:top w:val="none" w:sz="0" w:space="0" w:color="auto"/>
        <w:left w:val="none" w:sz="0" w:space="0" w:color="auto"/>
        <w:bottom w:val="none" w:sz="0" w:space="0" w:color="auto"/>
        <w:right w:val="none" w:sz="0" w:space="0" w:color="auto"/>
      </w:divBdr>
    </w:div>
    <w:div w:id="502552818">
      <w:bodyDiv w:val="1"/>
      <w:marLeft w:val="0"/>
      <w:marRight w:val="0"/>
      <w:marTop w:val="0"/>
      <w:marBottom w:val="0"/>
      <w:divBdr>
        <w:top w:val="none" w:sz="0" w:space="0" w:color="auto"/>
        <w:left w:val="none" w:sz="0" w:space="0" w:color="auto"/>
        <w:bottom w:val="none" w:sz="0" w:space="0" w:color="auto"/>
        <w:right w:val="none" w:sz="0" w:space="0" w:color="auto"/>
      </w:divBdr>
    </w:div>
    <w:div w:id="755906420">
      <w:bodyDiv w:val="1"/>
      <w:marLeft w:val="0"/>
      <w:marRight w:val="0"/>
      <w:marTop w:val="0"/>
      <w:marBottom w:val="0"/>
      <w:divBdr>
        <w:top w:val="none" w:sz="0" w:space="0" w:color="auto"/>
        <w:left w:val="none" w:sz="0" w:space="0" w:color="auto"/>
        <w:bottom w:val="none" w:sz="0" w:space="0" w:color="auto"/>
        <w:right w:val="none" w:sz="0" w:space="0" w:color="auto"/>
      </w:divBdr>
    </w:div>
    <w:div w:id="820342726">
      <w:bodyDiv w:val="1"/>
      <w:marLeft w:val="0"/>
      <w:marRight w:val="0"/>
      <w:marTop w:val="0"/>
      <w:marBottom w:val="0"/>
      <w:divBdr>
        <w:top w:val="none" w:sz="0" w:space="0" w:color="auto"/>
        <w:left w:val="none" w:sz="0" w:space="0" w:color="auto"/>
        <w:bottom w:val="none" w:sz="0" w:space="0" w:color="auto"/>
        <w:right w:val="none" w:sz="0" w:space="0" w:color="auto"/>
      </w:divBdr>
    </w:div>
    <w:div w:id="846755120">
      <w:bodyDiv w:val="1"/>
      <w:marLeft w:val="0"/>
      <w:marRight w:val="0"/>
      <w:marTop w:val="0"/>
      <w:marBottom w:val="0"/>
      <w:divBdr>
        <w:top w:val="none" w:sz="0" w:space="0" w:color="auto"/>
        <w:left w:val="none" w:sz="0" w:space="0" w:color="auto"/>
        <w:bottom w:val="none" w:sz="0" w:space="0" w:color="auto"/>
        <w:right w:val="none" w:sz="0" w:space="0" w:color="auto"/>
      </w:divBdr>
    </w:div>
    <w:div w:id="992638516">
      <w:bodyDiv w:val="1"/>
      <w:marLeft w:val="0"/>
      <w:marRight w:val="0"/>
      <w:marTop w:val="0"/>
      <w:marBottom w:val="0"/>
      <w:divBdr>
        <w:top w:val="none" w:sz="0" w:space="0" w:color="auto"/>
        <w:left w:val="none" w:sz="0" w:space="0" w:color="auto"/>
        <w:bottom w:val="none" w:sz="0" w:space="0" w:color="auto"/>
        <w:right w:val="none" w:sz="0" w:space="0" w:color="auto"/>
      </w:divBdr>
    </w:div>
    <w:div w:id="1153526118">
      <w:bodyDiv w:val="1"/>
      <w:marLeft w:val="0"/>
      <w:marRight w:val="0"/>
      <w:marTop w:val="0"/>
      <w:marBottom w:val="0"/>
      <w:divBdr>
        <w:top w:val="none" w:sz="0" w:space="0" w:color="auto"/>
        <w:left w:val="none" w:sz="0" w:space="0" w:color="auto"/>
        <w:bottom w:val="none" w:sz="0" w:space="0" w:color="auto"/>
        <w:right w:val="none" w:sz="0" w:space="0" w:color="auto"/>
      </w:divBdr>
    </w:div>
    <w:div w:id="1382705121">
      <w:bodyDiv w:val="1"/>
      <w:marLeft w:val="0"/>
      <w:marRight w:val="0"/>
      <w:marTop w:val="0"/>
      <w:marBottom w:val="0"/>
      <w:divBdr>
        <w:top w:val="none" w:sz="0" w:space="0" w:color="auto"/>
        <w:left w:val="none" w:sz="0" w:space="0" w:color="auto"/>
        <w:bottom w:val="none" w:sz="0" w:space="0" w:color="auto"/>
        <w:right w:val="none" w:sz="0" w:space="0" w:color="auto"/>
      </w:divBdr>
    </w:div>
    <w:div w:id="1882085489">
      <w:bodyDiv w:val="1"/>
      <w:marLeft w:val="0"/>
      <w:marRight w:val="0"/>
      <w:marTop w:val="0"/>
      <w:marBottom w:val="0"/>
      <w:divBdr>
        <w:top w:val="none" w:sz="0" w:space="0" w:color="auto"/>
        <w:left w:val="none" w:sz="0" w:space="0" w:color="auto"/>
        <w:bottom w:val="none" w:sz="0" w:space="0" w:color="auto"/>
        <w:right w:val="none" w:sz="0" w:space="0" w:color="auto"/>
      </w:divBdr>
    </w:div>
    <w:div w:id="201923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eur-lex.europa.eu/legal-content/ET/TXT/?uri=CELEX:32024R1781" TargetMode="External"/><Relationship Id="rId1" Type="http://schemas.openxmlformats.org/officeDocument/2006/relationships/hyperlink" Target="https://iate.europa.eu/entry/result/2232979/et"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documenttasks/documenttasks1.xml><?xml version="1.0" encoding="utf-8"?>
<t:Tasks xmlns:t="http://schemas.microsoft.com/office/tasks/2019/documenttasks" xmlns:oel="http://schemas.microsoft.com/office/2019/extlst">
  <t:Task id="{403E2E56-298F-4745-8944-CCBF683A587A}">
    <t:Anchor>
      <t:Comment id="1958445551"/>
    </t:Anchor>
    <t:History>
      <t:Event id="{07313492-6BD0-43EB-A1E8-135C87CB060F}" time="2024-05-28T05:54:46.61Z">
        <t:Attribution userId="S::triin.nymann@envir.ee::8849a0a6-6d51-4464-a138-9bfc97fdaa65" userProvider="AD" userName="Triin Nymann"/>
        <t:Anchor>
          <t:Comment id="1958445551"/>
        </t:Anchor>
        <t:Create/>
      </t:Event>
      <t:Event id="{76B49321-83A4-4149-925B-DCB8731B5507}" time="2024-05-28T05:54:46.61Z">
        <t:Attribution userId="S::triin.nymann@envir.ee::8849a0a6-6d51-4464-a138-9bfc97fdaa65" userProvider="AD" userName="Triin Nymann"/>
        <t:Anchor>
          <t:Comment id="1958445551"/>
        </t:Anchor>
        <t:Assign userId="S::Herdis.Fridolin@envir.ee::e528b5ef-8ef4-4f90-b987-9dfac4645ccb" userProvider="AD" userName="Herdis Fridolin"/>
      </t:Event>
      <t:Event id="{8F3B935F-958B-4B36-B288-C19089466703}" time="2024-05-28T05:54:46.61Z">
        <t:Attribution userId="S::triin.nymann@envir.ee::8849a0a6-6d51-4464-a138-9bfc97fdaa65" userProvider="AD" userName="Triin Nymann"/>
        <t:Anchor>
          <t:Comment id="1958445551"/>
        </t:Anchor>
        <t:SetTitle title="@Herdis Fridolin See siia selliselt ei sobi - kui see on energia- ja kliimakava osa või tegevuskava, siis võiks kaaluda selle lisamist eraldi lõikena, kuid praegu seos energia- ja kliimakavaga puudub."/>
      </t:Event>
    </t:History>
  </t:Task>
  <t:Task id="{AD2FE932-E972-4E49-B8B9-45F4C830A73A}">
    <t:Anchor>
      <t:Comment id="1195263296"/>
    </t:Anchor>
    <t:History>
      <t:Event id="{9CC99F0F-4BFB-42CF-B172-5D0B1DEE8397}" time="2024-05-30T13:44:19.41Z">
        <t:Attribution userId="S::maris.arro@envir.ee::e0dd3f3d-caa0-4a5c-9052-9490f3f7460e" userProvider="AD" userName="Maris Arro"/>
        <t:Anchor>
          <t:Comment id="1195263296"/>
        </t:Anchor>
        <t:Create/>
      </t:Event>
      <t:Event id="{B73CADEA-A304-40E9-B4D2-7697D0F72372}" time="2024-05-30T13:44:19.41Z">
        <t:Attribution userId="S::maris.arro@envir.ee::e0dd3f3d-caa0-4a5c-9052-9490f3f7460e" userProvider="AD" userName="Maris Arro"/>
        <t:Anchor>
          <t:Comment id="1195263296"/>
        </t:Anchor>
        <t:Assign userId="S::Triin.Nymann@envir.ee::8849a0a6-6d51-4464-a138-9bfc97fdaa65" userProvider="AD" userName="Triin Nymann"/>
      </t:Event>
      <t:Event id="{B6F42667-90B4-449F-8369-A2DA2BBF6EB3}" time="2024-05-30T13:44:19.41Z">
        <t:Attribution userId="S::maris.arro@envir.ee::e0dd3f3d-caa0-4a5c-9052-9490f3f7460e" userProvider="AD" userName="Maris Arro"/>
        <t:Anchor>
          <t:Comment id="1195263296"/>
        </t:Anchor>
        <t:SetTitle title="@Triin Nymann me soovime kliimaS üle tuua AÕKS §161 lg 1-3"/>
      </t:Event>
      <t:Event id="{2928ACCC-4AE6-4DF9-9ED9-5357F25676CA}" time="2024-05-30T13:44:22.209Z">
        <t:Attribution userId="S::maris.arro@envir.ee::e0dd3f3d-caa0-4a5c-9052-9490f3f7460e" userProvider="AD" userName="Maris Arro"/>
        <t:Progress percentComplete="100"/>
      </t:Event>
    </t:History>
  </t:Task>
  <t:Task id="{CDE82C39-596B-4710-8A4D-D95EEF8C7063}">
    <t:Anchor>
      <t:Comment id="1903362354"/>
    </t:Anchor>
    <t:History>
      <t:Event id="{F276FE65-ED77-4C23-B5CF-1EC5768A37C3}" time="2024-06-04T07:50:43.972Z">
        <t:Attribution userId="S::maris.arro@envir.ee::e0dd3f3d-caa0-4a5c-9052-9490f3f7460e" userProvider="AD" userName="Maris Arro"/>
        <t:Anchor>
          <t:Comment id="1903362354"/>
        </t:Anchor>
        <t:Create/>
      </t:Event>
      <t:Event id="{BC2B57BB-16F8-48A0-BB41-AF70771F8397}" time="2024-06-04T07:50:43.972Z">
        <t:Attribution userId="S::maris.arro@envir.ee::e0dd3f3d-caa0-4a5c-9052-9490f3f7460e" userProvider="AD" userName="Maris Arro"/>
        <t:Anchor>
          <t:Comment id="1903362354"/>
        </t:Anchor>
        <t:Assign userId="S::Kristi.Klaas@kliimaministeerium.ee::8d3acbac-2405-42bd-8044-cdf793c5212d" userProvider="AD" userName="Kristi Klaas"/>
      </t:Event>
      <t:Event id="{8962A48B-38A4-40C2-AF5C-AC9C13461440}" time="2024-06-04T07:50:43.972Z">
        <t:Attribution userId="S::maris.arro@envir.ee::e0dd3f3d-caa0-4a5c-9052-9490f3f7460e" userProvider="AD" userName="Maris Arro"/>
        <t:Anchor>
          <t:Comment id="1903362354"/>
        </t:Anchor>
        <t:SetTitle title="@Kristi Klaas palun vaata üle, kas selline lahendus aruandluse osas võiks sobida"/>
      </t:Event>
    </t:History>
  </t:Task>
  <t:Task id="{BB1FF1CC-EE55-478C-906A-0EFDA2AFDC42}">
    <t:Anchor>
      <t:Comment id="1514110347"/>
    </t:Anchor>
    <t:History>
      <t:Event id="{443D1515-6CFE-4195-AA51-C1A81BC5CAF7}" time="2024-06-05T08:32:11.464Z">
        <t:Attribution userId="S::maris.arro@envir.ee::e0dd3f3d-caa0-4a5c-9052-9490f3f7460e" userProvider="AD" userName="Maris Arro"/>
        <t:Anchor>
          <t:Comment id="1832983868"/>
        </t:Anchor>
        <t:Create/>
      </t:Event>
      <t:Event id="{4F9A46DE-2DD9-4820-BAE0-45861D9A0E4F}" time="2024-06-05T08:32:11.464Z">
        <t:Attribution userId="S::maris.arro@envir.ee::e0dd3f3d-caa0-4a5c-9052-9490f3f7460e" userProvider="AD" userName="Maris Arro"/>
        <t:Anchor>
          <t:Comment id="1832983868"/>
        </t:Anchor>
        <t:Assign userId="S::Kristi.Klaas@kliimaministeerium.ee::8d3acbac-2405-42bd-8044-cdf793c5212d" userProvider="AD" userName="Kristi Klaas"/>
      </t:Event>
      <t:Event id="{AD63DC47-3AA6-45DE-8045-45BF854876BF}" time="2024-06-05T08:32:11.464Z">
        <t:Attribution userId="S::maris.arro@envir.ee::e0dd3f3d-caa0-4a5c-9052-9490f3f7460e" userProvider="AD" userName="Maris Arro"/>
        <t:Anchor>
          <t:Comment id="1832983868"/>
        </t:Anchor>
        <t:SetTitle title="@Kristi Klaas kas jätame sisse või võtame välja, juhul kui jääb sisse, peame kirjeldama ka mida ma nende hinnangutega teeme"/>
      </t:Event>
    </t:History>
  </t:Task>
  <t:Task id="{911FB624-C26E-4D9F-A065-A54BE2E5ACA9}">
    <t:Anchor>
      <t:Comment id="1331935347"/>
    </t:Anchor>
    <t:History>
      <t:Event id="{11B3A2C6-62AA-4B81-A3EF-E1DF02F81050}" time="2024-06-06T06:53:02.114Z">
        <t:Attribution userId="S::maris.arro@envir.ee::e0dd3f3d-caa0-4a5c-9052-9490f3f7460e" userProvider="AD" userName="Maris Arro"/>
        <t:Anchor>
          <t:Comment id="1331935347"/>
        </t:Anchor>
        <t:Create/>
      </t:Event>
      <t:Event id="{3C2E81C3-CE0F-4EAB-B6AE-0445E51436FD}" time="2024-06-06T06:53:02.114Z">
        <t:Attribution userId="S::maris.arro@envir.ee::e0dd3f3d-caa0-4a5c-9052-9490f3f7460e" userProvider="AD" userName="Maris Arro"/>
        <t:Anchor>
          <t:Comment id="1331935347"/>
        </t:Anchor>
        <t:Assign userId="S::Annemari.Vene@envir.ee::adbb5972-c0d2-4a5d-b67e-923c5207d73f" userProvider="AD" userName="Annemari Vene"/>
      </t:Event>
      <t:Event id="{AC0FC82A-1D13-448A-8991-DF298A49DB07}" time="2024-06-06T06:53:02.114Z">
        <t:Attribution userId="S::maris.arro@envir.ee::e0dd3f3d-caa0-4a5c-9052-9490f3f7460e" userProvider="AD" userName="Maris Arro"/>
        <t:Anchor>
          <t:Comment id="1331935347"/>
        </t:Anchor>
        <t:SetTitle title="@Annemari Veneja teised ÕO kolleegid, see peaks vist eraldi paragrahvis olema või siis lisada ... kliimakava ja haljastamise ja elukeskkonna kava? ma ise eelistaks vist uut para"/>
      </t:Event>
      <t:Event id="{49455622-3351-434D-B16E-8E497F3679E5}" time="2024-06-06T07:04:17.722Z">
        <t:Attribution userId="S::maris.arro@envir.ee::e0dd3f3d-caa0-4a5c-9052-9490f3f7460e" userProvider="AD" userName="Maris Arro"/>
        <t:Anchor>
          <t:Comment id="115916598"/>
        </t:Anchor>
        <t:UnassignAll/>
      </t:Event>
      <t:Event id="{26ED501B-BC3F-4155-8FB4-9BD976482D70}" time="2024-06-06T07:04:17.722Z">
        <t:Attribution userId="S::maris.arro@envir.ee::e0dd3f3d-caa0-4a5c-9052-9490f3f7460e" userProvider="AD" userName="Maris Arro"/>
        <t:Anchor>
          <t:Comment id="115916598"/>
        </t:Anchor>
        <t:Assign userId="S::Kadri.Moller@envir.ee::011e28b2-8b54-420b-9b0a-8c767468bcdf" userProvider="AD" userName="Kadri Möller"/>
      </t:Event>
    </t:History>
  </t:Task>
  <t:Task id="{F6EFC511-913D-4D1B-B236-E3E3F1A08998}">
    <t:Anchor>
      <t:Comment id="1117662739"/>
    </t:Anchor>
    <t:History>
      <t:Event id="{DA12A66C-CF6C-4BDA-9485-7C21A29CEC4D}" time="2024-06-06T06:53:02.114Z">
        <t:Attribution userId="S::maris.arro@envir.ee::e0dd3f3d-caa0-4a5c-9052-9490f3f7460e" userProvider="AD" userName="Maris Arro"/>
        <t:Anchor>
          <t:Comment id="1117662739"/>
        </t:Anchor>
        <t:Create/>
      </t:Event>
      <t:Event id="{3CDAABF2-DA80-48EA-8E09-3D4CF23D90F9}" time="2024-06-06T06:53:02.114Z">
        <t:Attribution userId="S::maris.arro@envir.ee::e0dd3f3d-caa0-4a5c-9052-9490f3f7460e" userProvider="AD" userName="Maris Arro"/>
        <t:Anchor>
          <t:Comment id="1117662739"/>
        </t:Anchor>
        <t:Assign userId="S::Annemari.Vene@envir.ee::adbb5972-c0d2-4a5d-b67e-923c5207d73f" userProvider="AD" userName="Annemari Vene"/>
      </t:Event>
      <t:Event id="{D3FC80AD-D254-41EE-AEEB-C1046E90984E}" time="2024-06-06T06:53:02.114Z">
        <t:Attribution userId="S::maris.arro@envir.ee::e0dd3f3d-caa0-4a5c-9052-9490f3f7460e" userProvider="AD" userName="Maris Arro"/>
        <t:Anchor>
          <t:Comment id="1117662739"/>
        </t:Anchor>
        <t:SetTitle title="@Annemari Veneja teised ÕO kolleegid, see peaks vist eraldi paragrahvis olema või siis lisada ... kliimakava ja haljastamise ja elukeskkonna kava? ma ise eelistaks vist uut para"/>
      </t:Event>
      <t:Event id="{ACA27196-2C02-4AFE-8A7E-A49856A02B61}" time="2024-06-06T07:04:17.722Z">
        <t:Attribution userId="S::maris.arro@envir.ee::e0dd3f3d-caa0-4a5c-9052-9490f3f7460e" userProvider="AD" userName="Maris Arro"/>
        <t:Anchor>
          <t:Comment id="1700136635"/>
        </t:Anchor>
        <t:UnassignAll/>
      </t:Event>
      <t:Event id="{8C379240-D0C7-4F16-AED3-B623C7FDBF4C}" time="2024-06-06T07:04:17.722Z">
        <t:Attribution userId="S::maris.arro@envir.ee::e0dd3f3d-caa0-4a5c-9052-9490f3f7460e" userProvider="AD" userName="Maris Arro"/>
        <t:Anchor>
          <t:Comment id="1700136635"/>
        </t:Anchor>
        <t:Assign userId="S::Kadri.Moller@envir.ee::011e28b2-8b54-420b-9b0a-8c767468bcdf" userProvider="AD" userName="Kadri Möller"/>
      </t:Event>
    </t:History>
  </t:Task>
  <t:Task id="{31672E83-B92F-4B9D-A711-7388F32E2898}">
    <t:Anchor>
      <t:Comment id="866803728"/>
    </t:Anchor>
    <t:History>
      <t:Event id="{8801BDA5-647A-4508-B650-6CBC1AFE2E82}" time="2024-06-06T08:00:56.844Z">
        <t:Attribution userId="S::maris.arro@envir.ee::e0dd3f3d-caa0-4a5c-9052-9490f3f7460e" userProvider="AD" userName="Maris Arro"/>
        <t:Anchor>
          <t:Comment id="1313609823"/>
        </t:Anchor>
        <t:Create/>
      </t:Event>
      <t:Event id="{041CA336-CE44-483C-ACDF-AB9C3F2D0515}" time="2024-06-06T08:00:56.844Z">
        <t:Attribution userId="S::maris.arro@envir.ee::e0dd3f3d-caa0-4a5c-9052-9490f3f7460e" userProvider="AD" userName="Maris Arro"/>
        <t:Anchor>
          <t:Comment id="1313609823"/>
        </t:Anchor>
        <t:Assign userId="S::Annemari.Vene@envir.ee::adbb5972-c0d2-4a5d-b67e-923c5207d73f" userProvider="AD" userName="Annemari Vene"/>
      </t:Event>
      <t:Event id="{09A7748E-F270-4443-9F23-7CEF3E8327C7}" time="2024-06-06T08:00:56.844Z">
        <t:Attribution userId="S::maris.arro@envir.ee::e0dd3f3d-caa0-4a5c-9052-9490f3f7460e" userProvider="AD" userName="Maris Arro"/>
        <t:Anchor>
          <t:Comment id="1313609823"/>
        </t:Anchor>
        <t:SetTitle title="@Annemari Vene , palun vaata, kas nüüd läks selgemaks?"/>
      </t:Event>
    </t:History>
  </t:Task>
  <t:Task id="{9AC56B50-606A-4E9A-9205-677D2007BA41}">
    <t:Anchor>
      <t:Comment id="186728925"/>
    </t:Anchor>
    <t:History>
      <t:Event id="{A25605A7-740E-4F9C-83B1-36EAC8D71CA3}" time="2024-06-06T13:43:21.512Z">
        <t:Attribution userId="S::maris.arro@envir.ee::e0dd3f3d-caa0-4a5c-9052-9490f3f7460e" userProvider="AD" userName="Maris Arro"/>
        <t:Anchor>
          <t:Comment id="186728925"/>
        </t:Anchor>
        <t:Create/>
      </t:Event>
      <t:Event id="{1CE7AA68-E6A2-4FBD-BDF8-7B03BCAF6BAA}" time="2024-06-06T13:43:21.512Z">
        <t:Attribution userId="S::maris.arro@envir.ee::e0dd3f3d-caa0-4a5c-9052-9490f3f7460e" userProvider="AD" userName="Maris Arro"/>
        <t:Anchor>
          <t:Comment id="186728925"/>
        </t:Anchor>
        <t:Assign userId="S::Kristi.Klaas@kliimaministeerium.ee::8d3acbac-2405-42bd-8044-cdf793c5212d" userProvider="AD" userName="Kristi Klaas"/>
      </t:Event>
      <t:Event id="{4A09CB54-B017-42BD-8236-81FD30073E2E}" time="2024-06-06T13:43:21.512Z">
        <t:Attribution userId="S::maris.arro@envir.ee::e0dd3f3d-caa0-4a5c-9052-9490f3f7460e" userProvider="AD" userName="Maris Arro"/>
        <t:Anchor>
          <t:Comment id="186728925"/>
        </t:Anchor>
        <t:SetTitle title="@Kristi Klaas palun vaata, kas see review võiks jääda eraldi, kuna selle alla oleme kirjutanud ka kaasamise protsessi, lisaks on ta oma olemuselt erinev kui aruandlus, selle tagajärjeks on ilmselt seaduse muutmine"/>
      </t:Event>
    </t:History>
  </t:Task>
  <t:Task id="{8F03E826-FB11-4DEB-86AB-019043C3B2E9}">
    <t:Anchor>
      <t:Comment id="2057236745"/>
    </t:Anchor>
    <t:History>
      <t:Event id="{C57DD9A3-5334-4994-8AA7-0E83246DF4F2}" time="2024-06-27T08:48:05.798Z">
        <t:Attribution userId="S::maris.arro@envir.ee::e0dd3f3d-caa0-4a5c-9052-9490f3f7460e" userProvider="AD" userName="Maris Arro"/>
        <t:Anchor>
          <t:Comment id="1046039225"/>
        </t:Anchor>
        <t:Create/>
      </t:Event>
      <t:Event id="{BFC8787D-E00A-487C-A992-06E427BCEAAA}" time="2024-06-27T08:48:05.798Z">
        <t:Attribution userId="S::maris.arro@envir.ee::e0dd3f3d-caa0-4a5c-9052-9490f3f7460e" userProvider="AD" userName="Maris Arro"/>
        <t:Anchor>
          <t:Comment id="1046039225"/>
        </t:Anchor>
        <t:Assign userId="S::Kristi.Klaas@kliimaministeerium.ee::8d3acbac-2405-42bd-8044-cdf793c5212d" userProvider="AD" userName="Kristi Klaas"/>
      </t:Event>
      <t:Event id="{F4374AFE-A836-4569-962F-CAB26D72A5B9}" time="2024-06-27T08:48:05.798Z">
        <t:Attribution userId="S::maris.arro@envir.ee::e0dd3f3d-caa0-4a5c-9052-9490f3f7460e" userProvider="AD" userName="Maris Arro"/>
        <t:Anchor>
          <t:Comment id="1046039225"/>
        </t:Anchor>
        <t:SetTitle title="@Kristi Klaas palun vaata Aveliina ettepanekut"/>
      </t:Event>
      <t:Event id="{D445B180-790A-49B7-9144-CDF7EEE6C7C6}" time="2024-07-03T09:40:05.813Z">
        <t:Attribution userId="S::maris.arro@envir.ee::e0dd3f3d-caa0-4a5c-9052-9490f3f7460e" userProvider="AD" userName="Maris Arro"/>
        <t:Progress percentComplete="100"/>
      </t:Event>
    </t:History>
  </t:Task>
  <t:Task id="{80B348CE-B56A-463F-A493-0FB530B32A40}">
    <t:Anchor>
      <t:Comment id="941457890"/>
    </t:Anchor>
    <t:History>
      <t:Event id="{D6ADD37A-2CF5-4824-A0FE-A15C994C5416}" time="2024-06-12T08:42:47.827Z">
        <t:Attribution userId="S::maris.arro@envir.ee::e0dd3f3d-caa0-4a5c-9052-9490f3f7460e" userProvider="AD" userName="Maris Arro"/>
        <t:Anchor>
          <t:Comment id="941457890"/>
        </t:Anchor>
        <t:Create/>
      </t:Event>
      <t:Event id="{ABEF76F2-BD83-4E7E-BD79-D150C9894005}" time="2024-06-12T08:42:47.827Z">
        <t:Attribution userId="S::maris.arro@envir.ee::e0dd3f3d-caa0-4a5c-9052-9490f3f7460e" userProvider="AD" userName="Maris Arro"/>
        <t:Anchor>
          <t:Comment id="941457890"/>
        </t:Anchor>
        <t:Assign userId="S::Annemari.Vene@envir.ee::adbb5972-c0d2-4a5d-b67e-923c5207d73f" userProvider="AD" userName="Annemari Vene"/>
      </t:Event>
      <t:Event id="{D560D85E-B9B7-4906-A344-191C54230C6B}" time="2024-06-12T08:42:47.827Z">
        <t:Attribution userId="S::maris.arro@envir.ee::e0dd3f3d-caa0-4a5c-9052-9490f3f7460e" userProvider="AD" userName="Maris Arro"/>
        <t:Anchor>
          <t:Comment id="941457890"/>
        </t:Anchor>
        <t:SetTitle title="@Annemari Vene nüüd on ära kadunud see, et aruanne koostatakse 31.märtsiks, minu arvates see võiks sees olla?"/>
      </t:Event>
    </t:History>
  </t:Task>
  <t:Task id="{922E5722-02E1-42D8-BAFD-FB9E97A2C08B}">
    <t:Anchor>
      <t:Comment id="1023901460"/>
    </t:Anchor>
    <t:History>
      <t:Event id="{EB268AD6-C35C-4A11-9309-2058F4686BC7}" time="2024-08-01T09:04:00.821Z">
        <t:Attribution userId="S::maris.arro@envir.ee::e0dd3f3d-caa0-4a5c-9052-9490f3f7460e" userProvider="AD" userName="Maris Arro"/>
        <t:Anchor>
          <t:Comment id="1062678320"/>
        </t:Anchor>
        <t:Create/>
      </t:Event>
      <t:Event id="{9D9D74F8-867A-46C5-BE2B-57259FD37452}" time="2024-08-01T09:04:00.821Z">
        <t:Attribution userId="S::maris.arro@envir.ee::e0dd3f3d-caa0-4a5c-9052-9490f3f7460e" userProvider="AD" userName="Maris Arro"/>
        <t:Anchor>
          <t:Comment id="1062678320"/>
        </t:Anchor>
        <t:Assign userId="S::aveliina.helm@kliimaministeerium.ee::a2fdca30-938b-4383-9d19-fab3548a85f6" userProvider="AD" userName="Aveliina Helm"/>
      </t:Event>
      <t:Event id="{81FB2644-E378-4808-9B7E-0C4CB7033432}" time="2024-08-01T09:04:00.821Z">
        <t:Attribution userId="S::maris.arro@envir.ee::e0dd3f3d-caa0-4a5c-9052-9490f3f7460e" userProvider="AD" userName="Maris Arro"/>
        <t:Anchor>
          <t:Comment id="1062678320"/>
        </t:Anchor>
        <t:SetTitle title="@Aveliina Helm täiendasin, siin on hõlmatud § 46 tegevus"/>
      </t:Event>
    </t:History>
  </t:Task>
  <t:Task id="{991E51AE-0C35-478B-8F76-2348D672A4D7}">
    <t:Anchor>
      <t:Comment id="2002541351"/>
    </t:Anchor>
    <t:History>
      <t:Event id="{5F8E3F5C-3D83-41C0-A342-4E8D96BC811E}" time="2024-06-27T08:46:01.932Z">
        <t:Attribution userId="S::maris.arro@envir.ee::e0dd3f3d-caa0-4a5c-9052-9490f3f7460e" userProvider="AD" userName="Maris Arro"/>
        <t:Anchor>
          <t:Comment id="2002541351"/>
        </t:Anchor>
        <t:Create/>
      </t:Event>
      <t:Event id="{740FF671-ADD0-4AFE-9FEC-688AA0445048}" time="2024-06-27T08:46:01.932Z">
        <t:Attribution userId="S::maris.arro@envir.ee::e0dd3f3d-caa0-4a5c-9052-9490f3f7460e" userProvider="AD" userName="Maris Arro"/>
        <t:Anchor>
          <t:Comment id="2002541351"/>
        </t:Anchor>
        <t:Assign userId="S::Eda.Partel@envir.ee::ae0f7763-388c-4c46-ae43-7721a6f0b723" userProvider="AD" userName="Eda Pärtel"/>
      </t:Event>
      <t:Event id="{A7FF8D5C-9D40-4DB1-93B2-63559A02D212}" time="2024-06-27T08:46:01.932Z">
        <t:Attribution userId="S::maris.arro@envir.ee::e0dd3f3d-caa0-4a5c-9052-9490f3f7460e" userProvider="AD" userName="Maris Arro"/>
        <t:Anchor>
          <t:Comment id="2002541351"/>
        </t:Anchor>
        <t:SetTitle title="@Eda Pärtel @Annemari Vene @Elina Lehestik palun et te vaataksite Aveliina lisatud punkti, kuna see on HTMi vastutusvaldkond, siis kas me saame seda niimoodi reguleerida?"/>
      </t:Event>
      <t:Event id="{CC659801-8514-42ED-AC84-3CE03AA07FC6}" time="2024-07-01T13:34:13.83Z">
        <t:Attribution userId="S::maris.arro@envir.ee::e0dd3f3d-caa0-4a5c-9052-9490f3f7460e" userProvider="AD" userName="Maris Arro"/>
        <t:Progress percentComplete="100"/>
      </t:Event>
    </t:History>
  </t:Task>
  <t:Task id="{9DFDFE3C-5FDC-4D66-B251-2E70BA6D6FCA}">
    <t:Anchor>
      <t:Comment id="707339794"/>
    </t:Anchor>
    <t:History>
      <t:Event id="{B7AAB973-D607-4DEE-8B50-7AC714D6F80A}" time="2024-07-19T07:15:20.061Z">
        <t:Attribution userId="S::maris.arro@envir.ee::e0dd3f3d-caa0-4a5c-9052-9490f3f7460e" userProvider="AD" userName="Maris Arro"/>
        <t:Anchor>
          <t:Comment id="918182175"/>
        </t:Anchor>
        <t:Create/>
      </t:Event>
      <t:Event id="{A6EA9EDC-154A-4C2C-B33B-D6486F263842}" time="2024-07-19T07:15:20.061Z">
        <t:Attribution userId="S::maris.arro@envir.ee::e0dd3f3d-caa0-4a5c-9052-9490f3f7460e" userProvider="AD" userName="Maris Arro"/>
        <t:Anchor>
          <t:Comment id="918182175"/>
        </t:Anchor>
        <t:Assign userId="S::Hedy.Eeriksoo@envir.ee::35969c44-a54f-46af-a075-5403311efdaa" userProvider="AD" userName="Hedy Eeriksoo"/>
      </t:Event>
      <t:Event id="{B5F168E2-13B8-4940-9D8E-6A90748ECAB8}" time="2024-07-19T07:15:20.061Z">
        <t:Attribution userId="S::maris.arro@envir.ee::e0dd3f3d-caa0-4a5c-9052-9490f3f7460e" userProvider="AD" userName="Maris Arro"/>
        <t:Anchor>
          <t:Comment id="918182175"/>
        </t:Anchor>
        <t:SetTitle title="@Hedy Eeriksoo palun vaata, kas sinu jaoks kõlab ka imelikult, minu jaoks mitte"/>
      </t:Event>
    </t:History>
  </t:Task>
  <t:Task id="{2B6C90BF-7D7B-4CD1-B0E7-78A44B9F67E1}">
    <t:Anchor>
      <t:Comment id="707339616"/>
    </t:Anchor>
    <t:History>
      <t:Event id="{B9DBDB15-AE67-4F6D-B52A-0BC513726D59}" time="2024-07-19T07:17:08.412Z">
        <t:Attribution userId="S::maris.arro@envir.ee::e0dd3f3d-caa0-4a5c-9052-9490f3f7460e" userProvider="AD" userName="Maris Arro"/>
        <t:Anchor>
          <t:Comment id="462099981"/>
        </t:Anchor>
        <t:Create/>
      </t:Event>
      <t:Event id="{9AEE0514-3B5C-4642-A059-45BFC689CAD9}" time="2024-07-19T07:17:08.412Z">
        <t:Attribution userId="S::maris.arro@envir.ee::e0dd3f3d-caa0-4a5c-9052-9490f3f7460e" userProvider="AD" userName="Maris Arro"/>
        <t:Anchor>
          <t:Comment id="462099981"/>
        </t:Anchor>
        <t:Assign userId="S::Hedy.Eeriksoo@envir.ee::35969c44-a54f-46af-a075-5403311efdaa" userProvider="AD" userName="Hedy Eeriksoo"/>
      </t:Event>
      <t:Event id="{42F47262-391E-4C98-A502-D37B4367C1BF}" time="2024-07-19T07:17:08.412Z">
        <t:Attribution userId="S::maris.arro@envir.ee::e0dd3f3d-caa0-4a5c-9052-9490f3f7460e" userProvider="AD" userName="Maris Arro"/>
        <t:Anchor>
          <t:Comment id="462099981"/>
        </t:Anchor>
        <t:SetTitle title="@Hedy Eeriksoo siis oli algselt kuidagi nii, ...lahendusi, mis: toetavad, arendavad jne"/>
      </t:Event>
    </t:History>
  </t:Task>
  <t:Task id="{57AD8B1B-3C06-4A37-B2BB-1F848FA30096}">
    <t:Anchor>
      <t:Comment id="1807523208"/>
    </t:Anchor>
    <t:History>
      <t:Event id="{0D119D99-AEA3-4EA8-A1BC-C4F1B6FED120}" time="2024-07-19T07:24:26.918Z">
        <t:Attribution userId="S::maris.arro@envir.ee::e0dd3f3d-caa0-4a5c-9052-9490f3f7460e" userProvider="AD" userName="Maris Arro"/>
        <t:Anchor>
          <t:Comment id="1807523208"/>
        </t:Anchor>
        <t:Create/>
      </t:Event>
      <t:Event id="{6CAAEACF-A51B-4FE2-BD20-01F39E3A27BC}" time="2024-07-19T07:24:26.918Z">
        <t:Attribution userId="S::maris.arro@envir.ee::e0dd3f3d-caa0-4a5c-9052-9490f3f7460e" userProvider="AD" userName="Maris Arro"/>
        <t:Anchor>
          <t:Comment id="1807523208"/>
        </t:Anchor>
        <t:Assign userId="S::Annemari.Vene@envir.ee::adbb5972-c0d2-4a5d-b67e-923c5207d73f" userProvider="AD" userName="Annemari Vene"/>
      </t:Event>
      <t:Event id="{24976064-E47C-49D6-BF9C-42C0DA5F3FE0}" time="2024-07-19T07:24:26.918Z">
        <t:Attribution userId="S::maris.arro@envir.ee::e0dd3f3d-caa0-4a5c-9052-9490f3f7460e" userProvider="AD" userName="Maris Arro"/>
        <t:Anchor>
          <t:Comment id="1807523208"/>
        </t:Anchor>
        <t:SetTitle title="@Annemari Vene palun vaata EEO väljapakutud sõnastust, kas jätame selliselt?"/>
      </t:Event>
    </t:History>
  </t:Task>
  <t:Task id="{12730362-5BA5-460C-BD15-B14BCF87DA5B}">
    <t:Anchor>
      <t:Comment id="1310607110"/>
    </t:Anchor>
    <t:History>
      <t:Event id="{B86FADE5-3F39-4B16-B2A3-3C8724D0A15A}" time="2024-08-01T11:20:05.863Z">
        <t:Attribution userId="S::maris.arro@envir.ee::e0dd3f3d-caa0-4a5c-9052-9490f3f7460e" userProvider="AD" userName="Maris Arro"/>
        <t:Anchor>
          <t:Comment id="371055538"/>
        </t:Anchor>
        <t:Create/>
      </t:Event>
      <t:Event id="{4F8B557F-24E6-4821-B357-ECE3A9DADEC5}" time="2024-08-01T11:20:05.863Z">
        <t:Attribution userId="S::maris.arro@envir.ee::e0dd3f3d-caa0-4a5c-9052-9490f3f7460e" userProvider="AD" userName="Maris Arro"/>
        <t:Anchor>
          <t:Comment id="371055538"/>
        </t:Anchor>
        <t:Assign userId="S::Annemari.Vene@envir.ee::adbb5972-c0d2-4a5d-b67e-923c5207d73f" userProvider="AD" userName="Annemari Vene"/>
      </t:Event>
      <t:Event id="{763C1716-AA72-42B1-9BE9-E10E9D60E61E}" time="2024-08-01T11:20:05.863Z">
        <t:Attribution userId="S::maris.arro@envir.ee::e0dd3f3d-caa0-4a5c-9052-9490f3f7460e" userProvider="AD" userName="Maris Arro"/>
        <t:Anchor>
          <t:Comment id="371055538"/>
        </t:Anchor>
        <t:SetTitle title="@Annemari Vene @Triin Nymann palun vaadake sõnastust"/>
      </t:Event>
      <t:Event id="{D83F332D-C042-48A6-BFEB-7594A9D5D945}" time="2024-08-01T13:19:13.388Z">
        <t:Attribution userId="S::maris.arro@envir.ee::e0dd3f3d-caa0-4a5c-9052-9490f3f7460e" userProvider="AD" userName="Maris Arro"/>
        <t:Anchor>
          <t:Comment id="1873438876"/>
        </t:Anchor>
        <t:UnassignAll/>
      </t:Event>
      <t:Event id="{17C487B1-02FA-4E6E-AFD2-EDF3EA06B5E6}" time="2024-08-01T13:19:13.388Z">
        <t:Attribution userId="S::maris.arro@envir.ee::e0dd3f3d-caa0-4a5c-9052-9490f3f7460e" userProvider="AD" userName="Maris Arro"/>
        <t:Anchor>
          <t:Comment id="1873438876"/>
        </t:Anchor>
        <t:Assign userId="S::Laura.Remmelgas@envir.ee::2455ff4c-433a-4637-be0d-91be619cfbc4" userProvider="AD" userName="Laura Remmelgas"/>
      </t:Event>
    </t:History>
  </t:Task>
  <t:Task id="{45F05BD7-389C-48F9-97AF-B5C9EE492801}">
    <t:Anchor>
      <t:Comment id="2075432031"/>
    </t:Anchor>
    <t:History>
      <t:Event id="{F8490583-DF39-454C-8BDA-FAE718430649}" time="2024-08-01T11:24:45.994Z">
        <t:Attribution userId="S::maris.arro@envir.ee::e0dd3f3d-caa0-4a5c-9052-9490f3f7460e" userProvider="AD" userName="Maris Arro"/>
        <t:Anchor>
          <t:Comment id="436317699"/>
        </t:Anchor>
        <t:Create/>
      </t:Event>
      <t:Event id="{1265F71C-EB6F-47DD-BDF9-B53788FFD21E}" time="2024-08-01T11:24:45.994Z">
        <t:Attribution userId="S::maris.arro@envir.ee::e0dd3f3d-caa0-4a5c-9052-9490f3f7460e" userProvider="AD" userName="Maris Arro"/>
        <t:Anchor>
          <t:Comment id="436317699"/>
        </t:Anchor>
        <t:Assign userId="S::Triin.Nymann@envir.ee::8849a0a6-6d51-4464-a138-9bfc97fdaa65" userProvider="AD" userName="Triin Nymann"/>
      </t:Event>
      <t:Event id="{4B26B52C-A391-4102-9B8E-78339E49EF10}" time="2024-08-01T11:24:45.994Z">
        <t:Attribution userId="S::maris.arro@envir.ee::e0dd3f3d-caa0-4a5c-9052-9490f3f7460e" userProvider="AD" userName="Maris Arro"/>
        <t:Anchor>
          <t:Comment id="436317699"/>
        </t:Anchor>
        <t:SetTitle title="@annemari vene ja @Triin Nymann palun aidake sõnastada"/>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5F59D-4803-4B32-BCA6-A048318DF467}">
  <ds:schemaRefs>
    <ds:schemaRef ds:uri="http://schemas.microsoft.com/sharepoint/v3/contenttype/forms"/>
  </ds:schemaRefs>
</ds:datastoreItem>
</file>

<file path=customXml/itemProps2.xml><?xml version="1.0" encoding="utf-8"?>
<ds:datastoreItem xmlns:ds="http://schemas.openxmlformats.org/officeDocument/2006/customXml" ds:itemID="{509536DA-2ED5-46D5-9185-D1F1E479FF96}">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35D2DB8D-BB7B-43AB-AFAB-B85C050713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722D4F-4C80-484E-BFF2-4C2F759D5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1</Pages>
  <Words>7004</Words>
  <Characters>40627</Characters>
  <Application>Microsoft Office Word</Application>
  <DocSecurity>0</DocSecurity>
  <Lines>338</Lines>
  <Paragraphs>95</Paragraphs>
  <ScaleCrop>false</ScaleCrop>
  <Company>KeMIT</Company>
  <LinksUpToDate>false</LinksUpToDate>
  <CharactersWithSpaces>47536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Triin Nymann</dc:creator>
  <dc:description/>
  <cp:lastModifiedBy>Katariina Kärsten - JUSTDIGI</cp:lastModifiedBy>
  <cp:revision>267</cp:revision>
  <cp:lastPrinted>2024-11-29T07:57:00Z</cp:lastPrinted>
  <dcterms:created xsi:type="dcterms:W3CDTF">2025-01-13T13:24:00Z</dcterms:created>
  <dcterms:modified xsi:type="dcterms:W3CDTF">2025-01-28T08:18:00Z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MSIP_Label_defa4170-0d19-0005-0004-bc88714345d2_Enabled">
    <vt:lpwstr>true</vt:lpwstr>
  </property>
  <property fmtid="{D5CDD505-2E9C-101B-9397-08002B2CF9AE}" pid="11" name="MSIP_Label_defa4170-0d19-0005-0004-bc88714345d2_SetDate">
    <vt:lpwstr>2025-01-13T13:24:03Z</vt:lpwstr>
  </property>
  <property fmtid="{D5CDD505-2E9C-101B-9397-08002B2CF9AE}" pid="12" name="MSIP_Label_defa4170-0d19-0005-0004-bc88714345d2_Method">
    <vt:lpwstr>Standard</vt:lpwstr>
  </property>
  <property fmtid="{D5CDD505-2E9C-101B-9397-08002B2CF9AE}" pid="13" name="MSIP_Label_defa4170-0d19-0005-0004-bc88714345d2_Name">
    <vt:lpwstr>defa4170-0d19-0005-0004-bc88714345d2</vt:lpwstr>
  </property>
  <property fmtid="{D5CDD505-2E9C-101B-9397-08002B2CF9AE}" pid="14" name="MSIP_Label_defa4170-0d19-0005-0004-bc88714345d2_SiteId">
    <vt:lpwstr>8fe098d2-428d-4bd4-9803-7195fe96f0e2</vt:lpwstr>
  </property>
  <property fmtid="{D5CDD505-2E9C-101B-9397-08002B2CF9AE}" pid="15" name="MSIP_Label_defa4170-0d19-0005-0004-bc88714345d2_ActionId">
    <vt:lpwstr>445484b3-d393-41e1-b4ee-91e051472107</vt:lpwstr>
  </property>
  <property fmtid="{D5CDD505-2E9C-101B-9397-08002B2CF9AE}" pid="16" name="MSIP_Label_defa4170-0d19-0005-0004-bc88714345d2_ContentBits">
    <vt:lpwstr>0</vt:lpwstr>
  </property>
  <property fmtid="{D5CDD505-2E9C-101B-9397-08002B2CF9AE}" pid="17" name="MSIP_Label_defa4170-0d19-0005-0004-bc88714345d2_Tag">
    <vt:lpwstr>10, 3, 0, 2</vt:lpwstr>
  </property>
</Properties>
</file>